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120FA" w14:textId="0A74B9CA" w:rsidR="007D327E" w:rsidRPr="008D3157" w:rsidRDefault="007D327E" w:rsidP="007D327E">
      <w:pPr>
        <w:jc w:val="center"/>
      </w:pPr>
      <w:bookmarkStart w:id="0" w:name="_Toc55405058"/>
      <w:r w:rsidRPr="008D3157">
        <w:rPr>
          <w:rFonts w:ascii="Georgia" w:eastAsia="Times New Roman" w:hAnsi="Georgia" w:cs="Segoe UI"/>
          <w:sz w:val="40"/>
          <w:szCs w:val="40"/>
          <w:lang w:eastAsia="cs-CZ"/>
        </w:rPr>
        <w:t>ČESKÁ REPUBLIKA</w:t>
      </w:r>
    </w:p>
    <w:p w14:paraId="7C1AE198"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sz w:val="40"/>
          <w:szCs w:val="40"/>
          <w:lang w:eastAsia="cs-CZ"/>
        </w:rPr>
        <w:t> </w:t>
      </w:r>
    </w:p>
    <w:p w14:paraId="2E4D8F10" w14:textId="77777777" w:rsidR="007D327E" w:rsidRPr="008D3157" w:rsidRDefault="007D327E" w:rsidP="007D327E">
      <w:pPr>
        <w:textAlignment w:val="baseline"/>
        <w:rPr>
          <w:rFonts w:ascii="Segoe UI" w:eastAsia="Times New Roman" w:hAnsi="Segoe UI" w:cs="Segoe UI"/>
          <w:sz w:val="18"/>
          <w:szCs w:val="18"/>
          <w:lang w:eastAsia="cs-CZ"/>
        </w:rPr>
      </w:pPr>
      <w:r w:rsidRPr="008D3157">
        <w:rPr>
          <w:rFonts w:ascii="Georgia" w:eastAsia="Times New Roman" w:hAnsi="Georgia" w:cs="Segoe UI"/>
          <w:sz w:val="48"/>
          <w:szCs w:val="48"/>
          <w:lang w:eastAsia="cs-CZ"/>
        </w:rPr>
        <w:t> </w:t>
      </w:r>
    </w:p>
    <w:p w14:paraId="7076229D" w14:textId="77777777" w:rsidR="007D327E" w:rsidRPr="008D3157" w:rsidRDefault="007D327E" w:rsidP="007D327E">
      <w:pPr>
        <w:textAlignment w:val="baseline"/>
        <w:rPr>
          <w:rFonts w:ascii="Segoe UI" w:eastAsia="Times New Roman" w:hAnsi="Segoe UI" w:cs="Segoe UI"/>
          <w:b/>
          <w:bCs/>
          <w:color w:val="4F81BD"/>
          <w:sz w:val="18"/>
          <w:szCs w:val="18"/>
          <w:lang w:eastAsia="cs-CZ"/>
        </w:rPr>
      </w:pPr>
      <w:r w:rsidRPr="008D3157">
        <w:rPr>
          <w:rFonts w:ascii="Georgia" w:eastAsia="Times New Roman" w:hAnsi="Georgia" w:cs="Segoe UI"/>
          <w:b/>
          <w:bCs/>
          <w:color w:val="000000"/>
          <w:sz w:val="36"/>
          <w:szCs w:val="36"/>
          <w:lang w:eastAsia="cs-CZ"/>
        </w:rPr>
        <w:t> </w:t>
      </w:r>
    </w:p>
    <w:p w14:paraId="7F1ADE03" w14:textId="77777777" w:rsidR="007D327E" w:rsidRPr="008D3157" w:rsidRDefault="007D327E" w:rsidP="007D327E">
      <w:pPr>
        <w:jc w:val="center"/>
        <w:textAlignment w:val="baseline"/>
        <w:rPr>
          <w:rFonts w:ascii="Segoe UI" w:eastAsia="Times New Roman" w:hAnsi="Segoe UI" w:cs="Segoe UI"/>
          <w:b/>
          <w:bCs/>
          <w:color w:val="4F81BD"/>
          <w:sz w:val="18"/>
          <w:szCs w:val="18"/>
          <w:lang w:eastAsia="cs-CZ"/>
        </w:rPr>
      </w:pPr>
      <w:r w:rsidRPr="008D3157">
        <w:rPr>
          <w:rFonts w:ascii="Georgia" w:eastAsia="Times New Roman" w:hAnsi="Georgia" w:cs="Segoe UI"/>
          <w:b/>
          <w:bCs/>
          <w:i/>
          <w:iCs/>
          <w:color w:val="000000"/>
          <w:sz w:val="36"/>
          <w:szCs w:val="36"/>
          <w:lang w:eastAsia="cs-CZ"/>
        </w:rPr>
        <w:t>Česká rozvojová agentura</w:t>
      </w:r>
      <w:r w:rsidRPr="008D3157">
        <w:rPr>
          <w:rFonts w:ascii="Georgia" w:eastAsia="Times New Roman" w:hAnsi="Georgia" w:cs="Segoe UI"/>
          <w:b/>
          <w:bCs/>
          <w:color w:val="000000"/>
          <w:sz w:val="36"/>
          <w:szCs w:val="36"/>
          <w:lang w:eastAsia="cs-CZ"/>
        </w:rPr>
        <w:t> </w:t>
      </w:r>
    </w:p>
    <w:p w14:paraId="44C41865"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31E8A58C"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4523B0F1"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0547F987"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353C59B4"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674A27EE"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22EAB1A0"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20AD0AA3"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b/>
          <w:bCs/>
          <w:sz w:val="36"/>
          <w:szCs w:val="36"/>
          <w:lang w:eastAsia="cs-CZ"/>
        </w:rPr>
        <w:t>PROJEKT V</w:t>
      </w:r>
      <w:r w:rsidRPr="008D3157">
        <w:rPr>
          <w:rFonts w:ascii="Times New Roman" w:eastAsia="Times New Roman" w:hAnsi="Times New Roman"/>
          <w:b/>
          <w:bCs/>
          <w:sz w:val="36"/>
          <w:szCs w:val="36"/>
          <w:lang w:eastAsia="cs-CZ"/>
        </w:rPr>
        <w:t> </w:t>
      </w:r>
      <w:r w:rsidRPr="008D3157">
        <w:rPr>
          <w:rFonts w:ascii="Georgia" w:eastAsia="Times New Roman" w:hAnsi="Georgia" w:cs="Segoe UI"/>
          <w:b/>
          <w:bCs/>
          <w:sz w:val="36"/>
          <w:szCs w:val="36"/>
          <w:lang w:eastAsia="cs-CZ"/>
        </w:rPr>
        <w:t>R</w:t>
      </w:r>
      <w:r w:rsidRPr="008D3157">
        <w:rPr>
          <w:rFonts w:ascii="Georgia" w:eastAsia="Times New Roman" w:hAnsi="Georgia" w:cs="Georgia"/>
          <w:b/>
          <w:bCs/>
          <w:sz w:val="36"/>
          <w:szCs w:val="36"/>
          <w:lang w:eastAsia="cs-CZ"/>
        </w:rPr>
        <w:t>Á</w:t>
      </w:r>
      <w:r w:rsidRPr="008D3157">
        <w:rPr>
          <w:rFonts w:ascii="Georgia" w:eastAsia="Times New Roman" w:hAnsi="Georgia" w:cs="Segoe UI"/>
          <w:b/>
          <w:bCs/>
          <w:sz w:val="36"/>
          <w:szCs w:val="36"/>
          <w:lang w:eastAsia="cs-CZ"/>
        </w:rPr>
        <w:t>MCI DOTA</w:t>
      </w:r>
      <w:r w:rsidRPr="008D3157">
        <w:rPr>
          <w:rFonts w:ascii="Georgia" w:eastAsia="Times New Roman" w:hAnsi="Georgia" w:cs="Georgia"/>
          <w:b/>
          <w:bCs/>
          <w:sz w:val="36"/>
          <w:szCs w:val="36"/>
          <w:lang w:eastAsia="cs-CZ"/>
        </w:rPr>
        <w:t>Č</w:t>
      </w:r>
      <w:r w:rsidRPr="008D3157">
        <w:rPr>
          <w:rFonts w:ascii="Georgia" w:eastAsia="Times New Roman" w:hAnsi="Georgia" w:cs="Segoe UI"/>
          <w:b/>
          <w:bCs/>
          <w:sz w:val="36"/>
          <w:szCs w:val="36"/>
          <w:lang w:eastAsia="cs-CZ"/>
        </w:rPr>
        <w:t>N</w:t>
      </w:r>
      <w:r w:rsidRPr="008D3157">
        <w:rPr>
          <w:rFonts w:ascii="Georgia" w:eastAsia="Times New Roman" w:hAnsi="Georgia" w:cs="Georgia"/>
          <w:b/>
          <w:bCs/>
          <w:sz w:val="36"/>
          <w:szCs w:val="36"/>
          <w:lang w:eastAsia="cs-CZ"/>
        </w:rPr>
        <w:t>Í </w:t>
      </w:r>
      <w:r w:rsidRPr="008D3157">
        <w:rPr>
          <w:rFonts w:ascii="Georgia" w:eastAsia="Times New Roman" w:hAnsi="Georgia" w:cs="Segoe UI"/>
          <w:b/>
          <w:bCs/>
          <w:sz w:val="36"/>
          <w:szCs w:val="36"/>
          <w:lang w:eastAsia="cs-CZ"/>
        </w:rPr>
        <w:t>V</w:t>
      </w:r>
      <w:r w:rsidRPr="008D3157">
        <w:rPr>
          <w:rFonts w:ascii="Georgia" w:eastAsia="Times New Roman" w:hAnsi="Georgia" w:cs="Georgia"/>
          <w:b/>
          <w:bCs/>
          <w:sz w:val="36"/>
          <w:szCs w:val="36"/>
          <w:lang w:eastAsia="cs-CZ"/>
        </w:rPr>
        <w:t>Ý</w:t>
      </w:r>
      <w:r w:rsidRPr="008D3157">
        <w:rPr>
          <w:rFonts w:ascii="Georgia" w:eastAsia="Times New Roman" w:hAnsi="Georgia" w:cs="Segoe UI"/>
          <w:b/>
          <w:bCs/>
          <w:sz w:val="36"/>
          <w:szCs w:val="36"/>
          <w:lang w:eastAsia="cs-CZ"/>
        </w:rPr>
        <w:t>ZVY</w:t>
      </w:r>
      <w:r w:rsidRPr="008D3157">
        <w:rPr>
          <w:rFonts w:ascii="Georgia" w:eastAsia="Times New Roman" w:hAnsi="Georgia" w:cs="Segoe UI"/>
          <w:sz w:val="36"/>
          <w:szCs w:val="36"/>
          <w:lang w:eastAsia="cs-CZ"/>
        </w:rPr>
        <w:t> </w:t>
      </w:r>
    </w:p>
    <w:p w14:paraId="746E28F4" w14:textId="5E96AD15" w:rsidR="00AC394E" w:rsidRDefault="00AC394E" w:rsidP="00AC394E">
      <w:pPr>
        <w:jc w:val="center"/>
        <w:rPr>
          <w:rFonts w:ascii="Georgia" w:eastAsia="Times New Roman" w:hAnsi="Georgia" w:cs="Segoe UI"/>
          <w:b/>
          <w:bCs/>
          <w:i/>
          <w:iCs/>
          <w:color w:val="808080"/>
          <w:lang w:eastAsia="cs-CZ"/>
        </w:rPr>
      </w:pPr>
      <w:r>
        <w:rPr>
          <w:rFonts w:ascii="Georgia" w:eastAsia="Times New Roman" w:hAnsi="Georgia" w:cs="Segoe UI"/>
          <w:b/>
          <w:bCs/>
          <w:i/>
          <w:iCs/>
          <w:color w:val="808080"/>
          <w:lang w:eastAsia="cs-CZ"/>
        </w:rPr>
        <w:t>Podpora trilaterálních projektů českých subjektů v rozvojových zemích</w:t>
      </w:r>
    </w:p>
    <w:p w14:paraId="5C6B8663" w14:textId="77777777" w:rsidR="007D327E" w:rsidRPr="008D3157" w:rsidRDefault="007D327E" w:rsidP="007D327E">
      <w:pPr>
        <w:jc w:val="center"/>
        <w:textAlignment w:val="baseline"/>
        <w:rPr>
          <w:rFonts w:ascii="Segoe UI" w:eastAsia="Times New Roman" w:hAnsi="Segoe UI" w:cs="Segoe UI"/>
          <w:b/>
          <w:bCs/>
          <w:i/>
          <w:iCs/>
          <w:color w:val="4F81BD"/>
          <w:sz w:val="18"/>
          <w:szCs w:val="18"/>
          <w:lang w:eastAsia="cs-CZ"/>
        </w:rPr>
      </w:pPr>
      <w:r w:rsidRPr="008D3157">
        <w:rPr>
          <w:rFonts w:ascii="Georgia" w:eastAsia="Times New Roman" w:hAnsi="Georgia" w:cs="Segoe UI"/>
          <w:b/>
          <w:bCs/>
          <w:i/>
          <w:iCs/>
          <w:color w:val="808080"/>
          <w:lang w:eastAsia="cs-CZ"/>
        </w:rPr>
        <w:t>2021 </w:t>
      </w:r>
    </w:p>
    <w:p w14:paraId="240F7C01" w14:textId="77777777" w:rsidR="007D327E" w:rsidRPr="008D3157" w:rsidRDefault="007D327E" w:rsidP="007D327E">
      <w:pP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0114E565"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sz w:val="40"/>
          <w:szCs w:val="40"/>
          <w:lang w:eastAsia="cs-CZ"/>
        </w:rPr>
        <w:t> </w:t>
      </w:r>
    </w:p>
    <w:p w14:paraId="19B0FB8E"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sz w:val="40"/>
          <w:szCs w:val="40"/>
          <w:lang w:eastAsia="cs-CZ"/>
        </w:rPr>
        <w:t> </w:t>
      </w:r>
    </w:p>
    <w:p w14:paraId="35AF4257"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b/>
          <w:bCs/>
          <w:sz w:val="48"/>
          <w:szCs w:val="48"/>
          <w:lang w:val="pl-PL" w:eastAsia="cs-CZ"/>
        </w:rPr>
        <w:t>NÁZEV PROJEKTU</w:t>
      </w:r>
      <w:r w:rsidRPr="008D3157">
        <w:rPr>
          <w:rFonts w:ascii="Georgia" w:eastAsia="Times New Roman" w:hAnsi="Georgia" w:cs="Segoe UI"/>
          <w:sz w:val="48"/>
          <w:szCs w:val="48"/>
          <w:lang w:eastAsia="cs-CZ"/>
        </w:rPr>
        <w:t> </w:t>
      </w:r>
    </w:p>
    <w:p w14:paraId="1F90DB16"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color w:val="808080"/>
          <w:sz w:val="40"/>
          <w:szCs w:val="40"/>
          <w:lang w:eastAsia="cs-CZ"/>
        </w:rPr>
        <w:t> </w:t>
      </w:r>
    </w:p>
    <w:p w14:paraId="1331A420"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b/>
          <w:bCs/>
          <w:sz w:val="28"/>
          <w:szCs w:val="28"/>
          <w:lang w:eastAsia="cs-CZ"/>
        </w:rPr>
        <w:t>TERMÍN REALIZACE:</w:t>
      </w:r>
      <w:r w:rsidRPr="008D3157">
        <w:rPr>
          <w:rFonts w:ascii="Georgia" w:eastAsia="Times New Roman" w:hAnsi="Georgia" w:cs="Segoe UI"/>
          <w:sz w:val="28"/>
          <w:szCs w:val="28"/>
          <w:lang w:eastAsia="cs-CZ"/>
        </w:rPr>
        <w:t> </w:t>
      </w:r>
    </w:p>
    <w:p w14:paraId="72721DE3"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color w:val="808080"/>
          <w:sz w:val="40"/>
          <w:szCs w:val="40"/>
          <w:lang w:eastAsia="cs-CZ"/>
        </w:rPr>
        <w:t> </w:t>
      </w:r>
    </w:p>
    <w:p w14:paraId="1EF18B7F"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b/>
          <w:bCs/>
          <w:sz w:val="28"/>
          <w:szCs w:val="28"/>
          <w:lang w:eastAsia="cs-CZ"/>
        </w:rPr>
        <w:t>ŽADATEL:</w:t>
      </w:r>
      <w:r w:rsidRPr="008D3157">
        <w:rPr>
          <w:rFonts w:ascii="Georgia" w:eastAsia="Times New Roman" w:hAnsi="Georgia" w:cs="Segoe UI"/>
          <w:sz w:val="28"/>
          <w:szCs w:val="28"/>
          <w:lang w:eastAsia="cs-CZ"/>
        </w:rPr>
        <w:t> </w:t>
      </w:r>
    </w:p>
    <w:p w14:paraId="33814EB2"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color w:val="808080"/>
          <w:sz w:val="40"/>
          <w:szCs w:val="40"/>
          <w:lang w:eastAsia="cs-CZ"/>
        </w:rPr>
        <w:t> </w:t>
      </w:r>
    </w:p>
    <w:p w14:paraId="02B4C80D"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color w:val="808080"/>
          <w:sz w:val="40"/>
          <w:szCs w:val="40"/>
          <w:lang w:eastAsia="cs-CZ"/>
        </w:rPr>
        <w:t> </w:t>
      </w:r>
    </w:p>
    <w:p w14:paraId="6C6B55D7"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6CC8FF02"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75EBE1D7"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7543E785"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p w14:paraId="3E6621AA" w14:textId="77777777" w:rsidR="007D327E" w:rsidRPr="008D3157" w:rsidRDefault="007D327E" w:rsidP="007D327E">
      <w:pPr>
        <w:jc w:val="center"/>
        <w:textAlignment w:val="baseline"/>
        <w:rPr>
          <w:rFonts w:ascii="Georgia" w:eastAsia="Times New Roman" w:hAnsi="Georgia" w:cs="Segoe UI"/>
          <w:b/>
          <w:bCs/>
          <w:sz w:val="28"/>
          <w:szCs w:val="28"/>
          <w:lang w:eastAsia="cs-CZ"/>
        </w:rPr>
      </w:pPr>
      <w:r w:rsidRPr="008D3157">
        <w:rPr>
          <w:rFonts w:ascii="Georgia" w:eastAsia="Times New Roman" w:hAnsi="Georgia" w:cs="Segoe UI"/>
          <w:b/>
          <w:bCs/>
          <w:sz w:val="28"/>
          <w:szCs w:val="28"/>
          <w:lang w:eastAsia="cs-CZ"/>
        </w:rPr>
        <w:br w:type="page"/>
      </w:r>
    </w:p>
    <w:p w14:paraId="4915C13E" w14:textId="7821A93B"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b/>
          <w:bCs/>
          <w:sz w:val="28"/>
          <w:szCs w:val="28"/>
          <w:lang w:eastAsia="cs-CZ"/>
        </w:rPr>
        <w:lastRenderedPageBreak/>
        <w:t>Identifikační formulář</w:t>
      </w:r>
      <w:r w:rsidRPr="008D3157">
        <w:rPr>
          <w:rFonts w:ascii="Georgia" w:eastAsia="Times New Roman" w:hAnsi="Georgia" w:cs="Segoe UI"/>
          <w:sz w:val="28"/>
          <w:szCs w:val="28"/>
          <w:lang w:eastAsia="cs-CZ"/>
        </w:rPr>
        <w:t> </w:t>
      </w:r>
    </w:p>
    <w:p w14:paraId="62A33EF7" w14:textId="77777777" w:rsidR="007D327E" w:rsidRPr="008D3157" w:rsidRDefault="007D327E" w:rsidP="007D327E">
      <w:pPr>
        <w:jc w:val="center"/>
        <w:textAlignment w:val="baseline"/>
        <w:rPr>
          <w:rFonts w:ascii="Segoe UI" w:eastAsia="Times New Roman" w:hAnsi="Segoe UI" w:cs="Segoe UI"/>
          <w:sz w:val="18"/>
          <w:szCs w:val="18"/>
          <w:lang w:eastAsia="cs-CZ"/>
        </w:rPr>
      </w:pPr>
      <w:r w:rsidRPr="008D3157">
        <w:rPr>
          <w:rFonts w:ascii="Georgia" w:eastAsia="Times New Roman" w:hAnsi="Georgia" w:cs="Segoe UI"/>
          <w:lang w:eastAsia="cs-CZ"/>
        </w:rPr>
        <w:t> </w:t>
      </w:r>
    </w:p>
    <w:tbl>
      <w:tblPr>
        <w:tblW w:w="90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23"/>
        <w:gridCol w:w="4527"/>
      </w:tblGrid>
      <w:tr w:rsidR="00FD36E6" w:rsidRPr="008D3157" w14:paraId="2C7140C9" w14:textId="77777777" w:rsidTr="00FD36E6">
        <w:trPr>
          <w:trHeight w:val="900"/>
        </w:trPr>
        <w:tc>
          <w:tcPr>
            <w:tcW w:w="9050" w:type="dxa"/>
            <w:gridSpan w:val="2"/>
            <w:tcBorders>
              <w:top w:val="single" w:sz="6" w:space="0" w:color="auto"/>
              <w:left w:val="single" w:sz="6" w:space="0" w:color="auto"/>
              <w:bottom w:val="single" w:sz="6" w:space="0" w:color="auto"/>
              <w:right w:val="single" w:sz="6" w:space="0" w:color="auto"/>
            </w:tcBorders>
            <w:shd w:val="clear" w:color="auto" w:fill="auto"/>
            <w:hideMark/>
          </w:tcPr>
          <w:p w14:paraId="28C95236" w14:textId="77777777" w:rsidR="00FD36E6" w:rsidRPr="008D3157" w:rsidRDefault="00FD36E6"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Název projektu v</w:t>
            </w:r>
            <w:r w:rsidRPr="008D3157">
              <w:rPr>
                <w:rFonts w:ascii="Times New Roman" w:eastAsia="Times New Roman" w:hAnsi="Times New Roman"/>
                <w:b/>
                <w:bCs/>
                <w:lang w:eastAsia="cs-CZ"/>
              </w:rPr>
              <w:t> </w:t>
            </w:r>
            <w:r w:rsidRPr="008D3157">
              <w:rPr>
                <w:rFonts w:ascii="Georgia" w:eastAsia="Times New Roman" w:hAnsi="Georgia" w:cs="Georgia"/>
                <w:b/>
                <w:bCs/>
                <w:lang w:eastAsia="cs-CZ"/>
              </w:rPr>
              <w:t>Č</w:t>
            </w:r>
            <w:r w:rsidRPr="008D3157">
              <w:rPr>
                <w:rFonts w:ascii="Georgia" w:eastAsia="Times New Roman" w:hAnsi="Georgia"/>
                <w:b/>
                <w:bCs/>
                <w:lang w:eastAsia="cs-CZ"/>
              </w:rPr>
              <w:t>J: </w:t>
            </w:r>
            <w:r w:rsidRPr="008D3157">
              <w:rPr>
                <w:rFonts w:ascii="Georgia" w:eastAsia="Times New Roman" w:hAnsi="Georgia"/>
                <w:lang w:eastAsia="cs-CZ"/>
              </w:rPr>
              <w:t> </w:t>
            </w:r>
          </w:p>
          <w:p w14:paraId="4E63B46A" w14:textId="77777777" w:rsidR="00FD36E6" w:rsidRPr="008D3157" w:rsidRDefault="00FD36E6" w:rsidP="007D327E">
            <w:pPr>
              <w:textAlignment w:val="baseline"/>
              <w:rPr>
                <w:rFonts w:ascii="Times New Roman" w:eastAsia="Times New Roman" w:hAnsi="Times New Roman"/>
                <w:lang w:eastAsia="cs-CZ"/>
              </w:rPr>
            </w:pPr>
            <w:r w:rsidRPr="008D3157">
              <w:rPr>
                <w:rFonts w:ascii="Georgia" w:eastAsia="Times New Roman" w:hAnsi="Georgia"/>
                <w:color w:val="808080"/>
                <w:sz w:val="18"/>
                <w:szCs w:val="18"/>
                <w:lang w:eastAsia="cs-CZ"/>
              </w:rPr>
              <w:t>Vychází z</w:t>
            </w:r>
            <w:r w:rsidRPr="008D3157">
              <w:rPr>
                <w:rFonts w:ascii="Times New Roman" w:eastAsia="Times New Roman" w:hAnsi="Times New Roman"/>
                <w:color w:val="808080"/>
                <w:sz w:val="18"/>
                <w:szCs w:val="18"/>
                <w:lang w:eastAsia="cs-CZ"/>
              </w:rPr>
              <w:t> </w:t>
            </w:r>
            <w:r w:rsidRPr="008D3157">
              <w:rPr>
                <w:rFonts w:ascii="Georgia" w:eastAsia="Times New Roman" w:hAnsi="Georgia"/>
                <w:color w:val="808080"/>
                <w:sz w:val="18"/>
                <w:szCs w:val="18"/>
                <w:lang w:eastAsia="cs-CZ"/>
              </w:rPr>
              <w:t>t</w:t>
            </w:r>
            <w:r w:rsidRPr="008D3157">
              <w:rPr>
                <w:rFonts w:ascii="Georgia" w:eastAsia="Times New Roman" w:hAnsi="Georgia" w:cs="Georgia"/>
                <w:color w:val="808080"/>
                <w:sz w:val="18"/>
                <w:szCs w:val="18"/>
                <w:lang w:eastAsia="cs-CZ"/>
              </w:rPr>
              <w:t>é</w:t>
            </w:r>
            <w:r w:rsidRPr="008D3157">
              <w:rPr>
                <w:rFonts w:ascii="Georgia" w:eastAsia="Times New Roman" w:hAnsi="Georgia"/>
                <w:color w:val="808080"/>
                <w:sz w:val="18"/>
                <w:szCs w:val="18"/>
                <w:lang w:eastAsia="cs-CZ"/>
              </w:rPr>
              <w:t>matu specifikovan</w:t>
            </w:r>
            <w:r w:rsidRPr="008D3157">
              <w:rPr>
                <w:rFonts w:ascii="Georgia" w:eastAsia="Times New Roman" w:hAnsi="Georgia" w:cs="Georgia"/>
                <w:color w:val="808080"/>
                <w:sz w:val="18"/>
                <w:szCs w:val="18"/>
                <w:lang w:eastAsia="cs-CZ"/>
              </w:rPr>
              <w:t>é</w:t>
            </w:r>
            <w:r w:rsidRPr="008D3157">
              <w:rPr>
                <w:rFonts w:ascii="Georgia" w:eastAsia="Times New Roman" w:hAnsi="Georgia"/>
                <w:color w:val="808080"/>
                <w:sz w:val="18"/>
                <w:szCs w:val="18"/>
                <w:lang w:eastAsia="cs-CZ"/>
              </w:rPr>
              <w:t>ho ve výzvě </w:t>
            </w:r>
          </w:p>
          <w:p w14:paraId="620D20D5" w14:textId="77777777" w:rsidR="00FD36E6" w:rsidRPr="008D3157" w:rsidRDefault="00FD36E6"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2CB17721" w14:textId="77777777" w:rsidR="00FD36E6" w:rsidRPr="008D3157" w:rsidRDefault="00FD36E6"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2F33E81C" w14:textId="77777777" w:rsidR="00FD36E6" w:rsidRPr="008D3157" w:rsidRDefault="00FD36E6"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Název projektu v</w:t>
            </w:r>
            <w:r w:rsidRPr="008D3157">
              <w:rPr>
                <w:rFonts w:ascii="Times New Roman" w:eastAsia="Times New Roman" w:hAnsi="Times New Roman"/>
                <w:sz w:val="18"/>
                <w:szCs w:val="18"/>
                <w:lang w:eastAsia="cs-CZ"/>
              </w:rPr>
              <w:t> </w:t>
            </w:r>
            <w:r w:rsidRPr="008D3157">
              <w:rPr>
                <w:rFonts w:ascii="Georgia" w:eastAsia="Times New Roman" w:hAnsi="Georgia"/>
                <w:sz w:val="18"/>
                <w:szCs w:val="18"/>
                <w:lang w:eastAsia="cs-CZ"/>
              </w:rPr>
              <w:t>angli</w:t>
            </w:r>
            <w:r w:rsidRPr="008D3157">
              <w:rPr>
                <w:rFonts w:ascii="Georgia" w:eastAsia="Times New Roman" w:hAnsi="Georgia" w:cs="Georgia"/>
                <w:sz w:val="18"/>
                <w:szCs w:val="18"/>
                <w:lang w:eastAsia="cs-CZ"/>
              </w:rPr>
              <w:t>č</w:t>
            </w:r>
            <w:r w:rsidRPr="008D3157">
              <w:rPr>
                <w:rFonts w:ascii="Georgia" w:eastAsia="Times New Roman" w:hAnsi="Georgia"/>
                <w:sz w:val="18"/>
                <w:szCs w:val="18"/>
                <w:lang w:eastAsia="cs-CZ"/>
              </w:rPr>
              <w:t>tin</w:t>
            </w:r>
            <w:r w:rsidRPr="008D3157">
              <w:rPr>
                <w:rFonts w:ascii="Georgia" w:eastAsia="Times New Roman" w:hAnsi="Georgia" w:cs="Georgia"/>
                <w:sz w:val="18"/>
                <w:szCs w:val="18"/>
                <w:lang w:eastAsia="cs-CZ"/>
              </w:rPr>
              <w:t>ě</w:t>
            </w:r>
            <w:r w:rsidRPr="008D3157">
              <w:rPr>
                <w:rFonts w:ascii="Georgia" w:eastAsia="Times New Roman" w:hAnsi="Georgia"/>
                <w:sz w:val="18"/>
                <w:szCs w:val="18"/>
                <w:lang w:eastAsia="cs-CZ"/>
              </w:rPr>
              <w:t>: </w:t>
            </w:r>
          </w:p>
          <w:p w14:paraId="755C39B5" w14:textId="77777777" w:rsidR="00FD36E6" w:rsidRPr="008D3157" w:rsidRDefault="00FD36E6"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54E9E7DF" w14:textId="6E1ED627" w:rsidR="00FD36E6" w:rsidRPr="008D3157" w:rsidRDefault="00FD36E6"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tc>
      </w:tr>
      <w:tr w:rsidR="007D327E" w:rsidRPr="008D3157" w14:paraId="6C698AB4" w14:textId="77777777" w:rsidTr="00FD36E6">
        <w:trPr>
          <w:trHeight w:val="900"/>
        </w:trPr>
        <w:tc>
          <w:tcPr>
            <w:tcW w:w="4523" w:type="dxa"/>
            <w:tcBorders>
              <w:top w:val="nil"/>
              <w:left w:val="single" w:sz="6" w:space="0" w:color="auto"/>
              <w:bottom w:val="single" w:sz="6" w:space="0" w:color="auto"/>
              <w:right w:val="single" w:sz="6" w:space="0" w:color="auto"/>
            </w:tcBorders>
            <w:shd w:val="clear" w:color="auto" w:fill="auto"/>
            <w:hideMark/>
          </w:tcPr>
          <w:p w14:paraId="0FCF32A5" w14:textId="4855D1D4"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 xml:space="preserve">Hlavní donor </w:t>
            </w:r>
            <w:r w:rsidR="00AC394E">
              <w:rPr>
                <w:rFonts w:ascii="Georgia" w:eastAsia="Times New Roman" w:hAnsi="Georgia"/>
                <w:b/>
                <w:bCs/>
                <w:lang w:eastAsia="cs-CZ"/>
              </w:rPr>
              <w:t xml:space="preserve">nebo jiný donor </w:t>
            </w:r>
            <w:r w:rsidRPr="008D3157">
              <w:rPr>
                <w:rFonts w:ascii="Georgia" w:eastAsia="Times New Roman" w:hAnsi="Georgia"/>
                <w:b/>
                <w:bCs/>
                <w:lang w:eastAsia="cs-CZ"/>
              </w:rPr>
              <w:t>projektu:</w:t>
            </w:r>
            <w:r w:rsidRPr="008D3157">
              <w:rPr>
                <w:rFonts w:ascii="Georgia" w:eastAsia="Times New Roman" w:hAnsi="Georgia"/>
                <w:lang w:eastAsia="cs-CZ"/>
              </w:rPr>
              <w:t> </w:t>
            </w:r>
          </w:p>
          <w:p w14:paraId="1AD68C55"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33D248AF"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lang w:eastAsia="cs-CZ"/>
              </w:rPr>
              <w:t> </w:t>
            </w:r>
          </w:p>
          <w:p w14:paraId="253B3712"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lang w:eastAsia="cs-CZ"/>
              </w:rPr>
              <w:t> </w:t>
            </w:r>
          </w:p>
        </w:tc>
        <w:tc>
          <w:tcPr>
            <w:tcW w:w="4527" w:type="dxa"/>
            <w:tcBorders>
              <w:top w:val="nil"/>
              <w:left w:val="nil"/>
              <w:bottom w:val="single" w:sz="6" w:space="0" w:color="auto"/>
              <w:right w:val="single" w:sz="6" w:space="0" w:color="auto"/>
            </w:tcBorders>
            <w:shd w:val="clear" w:color="auto" w:fill="auto"/>
            <w:hideMark/>
          </w:tcPr>
          <w:p w14:paraId="6BBC6AAE"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Místo realizace projektu:</w:t>
            </w:r>
            <w:r w:rsidRPr="008D3157">
              <w:rPr>
                <w:rFonts w:ascii="Georgia" w:eastAsia="Times New Roman" w:hAnsi="Georgia"/>
                <w:lang w:eastAsia="cs-CZ"/>
              </w:rPr>
              <w:t> </w:t>
            </w:r>
          </w:p>
          <w:p w14:paraId="36557771"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color w:val="808080"/>
                <w:sz w:val="18"/>
                <w:szCs w:val="18"/>
                <w:lang w:eastAsia="cs-CZ"/>
              </w:rPr>
              <w:t>země/kraj/ lokalita, v</w:t>
            </w:r>
            <w:r w:rsidRPr="008D3157">
              <w:rPr>
                <w:rFonts w:ascii="Times New Roman" w:eastAsia="Times New Roman" w:hAnsi="Times New Roman"/>
                <w:color w:val="808080"/>
                <w:sz w:val="18"/>
                <w:szCs w:val="18"/>
                <w:lang w:eastAsia="cs-CZ"/>
              </w:rPr>
              <w:t> </w:t>
            </w:r>
            <w:r w:rsidRPr="008D3157">
              <w:rPr>
                <w:rFonts w:ascii="Georgia" w:eastAsia="Times New Roman" w:hAnsi="Georgia"/>
                <w:color w:val="808080"/>
                <w:sz w:val="18"/>
                <w:szCs w:val="18"/>
                <w:lang w:eastAsia="cs-CZ"/>
              </w:rPr>
              <w:t>n</w:t>
            </w:r>
            <w:r w:rsidRPr="008D3157">
              <w:rPr>
                <w:rFonts w:ascii="Georgia" w:eastAsia="Times New Roman" w:hAnsi="Georgia" w:cs="Georgia"/>
                <w:color w:val="808080"/>
                <w:sz w:val="18"/>
                <w:szCs w:val="18"/>
                <w:lang w:eastAsia="cs-CZ"/>
              </w:rPr>
              <w:t>íž</w:t>
            </w:r>
            <w:r w:rsidRPr="008D3157">
              <w:rPr>
                <w:rFonts w:ascii="Georgia" w:eastAsia="Times New Roman" w:hAnsi="Georgia"/>
                <w:color w:val="808080"/>
                <w:sz w:val="18"/>
                <w:szCs w:val="18"/>
                <w:lang w:eastAsia="cs-CZ"/>
              </w:rPr>
              <w:t xml:space="preserve"> je projekt realizov</w:t>
            </w:r>
            <w:r w:rsidRPr="008D3157">
              <w:rPr>
                <w:rFonts w:ascii="Georgia" w:eastAsia="Times New Roman" w:hAnsi="Georgia" w:cs="Georgia"/>
                <w:color w:val="808080"/>
                <w:sz w:val="18"/>
                <w:szCs w:val="18"/>
                <w:lang w:eastAsia="cs-CZ"/>
              </w:rPr>
              <w:t>á</w:t>
            </w:r>
            <w:r w:rsidRPr="008D3157">
              <w:rPr>
                <w:rFonts w:ascii="Georgia" w:eastAsia="Times New Roman" w:hAnsi="Georgia"/>
                <w:color w:val="808080"/>
                <w:sz w:val="18"/>
                <w:szCs w:val="18"/>
                <w:lang w:eastAsia="cs-CZ"/>
              </w:rPr>
              <w:t>n</w:t>
            </w:r>
            <w:r w:rsidRPr="008D3157">
              <w:rPr>
                <w:rFonts w:ascii="Georgia" w:eastAsia="Times New Roman" w:hAnsi="Georgia"/>
                <w:b/>
                <w:bCs/>
                <w:color w:val="808080"/>
                <w:lang w:eastAsia="cs-CZ"/>
              </w:rPr>
              <w:t> </w:t>
            </w:r>
            <w:r w:rsidRPr="008D3157">
              <w:rPr>
                <w:rFonts w:ascii="Georgia" w:eastAsia="Times New Roman" w:hAnsi="Georgia"/>
                <w:color w:val="808080"/>
                <w:lang w:eastAsia="cs-CZ"/>
              </w:rPr>
              <w:t> </w:t>
            </w:r>
          </w:p>
          <w:p w14:paraId="07D408FD"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lang w:eastAsia="cs-CZ"/>
              </w:rPr>
              <w:t> </w:t>
            </w:r>
          </w:p>
        </w:tc>
      </w:tr>
      <w:tr w:rsidR="007D327E" w:rsidRPr="008D3157" w14:paraId="75F9F998" w14:textId="77777777" w:rsidTr="008D3157">
        <w:trPr>
          <w:trHeight w:val="900"/>
        </w:trPr>
        <w:tc>
          <w:tcPr>
            <w:tcW w:w="4523" w:type="dxa"/>
            <w:tcBorders>
              <w:top w:val="nil"/>
              <w:left w:val="single" w:sz="6" w:space="0" w:color="auto"/>
              <w:bottom w:val="single" w:sz="6" w:space="0" w:color="auto"/>
              <w:right w:val="single" w:sz="6" w:space="0" w:color="auto"/>
            </w:tcBorders>
            <w:shd w:val="clear" w:color="auto" w:fill="auto"/>
            <w:hideMark/>
          </w:tcPr>
          <w:p w14:paraId="41A923C9"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Předpokládané datum zahájení projektu:</w:t>
            </w:r>
            <w:r w:rsidRPr="008D3157">
              <w:rPr>
                <w:rFonts w:ascii="Georgia" w:eastAsia="Times New Roman" w:hAnsi="Georgia"/>
                <w:lang w:eastAsia="cs-CZ"/>
              </w:rPr>
              <w:t> </w:t>
            </w:r>
          </w:p>
          <w:p w14:paraId="10CE9D48"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color w:val="808080"/>
                <w:sz w:val="18"/>
                <w:szCs w:val="18"/>
                <w:lang w:eastAsia="cs-CZ"/>
              </w:rPr>
              <w:t>měsíc / rok </w:t>
            </w:r>
          </w:p>
          <w:p w14:paraId="61747CAA"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4CDF77B9"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3400D89D"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1F82C1CC"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tc>
        <w:tc>
          <w:tcPr>
            <w:tcW w:w="4527" w:type="dxa"/>
            <w:tcBorders>
              <w:top w:val="nil"/>
              <w:left w:val="nil"/>
              <w:bottom w:val="single" w:sz="6" w:space="0" w:color="auto"/>
              <w:right w:val="single" w:sz="6" w:space="0" w:color="auto"/>
            </w:tcBorders>
            <w:shd w:val="clear" w:color="auto" w:fill="auto"/>
            <w:hideMark/>
          </w:tcPr>
          <w:p w14:paraId="765182E0"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Předpokládané datum ukončení projektu:</w:t>
            </w:r>
            <w:r w:rsidRPr="008D3157">
              <w:rPr>
                <w:rFonts w:ascii="Georgia" w:eastAsia="Times New Roman" w:hAnsi="Georgia"/>
                <w:lang w:eastAsia="cs-CZ"/>
              </w:rPr>
              <w:t> </w:t>
            </w:r>
          </w:p>
          <w:p w14:paraId="3016CE6D"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color w:val="808080"/>
                <w:sz w:val="18"/>
                <w:szCs w:val="18"/>
                <w:lang w:eastAsia="cs-CZ"/>
              </w:rPr>
              <w:t>měsíc / rok </w:t>
            </w:r>
          </w:p>
        </w:tc>
      </w:tr>
      <w:tr w:rsidR="007D327E" w:rsidRPr="008D3157" w14:paraId="5A9B08FD" w14:textId="77777777" w:rsidTr="008D3157">
        <w:trPr>
          <w:trHeight w:val="900"/>
        </w:trPr>
        <w:tc>
          <w:tcPr>
            <w:tcW w:w="4523" w:type="dxa"/>
            <w:tcBorders>
              <w:top w:val="single" w:sz="6" w:space="0" w:color="auto"/>
              <w:left w:val="single" w:sz="6" w:space="0" w:color="auto"/>
              <w:bottom w:val="single" w:sz="6" w:space="0" w:color="auto"/>
              <w:right w:val="single" w:sz="6" w:space="0" w:color="auto"/>
            </w:tcBorders>
            <w:shd w:val="clear" w:color="auto" w:fill="auto"/>
            <w:hideMark/>
          </w:tcPr>
          <w:p w14:paraId="11E93FCC"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Celková výše prostředků na projekt ze ZRS ČR </w:t>
            </w:r>
            <w:r w:rsidRPr="008D3157">
              <w:rPr>
                <w:rFonts w:ascii="Georgia" w:eastAsia="Times New Roman" w:hAnsi="Georgia"/>
                <w:lang w:eastAsia="cs-CZ"/>
              </w:rPr>
              <w:t>(Kč)  </w:t>
            </w:r>
          </w:p>
          <w:p w14:paraId="3C412716"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lang w:eastAsia="cs-CZ"/>
              </w:rPr>
              <w:t> </w:t>
            </w:r>
          </w:p>
          <w:p w14:paraId="2A8556C1"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585DE2D5"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24D3F27A"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tc>
        <w:tc>
          <w:tcPr>
            <w:tcW w:w="4527" w:type="dxa"/>
            <w:tcBorders>
              <w:top w:val="single" w:sz="6" w:space="0" w:color="auto"/>
              <w:left w:val="nil"/>
              <w:bottom w:val="single" w:sz="6" w:space="0" w:color="auto"/>
              <w:right w:val="single" w:sz="6" w:space="0" w:color="auto"/>
            </w:tcBorders>
            <w:shd w:val="clear" w:color="auto" w:fill="auto"/>
            <w:hideMark/>
          </w:tcPr>
          <w:p w14:paraId="7209F7C7"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Celková výše prostředků na projekt včetně spolufinancování</w:t>
            </w:r>
            <w:r w:rsidRPr="008D3157">
              <w:rPr>
                <w:rFonts w:ascii="Georgia" w:eastAsia="Times New Roman" w:hAnsi="Georgia"/>
                <w:lang w:eastAsia="cs-CZ"/>
              </w:rPr>
              <w:t> – uveďte podíl spolufinancování v % i v</w:t>
            </w:r>
            <w:r w:rsidRPr="008D3157">
              <w:rPr>
                <w:rFonts w:ascii="Times New Roman" w:eastAsia="Times New Roman" w:hAnsi="Times New Roman"/>
                <w:lang w:eastAsia="cs-CZ"/>
              </w:rPr>
              <w:t> </w:t>
            </w:r>
            <w:r w:rsidRPr="008D3157">
              <w:rPr>
                <w:rFonts w:ascii="Georgia" w:eastAsia="Times New Roman" w:hAnsi="Georgia"/>
                <w:lang w:eastAsia="cs-CZ"/>
              </w:rPr>
              <w:t>Kč (u projektů trilaterální spolupráce uveďte spolufinancování rovněž v EUR / USD): </w:t>
            </w:r>
          </w:p>
          <w:p w14:paraId="037375BF"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lang w:eastAsia="cs-CZ"/>
              </w:rPr>
              <w:t> </w:t>
            </w:r>
          </w:p>
          <w:p w14:paraId="7F78DBF3"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tc>
      </w:tr>
      <w:tr w:rsidR="007D327E" w:rsidRPr="008D3157" w14:paraId="27243B0B" w14:textId="77777777" w:rsidTr="008D3157">
        <w:trPr>
          <w:trHeight w:val="1155"/>
        </w:trPr>
        <w:tc>
          <w:tcPr>
            <w:tcW w:w="9050" w:type="dxa"/>
            <w:gridSpan w:val="2"/>
            <w:tcBorders>
              <w:top w:val="single" w:sz="6" w:space="0" w:color="auto"/>
              <w:left w:val="single" w:sz="6" w:space="0" w:color="auto"/>
              <w:bottom w:val="single" w:sz="6" w:space="0" w:color="auto"/>
              <w:right w:val="single" w:sz="6" w:space="0" w:color="auto"/>
            </w:tcBorders>
            <w:shd w:val="clear" w:color="auto" w:fill="auto"/>
            <w:hideMark/>
          </w:tcPr>
          <w:p w14:paraId="08B4BABD"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Realizátor projektu: organizace / odpovědný řešitel</w:t>
            </w:r>
            <w:r w:rsidRPr="008D3157">
              <w:rPr>
                <w:rFonts w:ascii="Georgia" w:eastAsia="Times New Roman" w:hAnsi="Georgia"/>
                <w:lang w:eastAsia="cs-CZ"/>
              </w:rPr>
              <w:t> (jméno, adresa, kontakty): </w:t>
            </w:r>
          </w:p>
          <w:p w14:paraId="186C9C8F"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color w:val="808080"/>
                <w:sz w:val="18"/>
                <w:szCs w:val="18"/>
                <w:lang w:eastAsia="cs-CZ"/>
              </w:rPr>
              <w:t>název, typ, poštovní a webová adresa organizace; jméno a pozice odpovědného řešitele, telefon, e-mail </w:t>
            </w:r>
          </w:p>
          <w:p w14:paraId="19BEE0C2"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4AC13EE7"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7297083F"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tc>
      </w:tr>
      <w:tr w:rsidR="007D327E" w:rsidRPr="008D3157" w14:paraId="6900F35D" w14:textId="77777777" w:rsidTr="00FD36E6">
        <w:trPr>
          <w:trHeight w:val="1005"/>
        </w:trPr>
        <w:tc>
          <w:tcPr>
            <w:tcW w:w="9050" w:type="dxa"/>
            <w:gridSpan w:val="2"/>
            <w:tcBorders>
              <w:top w:val="nil"/>
              <w:left w:val="single" w:sz="6" w:space="0" w:color="auto"/>
              <w:bottom w:val="single" w:sz="6" w:space="0" w:color="auto"/>
              <w:right w:val="single" w:sz="6" w:space="0" w:color="auto"/>
            </w:tcBorders>
            <w:shd w:val="clear" w:color="auto" w:fill="auto"/>
            <w:hideMark/>
          </w:tcPr>
          <w:p w14:paraId="33F9ED0A" w14:textId="2EBBEB49"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Partnerská(é) organizace projektu </w:t>
            </w:r>
            <w:r w:rsidRPr="008D3157">
              <w:rPr>
                <w:rFonts w:ascii="Georgia" w:eastAsia="Times New Roman" w:hAnsi="Georgia"/>
                <w:lang w:eastAsia="cs-CZ"/>
              </w:rPr>
              <w:t>(adresa, kontakty) </w:t>
            </w:r>
          </w:p>
          <w:p w14:paraId="16075C85"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color w:val="808080"/>
                <w:sz w:val="18"/>
                <w:szCs w:val="18"/>
                <w:lang w:eastAsia="cs-CZ"/>
              </w:rPr>
              <w:t>název, typ, poštovní a webová adresa organizace; stručná charakteristika organizace, kontaktní osoba, telefon, e-mail </w:t>
            </w:r>
          </w:p>
          <w:p w14:paraId="33752386" w14:textId="3AF120AF" w:rsidR="007D327E" w:rsidRPr="008D3157" w:rsidRDefault="007D327E" w:rsidP="007D327E">
            <w:pPr>
              <w:textAlignment w:val="baseline"/>
              <w:rPr>
                <w:rFonts w:ascii="Times New Roman" w:eastAsia="Times New Roman" w:hAnsi="Times New Roman"/>
                <w:lang w:eastAsia="cs-CZ"/>
              </w:rPr>
            </w:pPr>
          </w:p>
          <w:p w14:paraId="2FE090EA"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sz w:val="18"/>
                <w:szCs w:val="18"/>
                <w:lang w:eastAsia="cs-CZ"/>
              </w:rPr>
              <w:t> </w:t>
            </w:r>
          </w:p>
          <w:p w14:paraId="5524348D"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lang w:eastAsia="cs-CZ"/>
              </w:rPr>
              <w:t> </w:t>
            </w:r>
          </w:p>
        </w:tc>
      </w:tr>
      <w:tr w:rsidR="007D327E" w:rsidRPr="008D3157" w14:paraId="296EFDDD" w14:textId="77777777" w:rsidTr="00FD36E6">
        <w:trPr>
          <w:trHeight w:val="1845"/>
        </w:trPr>
        <w:tc>
          <w:tcPr>
            <w:tcW w:w="9050" w:type="dxa"/>
            <w:gridSpan w:val="2"/>
            <w:tcBorders>
              <w:top w:val="nil"/>
              <w:left w:val="single" w:sz="6" w:space="0" w:color="auto"/>
              <w:bottom w:val="single" w:sz="6" w:space="0" w:color="auto"/>
              <w:right w:val="single" w:sz="6" w:space="0" w:color="auto"/>
            </w:tcBorders>
            <w:shd w:val="clear" w:color="auto" w:fill="auto"/>
            <w:hideMark/>
          </w:tcPr>
          <w:p w14:paraId="6485376F" w14:textId="77777777" w:rsidR="007D327E" w:rsidRPr="008D3157" w:rsidRDefault="007D327E" w:rsidP="007D327E">
            <w:pPr>
              <w:textAlignment w:val="baseline"/>
              <w:rPr>
                <w:rFonts w:ascii="Times New Roman" w:eastAsia="Times New Roman" w:hAnsi="Times New Roman"/>
                <w:lang w:eastAsia="cs-CZ"/>
              </w:rPr>
            </w:pPr>
            <w:r w:rsidRPr="008D3157">
              <w:rPr>
                <w:rFonts w:ascii="Georgia" w:eastAsia="Times New Roman" w:hAnsi="Georgia"/>
                <w:b/>
                <w:bCs/>
                <w:lang w:eastAsia="cs-CZ"/>
              </w:rPr>
              <w:t>Místo, datum, jméno a podpis oprávněné osoby:</w:t>
            </w:r>
            <w:r w:rsidRPr="008D3157">
              <w:rPr>
                <w:rFonts w:ascii="Georgia" w:eastAsia="Times New Roman" w:hAnsi="Georgia"/>
                <w:lang w:eastAsia="cs-CZ"/>
              </w:rPr>
              <w:t> </w:t>
            </w:r>
          </w:p>
          <w:p w14:paraId="1F772070" w14:textId="77777777" w:rsidR="007D327E" w:rsidRPr="008D3157" w:rsidRDefault="007D327E" w:rsidP="007D327E">
            <w:pPr>
              <w:textAlignment w:val="baseline"/>
              <w:rPr>
                <w:rFonts w:ascii="Georgia" w:eastAsia="Times New Roman" w:hAnsi="Georgia"/>
                <w:lang w:eastAsia="cs-CZ"/>
              </w:rPr>
            </w:pPr>
            <w:r w:rsidRPr="008D3157">
              <w:rPr>
                <w:rFonts w:ascii="Georgia" w:eastAsia="Times New Roman" w:hAnsi="Georgia"/>
                <w:lang w:eastAsia="cs-CZ"/>
              </w:rPr>
              <w:t> </w:t>
            </w:r>
          </w:p>
          <w:p w14:paraId="5BEEEDB7" w14:textId="77777777" w:rsidR="00FD36E6" w:rsidRPr="008D3157" w:rsidRDefault="00FD36E6" w:rsidP="007D327E">
            <w:pPr>
              <w:textAlignment w:val="baseline"/>
              <w:rPr>
                <w:rFonts w:ascii="Times New Roman" w:eastAsia="Times New Roman" w:hAnsi="Times New Roman"/>
                <w:lang w:eastAsia="cs-CZ"/>
              </w:rPr>
            </w:pPr>
          </w:p>
          <w:p w14:paraId="597900EB" w14:textId="77777777" w:rsidR="00FD36E6" w:rsidRPr="008D3157" w:rsidRDefault="00FD36E6" w:rsidP="007D327E">
            <w:pPr>
              <w:textAlignment w:val="baseline"/>
              <w:rPr>
                <w:rFonts w:ascii="Times New Roman" w:eastAsia="Times New Roman" w:hAnsi="Times New Roman"/>
                <w:lang w:eastAsia="cs-CZ"/>
              </w:rPr>
            </w:pPr>
          </w:p>
          <w:p w14:paraId="33401439" w14:textId="77777777" w:rsidR="00FD36E6" w:rsidRPr="008D3157" w:rsidRDefault="00FD36E6" w:rsidP="007D327E">
            <w:pPr>
              <w:textAlignment w:val="baseline"/>
              <w:rPr>
                <w:rFonts w:ascii="Times New Roman" w:eastAsia="Times New Roman" w:hAnsi="Times New Roman"/>
                <w:lang w:eastAsia="cs-CZ"/>
              </w:rPr>
            </w:pPr>
          </w:p>
          <w:p w14:paraId="129FC4E7" w14:textId="77777777" w:rsidR="00FD36E6" w:rsidRPr="008D3157" w:rsidRDefault="00FD36E6" w:rsidP="007D327E">
            <w:pPr>
              <w:textAlignment w:val="baseline"/>
              <w:rPr>
                <w:rFonts w:ascii="Times New Roman" w:eastAsia="Times New Roman" w:hAnsi="Times New Roman"/>
                <w:lang w:eastAsia="cs-CZ"/>
              </w:rPr>
            </w:pPr>
          </w:p>
          <w:p w14:paraId="5168BA80" w14:textId="4E099D9C" w:rsidR="00FD36E6" w:rsidRPr="008D3157" w:rsidRDefault="00FD36E6" w:rsidP="007D327E">
            <w:pPr>
              <w:textAlignment w:val="baseline"/>
              <w:rPr>
                <w:rFonts w:ascii="Times New Roman" w:eastAsia="Times New Roman" w:hAnsi="Times New Roman"/>
                <w:lang w:eastAsia="cs-CZ"/>
              </w:rPr>
            </w:pPr>
          </w:p>
          <w:p w14:paraId="61F04156" w14:textId="77777777" w:rsidR="00FD36E6" w:rsidRPr="008D3157" w:rsidRDefault="00FD36E6" w:rsidP="007D327E">
            <w:pPr>
              <w:textAlignment w:val="baseline"/>
              <w:rPr>
                <w:rFonts w:ascii="Times New Roman" w:eastAsia="Times New Roman" w:hAnsi="Times New Roman"/>
                <w:lang w:eastAsia="cs-CZ"/>
              </w:rPr>
            </w:pPr>
          </w:p>
          <w:p w14:paraId="39450F9B" w14:textId="77777777" w:rsidR="00FD36E6" w:rsidRPr="008D3157" w:rsidRDefault="00FD36E6" w:rsidP="007D327E">
            <w:pPr>
              <w:textAlignment w:val="baseline"/>
              <w:rPr>
                <w:rFonts w:ascii="Times New Roman" w:eastAsia="Times New Roman" w:hAnsi="Times New Roman"/>
                <w:lang w:eastAsia="cs-CZ"/>
              </w:rPr>
            </w:pPr>
          </w:p>
          <w:p w14:paraId="75FE93A6" w14:textId="77777777" w:rsidR="00FD36E6" w:rsidRPr="008D3157" w:rsidRDefault="00FD36E6" w:rsidP="007D327E">
            <w:pPr>
              <w:textAlignment w:val="baseline"/>
              <w:rPr>
                <w:rFonts w:ascii="Times New Roman" w:eastAsia="Times New Roman" w:hAnsi="Times New Roman"/>
                <w:lang w:eastAsia="cs-CZ"/>
              </w:rPr>
            </w:pPr>
          </w:p>
          <w:p w14:paraId="65AC98CE" w14:textId="29748427" w:rsidR="00FD36E6" w:rsidRPr="008D3157" w:rsidRDefault="00FD36E6" w:rsidP="007D327E">
            <w:pPr>
              <w:textAlignment w:val="baseline"/>
              <w:rPr>
                <w:rFonts w:ascii="Times New Roman" w:eastAsia="Times New Roman" w:hAnsi="Times New Roman"/>
                <w:lang w:eastAsia="cs-CZ"/>
              </w:rPr>
            </w:pPr>
          </w:p>
        </w:tc>
      </w:tr>
    </w:tbl>
    <w:sdt>
      <w:sdtPr>
        <w:rPr>
          <w:rFonts w:ascii="Cambria" w:eastAsia="MS Mincho" w:hAnsi="Cambria"/>
          <w:b w:val="0"/>
          <w:bCs w:val="0"/>
          <w:color w:val="auto"/>
          <w:sz w:val="24"/>
          <w:szCs w:val="24"/>
          <w:lang w:eastAsia="en-US"/>
        </w:rPr>
        <w:id w:val="1231198763"/>
        <w:docPartObj>
          <w:docPartGallery w:val="Table of Contents"/>
          <w:docPartUnique/>
        </w:docPartObj>
      </w:sdtPr>
      <w:sdtEndPr/>
      <w:sdtContent>
        <w:p w14:paraId="4B009851" w14:textId="51EA4DA5" w:rsidR="007D327E" w:rsidRPr="008D3157" w:rsidRDefault="007D327E">
          <w:pPr>
            <w:pStyle w:val="Nadpisobsahu"/>
          </w:pPr>
          <w:r w:rsidRPr="008D3157">
            <w:t>Obsah</w:t>
          </w:r>
        </w:p>
        <w:p w14:paraId="6BD2CDBA" w14:textId="2C220711" w:rsidR="008D3157" w:rsidRPr="008D3157" w:rsidRDefault="007D327E">
          <w:pPr>
            <w:pStyle w:val="Obsah1"/>
            <w:tabs>
              <w:tab w:val="right" w:leader="dot" w:pos="9056"/>
            </w:tabs>
            <w:rPr>
              <w:rFonts w:asciiTheme="minorHAnsi" w:eastAsiaTheme="minorEastAsia" w:hAnsiTheme="minorHAnsi" w:cstheme="minorBidi"/>
              <w:noProof/>
              <w:sz w:val="22"/>
              <w:szCs w:val="22"/>
              <w:lang w:eastAsia="cs-CZ"/>
            </w:rPr>
          </w:pPr>
          <w:r w:rsidRPr="008D3157">
            <w:rPr>
              <w:rFonts w:ascii="Georgia" w:hAnsi="Georgia"/>
            </w:rPr>
            <w:fldChar w:fldCharType="begin"/>
          </w:r>
          <w:r w:rsidRPr="008D3157">
            <w:rPr>
              <w:rFonts w:ascii="Georgia" w:hAnsi="Georgia"/>
            </w:rPr>
            <w:instrText xml:space="preserve"> TOC \o "1-3" \h \z \u </w:instrText>
          </w:r>
          <w:r w:rsidRPr="008D3157">
            <w:rPr>
              <w:rFonts w:ascii="Georgia" w:hAnsi="Georgia"/>
            </w:rPr>
            <w:fldChar w:fldCharType="separate"/>
          </w:r>
          <w:hyperlink w:anchor="_Toc55492531" w:history="1">
            <w:r w:rsidR="008D3157" w:rsidRPr="008D3157">
              <w:rPr>
                <w:rStyle w:val="Hypertextovodkaz"/>
                <w:b/>
                <w:noProof/>
              </w:rPr>
              <w:t>OSNOVA PROJEKTOVÉHO DOKUMENTU</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_Toc55492531 \h </w:instrText>
            </w:r>
            <w:r w:rsidR="008D3157" w:rsidRPr="008D3157">
              <w:rPr>
                <w:noProof/>
                <w:webHidden/>
              </w:rPr>
            </w:r>
            <w:r w:rsidR="008D3157" w:rsidRPr="008D3157">
              <w:rPr>
                <w:noProof/>
                <w:webHidden/>
              </w:rPr>
              <w:fldChar w:fldCharType="separate"/>
            </w:r>
            <w:r w:rsidR="008D3157" w:rsidRPr="008D3157">
              <w:rPr>
                <w:noProof/>
                <w:webHidden/>
              </w:rPr>
              <w:t>4</w:t>
            </w:r>
            <w:r w:rsidR="008D3157" w:rsidRPr="008D3157">
              <w:rPr>
                <w:noProof/>
                <w:webHidden/>
              </w:rPr>
              <w:fldChar w:fldCharType="end"/>
            </w:r>
          </w:hyperlink>
        </w:p>
        <w:p w14:paraId="112B4345" w14:textId="52D7CE36" w:rsidR="008D3157" w:rsidRPr="008D3157" w:rsidRDefault="00EF2D20">
          <w:pPr>
            <w:pStyle w:val="Obsah1"/>
            <w:tabs>
              <w:tab w:val="left" w:pos="480"/>
              <w:tab w:val="right" w:leader="dot" w:pos="9056"/>
            </w:tabs>
            <w:rPr>
              <w:rFonts w:asciiTheme="minorHAnsi" w:eastAsiaTheme="minorEastAsia" w:hAnsiTheme="minorHAnsi" w:cstheme="minorBidi"/>
              <w:noProof/>
              <w:sz w:val="22"/>
              <w:szCs w:val="22"/>
              <w:lang w:eastAsia="cs-CZ"/>
            </w:rPr>
          </w:pPr>
          <w:hyperlink w:anchor="_Toc55492532" w:history="1">
            <w:r w:rsidR="008D3157" w:rsidRPr="008D3157">
              <w:rPr>
                <w:rStyle w:val="Hypertextovodkaz"/>
                <w:bCs/>
                <w:noProof/>
              </w:rPr>
              <w:t>1.</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SHRNUTÍ PROJEKTU</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_Toc55492532 \h </w:instrText>
            </w:r>
            <w:r w:rsidR="008D3157" w:rsidRPr="008D3157">
              <w:rPr>
                <w:noProof/>
                <w:webHidden/>
              </w:rPr>
            </w:r>
            <w:r w:rsidR="008D3157" w:rsidRPr="008D3157">
              <w:rPr>
                <w:noProof/>
                <w:webHidden/>
              </w:rPr>
              <w:fldChar w:fldCharType="separate"/>
            </w:r>
            <w:r w:rsidR="008D3157" w:rsidRPr="008D3157">
              <w:rPr>
                <w:noProof/>
                <w:webHidden/>
              </w:rPr>
              <w:t>4</w:t>
            </w:r>
            <w:r w:rsidR="008D3157" w:rsidRPr="008D3157">
              <w:rPr>
                <w:noProof/>
                <w:webHidden/>
              </w:rPr>
              <w:fldChar w:fldCharType="end"/>
            </w:r>
          </w:hyperlink>
        </w:p>
        <w:p w14:paraId="43C07AB8" w14:textId="659A486B" w:rsidR="008D3157" w:rsidRPr="008D3157" w:rsidRDefault="00EF2D20">
          <w:pPr>
            <w:pStyle w:val="Obsah1"/>
            <w:tabs>
              <w:tab w:val="left" w:pos="480"/>
              <w:tab w:val="right" w:leader="dot" w:pos="9056"/>
            </w:tabs>
            <w:rPr>
              <w:rFonts w:asciiTheme="minorHAnsi" w:eastAsiaTheme="minorEastAsia" w:hAnsiTheme="minorHAnsi" w:cstheme="minorBidi"/>
              <w:noProof/>
              <w:sz w:val="22"/>
              <w:szCs w:val="22"/>
              <w:lang w:eastAsia="cs-CZ"/>
            </w:rPr>
          </w:pPr>
          <w:hyperlink w:anchor="_Toc55492533" w:history="1">
            <w:r w:rsidR="008D3157" w:rsidRPr="008D3157">
              <w:rPr>
                <w:rStyle w:val="Hypertextovodkaz"/>
                <w:bCs/>
                <w:noProof/>
              </w:rPr>
              <w:t>2.</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POTŘEBNOST A RELEVANCE</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_Toc55492533 \h </w:instrText>
            </w:r>
            <w:r w:rsidR="008D3157" w:rsidRPr="008D3157">
              <w:rPr>
                <w:noProof/>
                <w:webHidden/>
              </w:rPr>
            </w:r>
            <w:r w:rsidR="008D3157" w:rsidRPr="008D3157">
              <w:rPr>
                <w:noProof/>
                <w:webHidden/>
              </w:rPr>
              <w:fldChar w:fldCharType="separate"/>
            </w:r>
            <w:r w:rsidR="008D3157" w:rsidRPr="008D3157">
              <w:rPr>
                <w:noProof/>
                <w:webHidden/>
              </w:rPr>
              <w:t>4</w:t>
            </w:r>
            <w:r w:rsidR="008D3157" w:rsidRPr="008D3157">
              <w:rPr>
                <w:noProof/>
                <w:webHidden/>
              </w:rPr>
              <w:fldChar w:fldCharType="end"/>
            </w:r>
          </w:hyperlink>
        </w:p>
        <w:p w14:paraId="4A30B7B7" w14:textId="2C60CEC7" w:rsidR="008D3157" w:rsidRPr="008D3157" w:rsidRDefault="00EF2D20">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34" w:history="1">
            <w:r w:rsidR="008D3157" w:rsidRPr="008D3157">
              <w:rPr>
                <w:rStyle w:val="Hypertextovodkaz"/>
                <w:bCs/>
                <w:noProof/>
              </w:rPr>
              <w:t>2.1</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Zdůvodnění záměru projektu a vymezení problému</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_Toc55492534 \h </w:instrText>
            </w:r>
            <w:r w:rsidR="008D3157" w:rsidRPr="008D3157">
              <w:rPr>
                <w:noProof/>
                <w:webHidden/>
              </w:rPr>
            </w:r>
            <w:r w:rsidR="008D3157" w:rsidRPr="008D3157">
              <w:rPr>
                <w:noProof/>
                <w:webHidden/>
              </w:rPr>
              <w:fldChar w:fldCharType="separate"/>
            </w:r>
            <w:r w:rsidR="008D3157" w:rsidRPr="008D3157">
              <w:rPr>
                <w:noProof/>
                <w:webHidden/>
              </w:rPr>
              <w:t>4</w:t>
            </w:r>
            <w:r w:rsidR="008D3157" w:rsidRPr="008D3157">
              <w:rPr>
                <w:noProof/>
                <w:webHidden/>
              </w:rPr>
              <w:fldChar w:fldCharType="end"/>
            </w:r>
          </w:hyperlink>
        </w:p>
        <w:p w14:paraId="4A04BD46" w14:textId="5F3BFBE7" w:rsidR="008D3157" w:rsidRPr="008D3157" w:rsidRDefault="00EF2D20">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35" w:history="1">
            <w:r w:rsidR="008D3157" w:rsidRPr="008D3157">
              <w:rPr>
                <w:rStyle w:val="Hypertextovodkaz"/>
                <w:bCs/>
                <w:noProof/>
              </w:rPr>
              <w:t>2.2</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Vazba na oblast podpory</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_Toc55492535 \h </w:instrText>
            </w:r>
            <w:r w:rsidR="008D3157" w:rsidRPr="008D3157">
              <w:rPr>
                <w:noProof/>
                <w:webHidden/>
              </w:rPr>
            </w:r>
            <w:r w:rsidR="008D3157" w:rsidRPr="008D3157">
              <w:rPr>
                <w:noProof/>
                <w:webHidden/>
              </w:rPr>
              <w:fldChar w:fldCharType="separate"/>
            </w:r>
            <w:r w:rsidR="008D3157" w:rsidRPr="008D3157">
              <w:rPr>
                <w:noProof/>
                <w:webHidden/>
              </w:rPr>
              <w:t>4</w:t>
            </w:r>
            <w:r w:rsidR="008D3157" w:rsidRPr="008D3157">
              <w:rPr>
                <w:noProof/>
                <w:webHidden/>
              </w:rPr>
              <w:fldChar w:fldCharType="end"/>
            </w:r>
          </w:hyperlink>
        </w:p>
        <w:p w14:paraId="32DDFF72" w14:textId="1A0F2D50" w:rsidR="008D3157" w:rsidRPr="008D3157" w:rsidRDefault="00EF2D20">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36" w:history="1">
            <w:r w:rsidR="008D3157" w:rsidRPr="008D3157">
              <w:rPr>
                <w:rStyle w:val="Hypertextovodkaz"/>
                <w:bCs/>
                <w:noProof/>
              </w:rPr>
              <w:t>2.3</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Zohlednění průřezových principů</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_Toc55492536 \h </w:instrText>
            </w:r>
            <w:r w:rsidR="008D3157" w:rsidRPr="008D3157">
              <w:rPr>
                <w:noProof/>
                <w:webHidden/>
              </w:rPr>
            </w:r>
            <w:r w:rsidR="008D3157" w:rsidRPr="008D3157">
              <w:rPr>
                <w:noProof/>
                <w:webHidden/>
              </w:rPr>
              <w:fldChar w:fldCharType="separate"/>
            </w:r>
            <w:r w:rsidR="008D3157" w:rsidRPr="008D3157">
              <w:rPr>
                <w:noProof/>
                <w:webHidden/>
              </w:rPr>
              <w:t>4</w:t>
            </w:r>
            <w:r w:rsidR="008D3157" w:rsidRPr="008D3157">
              <w:rPr>
                <w:noProof/>
                <w:webHidden/>
              </w:rPr>
              <w:fldChar w:fldCharType="end"/>
            </w:r>
          </w:hyperlink>
        </w:p>
        <w:p w14:paraId="099D8A2A" w14:textId="36ABA33E" w:rsidR="008D3157" w:rsidRPr="008D3157" w:rsidRDefault="00EF2D20">
          <w:pPr>
            <w:pStyle w:val="Obsah1"/>
            <w:tabs>
              <w:tab w:val="left" w:pos="480"/>
              <w:tab w:val="right" w:leader="dot" w:pos="9056"/>
            </w:tabs>
            <w:rPr>
              <w:rFonts w:asciiTheme="minorHAnsi" w:eastAsiaTheme="minorEastAsia" w:hAnsiTheme="minorHAnsi" w:cstheme="minorBidi"/>
              <w:noProof/>
              <w:sz w:val="22"/>
              <w:szCs w:val="22"/>
              <w:lang w:eastAsia="cs-CZ"/>
            </w:rPr>
          </w:pPr>
          <w:hyperlink w:anchor="_Toc55492537" w:history="1">
            <w:r w:rsidR="008D3157" w:rsidRPr="008D3157">
              <w:rPr>
                <w:rStyle w:val="Hypertextovodkaz"/>
                <w:bCs/>
                <w:noProof/>
              </w:rPr>
              <w:t>3.</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CÍLOVÉ SKUPINY</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_Toc55492537 \h </w:instrText>
            </w:r>
            <w:r w:rsidR="008D3157" w:rsidRPr="008D3157">
              <w:rPr>
                <w:noProof/>
                <w:webHidden/>
              </w:rPr>
            </w:r>
            <w:r w:rsidR="008D3157" w:rsidRPr="008D3157">
              <w:rPr>
                <w:noProof/>
                <w:webHidden/>
              </w:rPr>
              <w:fldChar w:fldCharType="separate"/>
            </w:r>
            <w:r w:rsidR="008D3157" w:rsidRPr="008D3157">
              <w:rPr>
                <w:noProof/>
                <w:webHidden/>
              </w:rPr>
              <w:t>5</w:t>
            </w:r>
            <w:r w:rsidR="008D3157" w:rsidRPr="008D3157">
              <w:rPr>
                <w:noProof/>
                <w:webHidden/>
              </w:rPr>
              <w:fldChar w:fldCharType="end"/>
            </w:r>
          </w:hyperlink>
        </w:p>
        <w:p w14:paraId="7BCA2740" w14:textId="68688573" w:rsidR="008D3157" w:rsidRPr="008D3157" w:rsidRDefault="00EF2D20">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38" w:history="1">
            <w:r w:rsidR="008D3157" w:rsidRPr="008D3157">
              <w:rPr>
                <w:rStyle w:val="Hypertextovodkaz"/>
                <w:rFonts w:eastAsia="Georgia" w:cs="Georgia"/>
                <w:bCs/>
                <w:noProof/>
              </w:rPr>
              <w:t>3.1</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Přímé cílové skupiny (příp. včetně cílových skupin jednotlivých výstupů)</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_Toc55492538 \h </w:instrText>
            </w:r>
            <w:r w:rsidR="008D3157" w:rsidRPr="008D3157">
              <w:rPr>
                <w:noProof/>
                <w:webHidden/>
              </w:rPr>
            </w:r>
            <w:r w:rsidR="008D3157" w:rsidRPr="008D3157">
              <w:rPr>
                <w:noProof/>
                <w:webHidden/>
              </w:rPr>
              <w:fldChar w:fldCharType="separate"/>
            </w:r>
            <w:r w:rsidR="008D3157" w:rsidRPr="008D3157">
              <w:rPr>
                <w:noProof/>
                <w:webHidden/>
              </w:rPr>
              <w:t>6</w:t>
            </w:r>
            <w:r w:rsidR="008D3157" w:rsidRPr="008D3157">
              <w:rPr>
                <w:noProof/>
                <w:webHidden/>
              </w:rPr>
              <w:fldChar w:fldCharType="end"/>
            </w:r>
          </w:hyperlink>
        </w:p>
        <w:p w14:paraId="1550B2B8" w14:textId="00BB2F87" w:rsidR="008D3157" w:rsidRPr="008D3157" w:rsidRDefault="00EF2D20">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39" w:history="1">
            <w:r w:rsidR="008D3157" w:rsidRPr="008D3157">
              <w:rPr>
                <w:rStyle w:val="Hypertextovodkaz"/>
                <w:bCs/>
                <w:noProof/>
              </w:rPr>
              <w:t>3.2</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Koneční příjemci projektu (předpokládaný výsledný efekt)</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_Toc55492539 \h </w:instrText>
            </w:r>
            <w:r w:rsidR="008D3157" w:rsidRPr="008D3157">
              <w:rPr>
                <w:noProof/>
                <w:webHidden/>
              </w:rPr>
            </w:r>
            <w:r w:rsidR="008D3157" w:rsidRPr="008D3157">
              <w:rPr>
                <w:noProof/>
                <w:webHidden/>
              </w:rPr>
              <w:fldChar w:fldCharType="separate"/>
            </w:r>
            <w:r w:rsidR="008D3157" w:rsidRPr="008D3157">
              <w:rPr>
                <w:noProof/>
                <w:webHidden/>
              </w:rPr>
              <w:t>6</w:t>
            </w:r>
            <w:r w:rsidR="008D3157" w:rsidRPr="008D3157">
              <w:rPr>
                <w:noProof/>
                <w:webHidden/>
              </w:rPr>
              <w:fldChar w:fldCharType="end"/>
            </w:r>
          </w:hyperlink>
        </w:p>
        <w:p w14:paraId="53E5090C" w14:textId="6C7B6129" w:rsidR="008D3157" w:rsidRPr="008D3157" w:rsidRDefault="00EF2D20">
          <w:pPr>
            <w:pStyle w:val="Obsah1"/>
            <w:tabs>
              <w:tab w:val="left" w:pos="480"/>
              <w:tab w:val="right" w:leader="dot" w:pos="9056"/>
            </w:tabs>
            <w:rPr>
              <w:rFonts w:asciiTheme="minorHAnsi" w:eastAsiaTheme="minorEastAsia" w:hAnsiTheme="minorHAnsi" w:cstheme="minorBidi"/>
              <w:noProof/>
              <w:sz w:val="22"/>
              <w:szCs w:val="22"/>
              <w:lang w:eastAsia="cs-CZ"/>
            </w:rPr>
          </w:pPr>
          <w:hyperlink w:anchor="_Toc55492540" w:history="1">
            <w:r w:rsidR="008D3157" w:rsidRPr="008D3157">
              <w:rPr>
                <w:rStyle w:val="Hypertextovodkaz"/>
                <w:bCs/>
                <w:noProof/>
              </w:rPr>
              <w:t>4.</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INTERVENČNÍ LOGIKA PROJEKTU</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_Toc55492540 \h </w:instrText>
            </w:r>
            <w:r w:rsidR="008D3157" w:rsidRPr="008D3157">
              <w:rPr>
                <w:noProof/>
                <w:webHidden/>
              </w:rPr>
            </w:r>
            <w:r w:rsidR="008D3157" w:rsidRPr="008D3157">
              <w:rPr>
                <w:noProof/>
                <w:webHidden/>
              </w:rPr>
              <w:fldChar w:fldCharType="separate"/>
            </w:r>
            <w:r w:rsidR="008D3157" w:rsidRPr="008D3157">
              <w:rPr>
                <w:noProof/>
                <w:webHidden/>
              </w:rPr>
              <w:t>6</w:t>
            </w:r>
            <w:r w:rsidR="008D3157" w:rsidRPr="008D3157">
              <w:rPr>
                <w:noProof/>
                <w:webHidden/>
              </w:rPr>
              <w:fldChar w:fldCharType="end"/>
            </w:r>
          </w:hyperlink>
        </w:p>
        <w:p w14:paraId="1498E0C9" w14:textId="2754F76E" w:rsidR="008D3157" w:rsidRPr="008D3157" w:rsidRDefault="00EF2D20">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41" w:history="1">
            <w:r w:rsidR="008D3157" w:rsidRPr="008D3157">
              <w:rPr>
                <w:rStyle w:val="Hypertextovodkaz"/>
                <w:bCs/>
                <w:noProof/>
              </w:rPr>
              <w:t>4.1</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Cíle a konzistentnost projektu – účelnost</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_Toc55492541 \h </w:instrText>
            </w:r>
            <w:r w:rsidR="008D3157" w:rsidRPr="008D3157">
              <w:rPr>
                <w:noProof/>
                <w:webHidden/>
              </w:rPr>
            </w:r>
            <w:r w:rsidR="008D3157" w:rsidRPr="008D3157">
              <w:rPr>
                <w:noProof/>
                <w:webHidden/>
              </w:rPr>
              <w:fldChar w:fldCharType="separate"/>
            </w:r>
            <w:r w:rsidR="008D3157" w:rsidRPr="008D3157">
              <w:rPr>
                <w:noProof/>
                <w:webHidden/>
              </w:rPr>
              <w:t>6</w:t>
            </w:r>
            <w:r w:rsidR="008D3157" w:rsidRPr="008D3157">
              <w:rPr>
                <w:noProof/>
                <w:webHidden/>
              </w:rPr>
              <w:fldChar w:fldCharType="end"/>
            </w:r>
          </w:hyperlink>
        </w:p>
        <w:p w14:paraId="47F4472D" w14:textId="7BBCF582" w:rsidR="008D3157" w:rsidRPr="008D3157" w:rsidRDefault="00EF2D20">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42" w:history="1">
            <w:r w:rsidR="008D3157" w:rsidRPr="008D3157">
              <w:rPr>
                <w:rStyle w:val="Hypertextovodkaz"/>
                <w:bCs/>
                <w:noProof/>
              </w:rPr>
              <w:t>4.2</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Přehled výstupů a potřebných aktivit</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_Toc55492542 \h </w:instrText>
            </w:r>
            <w:r w:rsidR="008D3157" w:rsidRPr="008D3157">
              <w:rPr>
                <w:noProof/>
                <w:webHidden/>
              </w:rPr>
            </w:r>
            <w:r w:rsidR="008D3157" w:rsidRPr="008D3157">
              <w:rPr>
                <w:noProof/>
                <w:webHidden/>
              </w:rPr>
              <w:fldChar w:fldCharType="separate"/>
            </w:r>
            <w:r w:rsidR="008D3157" w:rsidRPr="008D3157">
              <w:rPr>
                <w:noProof/>
                <w:webHidden/>
              </w:rPr>
              <w:t>6</w:t>
            </w:r>
            <w:r w:rsidR="008D3157" w:rsidRPr="008D3157">
              <w:rPr>
                <w:noProof/>
                <w:webHidden/>
              </w:rPr>
              <w:fldChar w:fldCharType="end"/>
            </w:r>
          </w:hyperlink>
        </w:p>
        <w:p w14:paraId="015B601E" w14:textId="1258836A" w:rsidR="008D3157" w:rsidRPr="008D3157" w:rsidRDefault="00EF2D20">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43" w:history="1">
            <w:r w:rsidR="008D3157" w:rsidRPr="008D3157">
              <w:rPr>
                <w:rStyle w:val="Hypertextovodkaz"/>
                <w:bCs/>
                <w:noProof/>
              </w:rPr>
              <w:t>4.3</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Klíčové předpoklady a rizika – externí faktory</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_Toc55492543 \h </w:instrText>
            </w:r>
            <w:r w:rsidR="008D3157" w:rsidRPr="008D3157">
              <w:rPr>
                <w:noProof/>
                <w:webHidden/>
              </w:rPr>
            </w:r>
            <w:r w:rsidR="008D3157" w:rsidRPr="008D3157">
              <w:rPr>
                <w:noProof/>
                <w:webHidden/>
              </w:rPr>
              <w:fldChar w:fldCharType="separate"/>
            </w:r>
            <w:r w:rsidR="008D3157" w:rsidRPr="008D3157">
              <w:rPr>
                <w:noProof/>
                <w:webHidden/>
              </w:rPr>
              <w:t>6</w:t>
            </w:r>
            <w:r w:rsidR="008D3157" w:rsidRPr="008D3157">
              <w:rPr>
                <w:noProof/>
                <w:webHidden/>
              </w:rPr>
              <w:fldChar w:fldCharType="end"/>
            </w:r>
          </w:hyperlink>
        </w:p>
        <w:p w14:paraId="29831F6A" w14:textId="3F3FBAF0" w:rsidR="008D3157" w:rsidRPr="008D3157" w:rsidRDefault="00EF2D20">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44" w:history="1">
            <w:r w:rsidR="008D3157" w:rsidRPr="008D3157">
              <w:rPr>
                <w:rStyle w:val="Hypertextovodkaz"/>
                <w:bCs/>
                <w:noProof/>
              </w:rPr>
              <w:t>4.4</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Udržitelnost, dopady a šíření</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_Toc55492544 \h </w:instrText>
            </w:r>
            <w:r w:rsidR="008D3157" w:rsidRPr="008D3157">
              <w:rPr>
                <w:noProof/>
                <w:webHidden/>
              </w:rPr>
            </w:r>
            <w:r w:rsidR="008D3157" w:rsidRPr="008D3157">
              <w:rPr>
                <w:noProof/>
                <w:webHidden/>
              </w:rPr>
              <w:fldChar w:fldCharType="separate"/>
            </w:r>
            <w:r w:rsidR="008D3157" w:rsidRPr="008D3157">
              <w:rPr>
                <w:noProof/>
                <w:webHidden/>
              </w:rPr>
              <w:t>7</w:t>
            </w:r>
            <w:r w:rsidR="008D3157" w:rsidRPr="008D3157">
              <w:rPr>
                <w:noProof/>
                <w:webHidden/>
              </w:rPr>
              <w:fldChar w:fldCharType="end"/>
            </w:r>
          </w:hyperlink>
        </w:p>
        <w:p w14:paraId="2658E80C" w14:textId="42A9198F" w:rsidR="008D3157" w:rsidRPr="008D3157" w:rsidRDefault="00EF2D20">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45" w:history="1">
            <w:r w:rsidR="008D3157" w:rsidRPr="008D3157">
              <w:rPr>
                <w:rStyle w:val="Hypertextovodkaz"/>
                <w:bCs/>
                <w:noProof/>
              </w:rPr>
              <w:t>4.5</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Inovativnost projektu</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_Toc55492545 \h </w:instrText>
            </w:r>
            <w:r w:rsidR="008D3157" w:rsidRPr="008D3157">
              <w:rPr>
                <w:noProof/>
                <w:webHidden/>
              </w:rPr>
            </w:r>
            <w:r w:rsidR="008D3157" w:rsidRPr="008D3157">
              <w:rPr>
                <w:noProof/>
                <w:webHidden/>
              </w:rPr>
              <w:fldChar w:fldCharType="separate"/>
            </w:r>
            <w:r w:rsidR="008D3157" w:rsidRPr="008D3157">
              <w:rPr>
                <w:noProof/>
                <w:webHidden/>
              </w:rPr>
              <w:t>7</w:t>
            </w:r>
            <w:r w:rsidR="008D3157" w:rsidRPr="008D3157">
              <w:rPr>
                <w:noProof/>
                <w:webHidden/>
              </w:rPr>
              <w:fldChar w:fldCharType="end"/>
            </w:r>
          </w:hyperlink>
        </w:p>
        <w:p w14:paraId="3BCADEBA" w14:textId="74420895" w:rsidR="008D3157" w:rsidRPr="008D3157" w:rsidRDefault="00EF2D20">
          <w:pPr>
            <w:pStyle w:val="Obsah1"/>
            <w:tabs>
              <w:tab w:val="left" w:pos="480"/>
              <w:tab w:val="right" w:leader="dot" w:pos="9056"/>
            </w:tabs>
            <w:rPr>
              <w:rFonts w:asciiTheme="minorHAnsi" w:eastAsiaTheme="minorEastAsia" w:hAnsiTheme="minorHAnsi" w:cstheme="minorBidi"/>
              <w:noProof/>
              <w:sz w:val="22"/>
              <w:szCs w:val="22"/>
              <w:lang w:eastAsia="cs-CZ"/>
            </w:rPr>
          </w:pPr>
          <w:hyperlink w:anchor="_Toc55492546" w:history="1">
            <w:r w:rsidR="008D3157" w:rsidRPr="008D3157">
              <w:rPr>
                <w:rStyle w:val="Hypertextovodkaz"/>
                <w:bCs/>
                <w:noProof/>
              </w:rPr>
              <w:t>5.</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ZPŮSOB ZAPOJENÍ CÍLOVÉ SKUPINY/partnerských institucí do přípravy a realizace projektu</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_Toc55492546 \h </w:instrText>
            </w:r>
            <w:r w:rsidR="008D3157" w:rsidRPr="008D3157">
              <w:rPr>
                <w:noProof/>
                <w:webHidden/>
              </w:rPr>
            </w:r>
            <w:r w:rsidR="008D3157" w:rsidRPr="008D3157">
              <w:rPr>
                <w:noProof/>
                <w:webHidden/>
              </w:rPr>
              <w:fldChar w:fldCharType="separate"/>
            </w:r>
            <w:r w:rsidR="008D3157" w:rsidRPr="008D3157">
              <w:rPr>
                <w:noProof/>
                <w:webHidden/>
              </w:rPr>
              <w:t>7</w:t>
            </w:r>
            <w:r w:rsidR="008D3157" w:rsidRPr="008D3157">
              <w:rPr>
                <w:noProof/>
                <w:webHidden/>
              </w:rPr>
              <w:fldChar w:fldCharType="end"/>
            </w:r>
          </w:hyperlink>
        </w:p>
        <w:p w14:paraId="70CF56E7" w14:textId="5D2B78BF" w:rsidR="008D3157" w:rsidRPr="008D3157" w:rsidRDefault="00EF2D20">
          <w:pPr>
            <w:pStyle w:val="Obsah1"/>
            <w:tabs>
              <w:tab w:val="left" w:pos="480"/>
              <w:tab w:val="right" w:leader="dot" w:pos="9056"/>
            </w:tabs>
            <w:rPr>
              <w:rFonts w:asciiTheme="minorHAnsi" w:eastAsiaTheme="minorEastAsia" w:hAnsiTheme="minorHAnsi" w:cstheme="minorBidi"/>
              <w:noProof/>
              <w:sz w:val="22"/>
              <w:szCs w:val="22"/>
              <w:lang w:eastAsia="cs-CZ"/>
            </w:rPr>
          </w:pPr>
          <w:hyperlink w:anchor="_Toc55492547" w:history="1">
            <w:r w:rsidR="008D3157" w:rsidRPr="008D3157">
              <w:rPr>
                <w:rStyle w:val="Hypertextovodkaz"/>
                <w:bCs/>
                <w:noProof/>
              </w:rPr>
              <w:t>6.</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MANAGEMENT PROJEKTU</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_Toc55492547 \h </w:instrText>
            </w:r>
            <w:r w:rsidR="008D3157" w:rsidRPr="008D3157">
              <w:rPr>
                <w:noProof/>
                <w:webHidden/>
              </w:rPr>
            </w:r>
            <w:r w:rsidR="008D3157" w:rsidRPr="008D3157">
              <w:rPr>
                <w:noProof/>
                <w:webHidden/>
              </w:rPr>
              <w:fldChar w:fldCharType="separate"/>
            </w:r>
            <w:r w:rsidR="008D3157" w:rsidRPr="008D3157">
              <w:rPr>
                <w:noProof/>
                <w:webHidden/>
              </w:rPr>
              <w:t>7</w:t>
            </w:r>
            <w:r w:rsidR="008D3157" w:rsidRPr="008D3157">
              <w:rPr>
                <w:noProof/>
                <w:webHidden/>
              </w:rPr>
              <w:fldChar w:fldCharType="end"/>
            </w:r>
          </w:hyperlink>
        </w:p>
        <w:p w14:paraId="5D45CF75" w14:textId="33F58E6C" w:rsidR="008D3157" w:rsidRPr="008D3157" w:rsidRDefault="00EF2D20">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48" w:history="1">
            <w:r w:rsidR="008D3157" w:rsidRPr="008D3157">
              <w:rPr>
                <w:rStyle w:val="Hypertextovodkaz"/>
                <w:bCs/>
                <w:noProof/>
              </w:rPr>
              <w:t>6.1</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Organizační zajištění projektu</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_Toc55492548 \h </w:instrText>
            </w:r>
            <w:r w:rsidR="008D3157" w:rsidRPr="008D3157">
              <w:rPr>
                <w:noProof/>
                <w:webHidden/>
              </w:rPr>
            </w:r>
            <w:r w:rsidR="008D3157" w:rsidRPr="008D3157">
              <w:rPr>
                <w:noProof/>
                <w:webHidden/>
              </w:rPr>
              <w:fldChar w:fldCharType="separate"/>
            </w:r>
            <w:r w:rsidR="008D3157" w:rsidRPr="008D3157">
              <w:rPr>
                <w:noProof/>
                <w:webHidden/>
              </w:rPr>
              <w:t>7</w:t>
            </w:r>
            <w:r w:rsidR="008D3157" w:rsidRPr="008D3157">
              <w:rPr>
                <w:noProof/>
                <w:webHidden/>
              </w:rPr>
              <w:fldChar w:fldCharType="end"/>
            </w:r>
          </w:hyperlink>
        </w:p>
        <w:p w14:paraId="5A3498F0" w14:textId="72E107B3" w:rsidR="008D3157" w:rsidRPr="008D3157" w:rsidRDefault="00EF2D20">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49" w:history="1">
            <w:r w:rsidR="008D3157" w:rsidRPr="008D3157">
              <w:rPr>
                <w:rStyle w:val="Hypertextovodkaz"/>
                <w:bCs/>
                <w:noProof/>
              </w:rPr>
              <w:t>6.2</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Odborné zajištění projektu</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_Toc55492549 \h </w:instrText>
            </w:r>
            <w:r w:rsidR="008D3157" w:rsidRPr="008D3157">
              <w:rPr>
                <w:noProof/>
                <w:webHidden/>
              </w:rPr>
            </w:r>
            <w:r w:rsidR="008D3157" w:rsidRPr="008D3157">
              <w:rPr>
                <w:noProof/>
                <w:webHidden/>
              </w:rPr>
              <w:fldChar w:fldCharType="separate"/>
            </w:r>
            <w:r w:rsidR="008D3157" w:rsidRPr="008D3157">
              <w:rPr>
                <w:noProof/>
                <w:webHidden/>
              </w:rPr>
              <w:t>8</w:t>
            </w:r>
            <w:r w:rsidR="008D3157" w:rsidRPr="008D3157">
              <w:rPr>
                <w:noProof/>
                <w:webHidden/>
              </w:rPr>
              <w:fldChar w:fldCharType="end"/>
            </w:r>
          </w:hyperlink>
        </w:p>
        <w:p w14:paraId="2EDC1C6F" w14:textId="167F38EC" w:rsidR="008D3157" w:rsidRPr="008D3157" w:rsidRDefault="00EF2D20">
          <w:pPr>
            <w:pStyle w:val="Obsah2"/>
            <w:tabs>
              <w:tab w:val="left" w:pos="880"/>
              <w:tab w:val="right" w:leader="dot" w:pos="9056"/>
            </w:tabs>
            <w:rPr>
              <w:rFonts w:asciiTheme="minorHAnsi" w:eastAsiaTheme="minorEastAsia" w:hAnsiTheme="minorHAnsi" w:cstheme="minorBidi"/>
              <w:noProof/>
              <w:sz w:val="22"/>
              <w:szCs w:val="22"/>
              <w:lang w:eastAsia="cs-CZ"/>
            </w:rPr>
          </w:pPr>
          <w:hyperlink w:anchor="_Toc55492550" w:history="1">
            <w:r w:rsidR="008D3157" w:rsidRPr="008D3157">
              <w:rPr>
                <w:rStyle w:val="Hypertextovodkaz"/>
                <w:bCs/>
                <w:noProof/>
              </w:rPr>
              <w:t>6.3</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Rozdělení odpovědností v partnerských organizacích</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_Toc55492550 \h </w:instrText>
            </w:r>
            <w:r w:rsidR="008D3157" w:rsidRPr="008D3157">
              <w:rPr>
                <w:noProof/>
                <w:webHidden/>
              </w:rPr>
            </w:r>
            <w:r w:rsidR="008D3157" w:rsidRPr="008D3157">
              <w:rPr>
                <w:noProof/>
                <w:webHidden/>
              </w:rPr>
              <w:fldChar w:fldCharType="separate"/>
            </w:r>
            <w:r w:rsidR="008D3157" w:rsidRPr="008D3157">
              <w:rPr>
                <w:noProof/>
                <w:webHidden/>
              </w:rPr>
              <w:t>8</w:t>
            </w:r>
            <w:r w:rsidR="008D3157" w:rsidRPr="008D3157">
              <w:rPr>
                <w:noProof/>
                <w:webHidden/>
              </w:rPr>
              <w:fldChar w:fldCharType="end"/>
            </w:r>
          </w:hyperlink>
        </w:p>
        <w:p w14:paraId="4D3BA1B8" w14:textId="35E68D4E" w:rsidR="008D3157" w:rsidRPr="008D3157" w:rsidRDefault="00EF2D20">
          <w:pPr>
            <w:pStyle w:val="Obsah1"/>
            <w:tabs>
              <w:tab w:val="left" w:pos="480"/>
              <w:tab w:val="right" w:leader="dot" w:pos="9056"/>
            </w:tabs>
            <w:rPr>
              <w:rFonts w:asciiTheme="minorHAnsi" w:eastAsiaTheme="minorEastAsia" w:hAnsiTheme="minorHAnsi" w:cstheme="minorBidi"/>
              <w:noProof/>
              <w:sz w:val="22"/>
              <w:szCs w:val="22"/>
              <w:lang w:eastAsia="cs-CZ"/>
            </w:rPr>
          </w:pPr>
          <w:hyperlink w:anchor="_Toc55492551" w:history="1">
            <w:r w:rsidR="008D3157" w:rsidRPr="008D3157">
              <w:rPr>
                <w:rStyle w:val="Hypertextovodkaz"/>
                <w:bCs/>
                <w:noProof/>
              </w:rPr>
              <w:t>7.</w:t>
            </w:r>
            <w:r w:rsidR="008D3157" w:rsidRPr="008D3157">
              <w:rPr>
                <w:rFonts w:asciiTheme="minorHAnsi" w:eastAsiaTheme="minorEastAsia" w:hAnsiTheme="minorHAnsi" w:cstheme="minorBidi"/>
                <w:noProof/>
                <w:sz w:val="22"/>
                <w:szCs w:val="22"/>
                <w:lang w:eastAsia="cs-CZ"/>
              </w:rPr>
              <w:tab/>
            </w:r>
            <w:r w:rsidR="008D3157" w:rsidRPr="008D3157">
              <w:rPr>
                <w:rStyle w:val="Hypertextovodkaz"/>
                <w:noProof/>
              </w:rPr>
              <w:t>Způsob prezentace projektu a ZRS ČR v zemi realizace i v České republice</w:t>
            </w:r>
            <w:r w:rsidR="008D3157" w:rsidRPr="008D3157">
              <w:rPr>
                <w:noProof/>
                <w:webHidden/>
              </w:rPr>
              <w:tab/>
            </w:r>
            <w:r w:rsidR="008D3157" w:rsidRPr="008D3157">
              <w:rPr>
                <w:noProof/>
                <w:webHidden/>
              </w:rPr>
              <w:fldChar w:fldCharType="begin"/>
            </w:r>
            <w:r w:rsidR="008D3157" w:rsidRPr="008D3157">
              <w:rPr>
                <w:noProof/>
                <w:webHidden/>
              </w:rPr>
              <w:instrText xml:space="preserve"> PAGEREF _Toc55492551 \h </w:instrText>
            </w:r>
            <w:r w:rsidR="008D3157" w:rsidRPr="008D3157">
              <w:rPr>
                <w:noProof/>
                <w:webHidden/>
              </w:rPr>
            </w:r>
            <w:r w:rsidR="008D3157" w:rsidRPr="008D3157">
              <w:rPr>
                <w:noProof/>
                <w:webHidden/>
              </w:rPr>
              <w:fldChar w:fldCharType="separate"/>
            </w:r>
            <w:r w:rsidR="008D3157" w:rsidRPr="008D3157">
              <w:rPr>
                <w:noProof/>
                <w:webHidden/>
              </w:rPr>
              <w:t>8</w:t>
            </w:r>
            <w:r w:rsidR="008D3157" w:rsidRPr="008D3157">
              <w:rPr>
                <w:noProof/>
                <w:webHidden/>
              </w:rPr>
              <w:fldChar w:fldCharType="end"/>
            </w:r>
          </w:hyperlink>
        </w:p>
        <w:p w14:paraId="70E037A9" w14:textId="03B7F00E" w:rsidR="007D327E" w:rsidRPr="008D3157" w:rsidRDefault="007D327E">
          <w:r w:rsidRPr="008D3157">
            <w:rPr>
              <w:rFonts w:ascii="Georgia" w:hAnsi="Georgia"/>
              <w:b/>
              <w:bCs/>
            </w:rPr>
            <w:fldChar w:fldCharType="end"/>
          </w:r>
        </w:p>
      </w:sdtContent>
    </w:sdt>
    <w:p w14:paraId="76EF9BB5" w14:textId="4D8FE9C7" w:rsidR="007D327E" w:rsidRPr="008D3157" w:rsidRDefault="007D327E" w:rsidP="007D327E">
      <w:pPr>
        <w:pStyle w:val="Nadpis1"/>
        <w:rPr>
          <w:b/>
        </w:rPr>
      </w:pPr>
      <w:r w:rsidRPr="008D3157">
        <w:rPr>
          <w:b/>
        </w:rPr>
        <w:br w:type="page"/>
      </w:r>
    </w:p>
    <w:p w14:paraId="716EB70A" w14:textId="450802BE" w:rsidR="00AC394E" w:rsidRPr="00AC394E" w:rsidRDefault="007D5DE1" w:rsidP="00AC394E">
      <w:pPr>
        <w:pStyle w:val="Nadpis1"/>
        <w:rPr>
          <w:b/>
        </w:rPr>
      </w:pPr>
      <w:bookmarkStart w:id="1" w:name="_Toc55405297"/>
      <w:bookmarkStart w:id="2" w:name="_Toc55492531"/>
      <w:r w:rsidRPr="008D3157">
        <w:rPr>
          <w:b/>
        </w:rPr>
        <w:lastRenderedPageBreak/>
        <w:t>OSNOVA PROJEKTOVÉHO DOKUMENTU</w:t>
      </w:r>
      <w:bookmarkEnd w:id="0"/>
      <w:bookmarkEnd w:id="1"/>
      <w:bookmarkEnd w:id="2"/>
    </w:p>
    <w:p w14:paraId="1ABD263B" w14:textId="77777777" w:rsidR="00D80314" w:rsidRPr="008D3157" w:rsidRDefault="007D5DE1" w:rsidP="004B64F3">
      <w:pPr>
        <w:spacing w:line="276" w:lineRule="auto"/>
        <w:jc w:val="center"/>
        <w:rPr>
          <w:rFonts w:ascii="Georgia" w:hAnsi="Georgia"/>
          <w:sz w:val="20"/>
          <w:szCs w:val="20"/>
        </w:rPr>
      </w:pPr>
      <w:r w:rsidRPr="008D3157">
        <w:rPr>
          <w:rFonts w:ascii="Georgia" w:hAnsi="Georgia"/>
          <w:sz w:val="20"/>
          <w:szCs w:val="20"/>
        </w:rPr>
        <w:t>Projektový dokument obsahuje následující součásti</w:t>
      </w:r>
    </w:p>
    <w:p w14:paraId="26A1B6B0" w14:textId="02DDCEE4" w:rsidR="00C534E8" w:rsidRDefault="00C534E8" w:rsidP="0D967CE4">
      <w:pPr>
        <w:pStyle w:val="Odstavecseseznamem"/>
        <w:spacing w:line="276" w:lineRule="auto"/>
        <w:jc w:val="center"/>
        <w:rPr>
          <w:rFonts w:ascii="Georgia" w:hAnsi="Georgia"/>
          <w:sz w:val="20"/>
          <w:szCs w:val="20"/>
        </w:rPr>
      </w:pPr>
    </w:p>
    <w:p w14:paraId="1256BBE0" w14:textId="77777777" w:rsidR="007A4D6F" w:rsidRPr="008D3157" w:rsidRDefault="007A4D6F" w:rsidP="0D967CE4">
      <w:pPr>
        <w:pStyle w:val="Odstavecseseznamem"/>
        <w:spacing w:line="276" w:lineRule="auto"/>
        <w:jc w:val="center"/>
        <w:rPr>
          <w:rFonts w:ascii="Georgia" w:hAnsi="Georgia"/>
          <w:sz w:val="20"/>
          <w:szCs w:val="20"/>
        </w:rPr>
      </w:pPr>
    </w:p>
    <w:p w14:paraId="1E072700" w14:textId="393CA955" w:rsidR="007D5DE1" w:rsidRPr="008D3157" w:rsidRDefault="007D5DE1" w:rsidP="007D327E">
      <w:pPr>
        <w:pStyle w:val="Nadpis1-slovan"/>
        <w:outlineLvl w:val="0"/>
      </w:pPr>
      <w:bookmarkStart w:id="3" w:name="_Toc473881584"/>
      <w:bookmarkStart w:id="4" w:name="_Toc55405059"/>
      <w:bookmarkStart w:id="5" w:name="_Toc55405298"/>
      <w:bookmarkStart w:id="6" w:name="_Toc55492532"/>
      <w:r w:rsidRPr="008D3157">
        <w:t>SHRNUTÍ PROJEKTU</w:t>
      </w:r>
      <w:bookmarkEnd w:id="3"/>
      <w:bookmarkEnd w:id="4"/>
      <w:bookmarkEnd w:id="5"/>
      <w:bookmarkEnd w:id="6"/>
      <w:r w:rsidR="007A4D6F">
        <w:t>/SUB-PROJEKTU</w:t>
      </w:r>
      <w:r w:rsidR="007A4D6F">
        <w:rPr>
          <w:rStyle w:val="Znakapoznpodarou"/>
        </w:rPr>
        <w:footnoteReference w:id="1"/>
      </w:r>
    </w:p>
    <w:p w14:paraId="24EA329D" w14:textId="196061B3" w:rsidR="007D5DE1" w:rsidRPr="008D3157" w:rsidRDefault="007D5DE1" w:rsidP="0D967CE4">
      <w:pPr>
        <w:spacing w:line="276" w:lineRule="auto"/>
        <w:ind w:left="360"/>
        <w:jc w:val="both"/>
        <w:rPr>
          <w:rFonts w:ascii="Georgia" w:hAnsi="Georgia"/>
          <w:sz w:val="22"/>
          <w:szCs w:val="22"/>
        </w:rPr>
      </w:pPr>
      <w:r w:rsidRPr="008D3157">
        <w:rPr>
          <w:rFonts w:ascii="Georgia" w:hAnsi="Georgia"/>
          <w:sz w:val="22"/>
          <w:szCs w:val="22"/>
        </w:rPr>
        <w:t>(v českém a anglickém jazyce – každé max</w:t>
      </w:r>
      <w:r w:rsidR="009B0EFF" w:rsidRPr="008D3157">
        <w:rPr>
          <w:rFonts w:ascii="Georgia" w:hAnsi="Georgia"/>
          <w:sz w:val="22"/>
          <w:szCs w:val="22"/>
        </w:rPr>
        <w:t xml:space="preserve">. </w:t>
      </w:r>
      <w:r w:rsidRPr="008D3157">
        <w:rPr>
          <w:rFonts w:ascii="Georgia" w:hAnsi="Georgia"/>
          <w:sz w:val="22"/>
          <w:szCs w:val="22"/>
        </w:rPr>
        <w:t xml:space="preserve">1/2 </w:t>
      </w:r>
      <w:r w:rsidR="007707CB" w:rsidRPr="008D3157">
        <w:rPr>
          <w:rFonts w:ascii="Georgia" w:hAnsi="Georgia"/>
          <w:sz w:val="22"/>
          <w:szCs w:val="22"/>
        </w:rPr>
        <w:t>normostrany</w:t>
      </w:r>
      <w:r w:rsidRPr="008D3157">
        <w:rPr>
          <w:rFonts w:ascii="Georgia" w:hAnsi="Georgia"/>
          <w:sz w:val="22"/>
          <w:szCs w:val="22"/>
        </w:rPr>
        <w:t>)</w:t>
      </w:r>
    </w:p>
    <w:p w14:paraId="6DF9B739" w14:textId="5EF45C11" w:rsidR="0D967CE4" w:rsidRPr="008D3157" w:rsidRDefault="0D967CE4" w:rsidP="0D967CE4">
      <w:pPr>
        <w:spacing w:line="276" w:lineRule="auto"/>
        <w:ind w:left="567"/>
        <w:jc w:val="both"/>
        <w:rPr>
          <w:rFonts w:ascii="Georgia" w:hAnsi="Georgia"/>
          <w:sz w:val="22"/>
          <w:szCs w:val="22"/>
        </w:rPr>
      </w:pPr>
    </w:p>
    <w:p w14:paraId="47A47F1C" w14:textId="0758CEA8" w:rsidR="007D5DE1" w:rsidRPr="008D3157" w:rsidRDefault="007D5DE1" w:rsidP="0D967CE4">
      <w:pPr>
        <w:pStyle w:val="Odstavecseseznamem"/>
        <w:numPr>
          <w:ilvl w:val="0"/>
          <w:numId w:val="7"/>
        </w:numPr>
        <w:spacing w:line="276" w:lineRule="auto"/>
        <w:jc w:val="both"/>
        <w:rPr>
          <w:rFonts w:ascii="Georgia" w:eastAsia="Georgia" w:hAnsi="Georgia" w:cs="Georgia"/>
          <w:sz w:val="22"/>
          <w:szCs w:val="22"/>
        </w:rPr>
      </w:pPr>
      <w:r w:rsidRPr="008D3157">
        <w:rPr>
          <w:rFonts w:ascii="Georgia" w:hAnsi="Georgia"/>
          <w:i/>
          <w:iCs/>
          <w:sz w:val="22"/>
          <w:szCs w:val="22"/>
        </w:rPr>
        <w:t>Kontext projektu a vysvětlení relevance</w:t>
      </w:r>
    </w:p>
    <w:p w14:paraId="0CAD395B" w14:textId="77777777" w:rsidR="007D5DE1" w:rsidRPr="008D3157" w:rsidRDefault="007D5DE1" w:rsidP="0D967CE4">
      <w:pPr>
        <w:pStyle w:val="Odstavecseseznamem"/>
        <w:numPr>
          <w:ilvl w:val="0"/>
          <w:numId w:val="7"/>
        </w:numPr>
        <w:spacing w:line="276" w:lineRule="auto"/>
        <w:jc w:val="both"/>
        <w:rPr>
          <w:rFonts w:ascii="Georgia" w:eastAsia="Georgia" w:hAnsi="Georgia" w:cs="Georgia"/>
          <w:sz w:val="22"/>
          <w:szCs w:val="22"/>
        </w:rPr>
      </w:pPr>
      <w:r w:rsidRPr="008D3157">
        <w:rPr>
          <w:rFonts w:ascii="Georgia" w:hAnsi="Georgia"/>
          <w:i/>
          <w:iCs/>
          <w:sz w:val="22"/>
          <w:szCs w:val="22"/>
        </w:rPr>
        <w:t>Stručná informace o realizátorech a partnerech projektu</w:t>
      </w:r>
    </w:p>
    <w:p w14:paraId="714FC49B" w14:textId="382C4AFE" w:rsidR="007D5DE1" w:rsidRPr="008D3157" w:rsidRDefault="007D5DE1" w:rsidP="0D967CE4">
      <w:pPr>
        <w:pStyle w:val="Odstavecseseznamem"/>
        <w:numPr>
          <w:ilvl w:val="0"/>
          <w:numId w:val="7"/>
        </w:numPr>
        <w:spacing w:line="276" w:lineRule="auto"/>
        <w:jc w:val="both"/>
        <w:rPr>
          <w:rFonts w:ascii="Georgia" w:eastAsia="Georgia" w:hAnsi="Georgia" w:cs="Georgia"/>
          <w:sz w:val="22"/>
          <w:szCs w:val="22"/>
        </w:rPr>
      </w:pPr>
      <w:r w:rsidRPr="008D3157">
        <w:rPr>
          <w:rFonts w:ascii="Georgia" w:hAnsi="Georgia"/>
          <w:i/>
          <w:iCs/>
          <w:sz w:val="22"/>
          <w:szCs w:val="22"/>
        </w:rPr>
        <w:t>Zvolená strategie řešení – záměr, cíle a klíčové výstupy projektu</w:t>
      </w:r>
    </w:p>
    <w:p w14:paraId="1D39082B" w14:textId="719CF0D1" w:rsidR="00E101F2" w:rsidRPr="008D3157" w:rsidRDefault="00FD36E6" w:rsidP="007D327E">
      <w:pPr>
        <w:pStyle w:val="Nadpis1-slovan"/>
        <w:outlineLvl w:val="0"/>
        <w:rPr>
          <w:rStyle w:val="Nadpis2-slovanChar"/>
        </w:rPr>
      </w:pPr>
      <w:bookmarkStart w:id="7" w:name="_Toc473881585"/>
      <w:bookmarkStart w:id="8" w:name="_Toc55405060"/>
      <w:bookmarkStart w:id="9" w:name="_Toc55405299"/>
      <w:bookmarkStart w:id="10" w:name="_Toc55492533"/>
      <w:r w:rsidRPr="008D3157">
        <w:t>POTŘEBNOST A RELEVANCE</w:t>
      </w:r>
      <w:bookmarkEnd w:id="7"/>
      <w:bookmarkEnd w:id="8"/>
      <w:bookmarkEnd w:id="9"/>
      <w:bookmarkEnd w:id="10"/>
    </w:p>
    <w:p w14:paraId="0CE5BAB8" w14:textId="6C129A09" w:rsidR="00E101F2" w:rsidRPr="008D3157" w:rsidRDefault="007D5DE1" w:rsidP="0D967CE4">
      <w:pPr>
        <w:spacing w:line="276" w:lineRule="auto"/>
        <w:ind w:left="360"/>
        <w:jc w:val="both"/>
        <w:rPr>
          <w:rStyle w:val="Nadpis2-slovanChar"/>
          <w:b w:val="0"/>
          <w:sz w:val="22"/>
          <w:szCs w:val="22"/>
        </w:rPr>
      </w:pPr>
      <w:r w:rsidRPr="008D3157">
        <w:rPr>
          <w:rFonts w:ascii="Georgia" w:hAnsi="Georgia"/>
          <w:sz w:val="22"/>
          <w:szCs w:val="22"/>
        </w:rPr>
        <w:t xml:space="preserve">(v rozsahu </w:t>
      </w:r>
      <w:r w:rsidR="009B0EFF" w:rsidRPr="008D3157">
        <w:rPr>
          <w:rFonts w:ascii="Georgia" w:hAnsi="Georgia"/>
          <w:sz w:val="22"/>
          <w:szCs w:val="22"/>
        </w:rPr>
        <w:t xml:space="preserve">max. </w:t>
      </w:r>
      <w:r w:rsidR="00503D0F" w:rsidRPr="008D3157">
        <w:rPr>
          <w:rFonts w:ascii="Georgia" w:hAnsi="Georgia"/>
          <w:sz w:val="22"/>
          <w:szCs w:val="22"/>
        </w:rPr>
        <w:t>6</w:t>
      </w:r>
      <w:r w:rsidRPr="008D3157">
        <w:rPr>
          <w:rFonts w:ascii="Georgia" w:hAnsi="Georgia"/>
          <w:sz w:val="22"/>
          <w:szCs w:val="22"/>
        </w:rPr>
        <w:t xml:space="preserve"> </w:t>
      </w:r>
      <w:r w:rsidR="002763A5" w:rsidRPr="008D3157">
        <w:rPr>
          <w:rFonts w:ascii="Georgia" w:hAnsi="Georgia"/>
          <w:sz w:val="22"/>
          <w:szCs w:val="22"/>
        </w:rPr>
        <w:t>normo</w:t>
      </w:r>
      <w:r w:rsidRPr="008D3157">
        <w:rPr>
          <w:rFonts w:ascii="Georgia" w:hAnsi="Georgia"/>
          <w:sz w:val="22"/>
          <w:szCs w:val="22"/>
        </w:rPr>
        <w:t>stran, s případným odkaze</w:t>
      </w:r>
      <w:r w:rsidR="00D80314" w:rsidRPr="008D3157">
        <w:rPr>
          <w:rFonts w:ascii="Georgia" w:hAnsi="Georgia"/>
          <w:sz w:val="22"/>
          <w:szCs w:val="22"/>
        </w:rPr>
        <w:t>m</w:t>
      </w:r>
      <w:r w:rsidR="3E231CE4" w:rsidRPr="008D3157">
        <w:rPr>
          <w:rFonts w:ascii="Georgia" w:hAnsi="Georgia"/>
          <w:sz w:val="22"/>
          <w:szCs w:val="22"/>
        </w:rPr>
        <w:t xml:space="preserve"> </w:t>
      </w:r>
      <w:r w:rsidRPr="008D3157">
        <w:rPr>
          <w:rFonts w:ascii="Georgia" w:hAnsi="Georgia"/>
          <w:sz w:val="22"/>
          <w:szCs w:val="22"/>
        </w:rPr>
        <w:t>na přílohy)</w:t>
      </w:r>
    </w:p>
    <w:p w14:paraId="6438DDF0" w14:textId="0EE8066D" w:rsidR="0051148C" w:rsidRPr="008D3157" w:rsidRDefault="00BB19C5" w:rsidP="007D327E">
      <w:pPr>
        <w:pStyle w:val="Nadpis2-slovan"/>
        <w:outlineLvl w:val="1"/>
      </w:pPr>
      <w:bookmarkStart w:id="11" w:name="_Toc55405061"/>
      <w:bookmarkStart w:id="12" w:name="_Toc55405300"/>
      <w:bookmarkStart w:id="13" w:name="_Toc55492534"/>
      <w:r w:rsidRPr="008D3157">
        <w:t xml:space="preserve">Zdůvodnění záměru </w:t>
      </w:r>
      <w:r w:rsidR="00C870C7" w:rsidRPr="008D3157">
        <w:t>projektu</w:t>
      </w:r>
      <w:r w:rsidR="006E19C4" w:rsidRPr="008D3157">
        <w:t xml:space="preserve"> a vymezení problému</w:t>
      </w:r>
      <w:bookmarkEnd w:id="11"/>
      <w:bookmarkEnd w:id="12"/>
      <w:bookmarkEnd w:id="13"/>
      <w:r w:rsidR="007D5DE1" w:rsidRPr="008D3157">
        <w:t xml:space="preserve"> </w:t>
      </w:r>
    </w:p>
    <w:p w14:paraId="3401798A" w14:textId="159AF9CB" w:rsidR="00BB19C5" w:rsidRPr="008D3157" w:rsidRDefault="00BB19C5" w:rsidP="0D967CE4">
      <w:pPr>
        <w:pStyle w:val="Odstavecseseznamem"/>
        <w:spacing w:line="276" w:lineRule="auto"/>
        <w:ind w:left="716"/>
        <w:jc w:val="both"/>
        <w:rPr>
          <w:rFonts w:ascii="Georgia" w:hAnsi="Georgia"/>
          <w:i/>
          <w:iCs/>
          <w:sz w:val="22"/>
          <w:szCs w:val="22"/>
        </w:rPr>
      </w:pPr>
      <w:r w:rsidRPr="008D3157">
        <w:rPr>
          <w:rFonts w:ascii="Georgia" w:hAnsi="Georgia"/>
          <w:i/>
          <w:iCs/>
          <w:sz w:val="22"/>
          <w:szCs w:val="22"/>
        </w:rPr>
        <w:t>analýza výchozí situace, jasné a srozumitelné definování problému, nedostatků a jeho příčin</w:t>
      </w:r>
      <w:r w:rsidR="49B7A887" w:rsidRPr="008D3157">
        <w:rPr>
          <w:rFonts w:ascii="Georgia" w:hAnsi="Georgia"/>
          <w:i/>
          <w:iCs/>
          <w:sz w:val="22"/>
          <w:szCs w:val="22"/>
        </w:rPr>
        <w:t xml:space="preserve">, </w:t>
      </w:r>
      <w:r w:rsidRPr="008D3157">
        <w:rPr>
          <w:rFonts w:ascii="Georgia" w:hAnsi="Georgia"/>
          <w:i/>
          <w:iCs/>
          <w:sz w:val="22"/>
          <w:szCs w:val="22"/>
        </w:rPr>
        <w:t xml:space="preserve">vyhodnocení problému, návrh na jasně specifikované řešení problémů, uspokojení potřeb a cílový stav, kterého má být </w:t>
      </w:r>
      <w:r w:rsidR="38DAC277" w:rsidRPr="008D3157">
        <w:rPr>
          <w:rFonts w:ascii="Georgia" w:hAnsi="Georgia"/>
          <w:i/>
          <w:iCs/>
          <w:sz w:val="22"/>
          <w:szCs w:val="22"/>
        </w:rPr>
        <w:t>dosaženo – bude</w:t>
      </w:r>
      <w:r w:rsidR="00C870C7" w:rsidRPr="008D3157">
        <w:rPr>
          <w:rFonts w:ascii="Georgia" w:hAnsi="Georgia"/>
          <w:i/>
          <w:iCs/>
          <w:sz w:val="22"/>
          <w:szCs w:val="22"/>
        </w:rPr>
        <w:t xml:space="preserve"> uvedeno, jakým způsobem získal předkladatel informace o </w:t>
      </w:r>
      <w:r w:rsidR="72AA8C88" w:rsidRPr="008D3157">
        <w:rPr>
          <w:rFonts w:ascii="Georgia" w:hAnsi="Georgia"/>
          <w:i/>
          <w:iCs/>
          <w:sz w:val="22"/>
          <w:szCs w:val="22"/>
        </w:rPr>
        <w:t>potřebách, na</w:t>
      </w:r>
      <w:r w:rsidR="00C870C7" w:rsidRPr="008D3157">
        <w:rPr>
          <w:rFonts w:ascii="Georgia" w:hAnsi="Georgia"/>
          <w:i/>
          <w:iCs/>
          <w:sz w:val="22"/>
          <w:szCs w:val="22"/>
        </w:rPr>
        <w:t xml:space="preserve"> něž má projekt </w:t>
      </w:r>
      <w:r w:rsidR="4E56CBA5" w:rsidRPr="008D3157">
        <w:rPr>
          <w:rFonts w:ascii="Georgia" w:hAnsi="Georgia"/>
          <w:i/>
          <w:iCs/>
          <w:sz w:val="22"/>
          <w:szCs w:val="22"/>
        </w:rPr>
        <w:t>reagovat</w:t>
      </w:r>
    </w:p>
    <w:p w14:paraId="4F3B0469" w14:textId="3DFE5F8C" w:rsidR="0051148C" w:rsidRPr="008D3157" w:rsidRDefault="00C870C7" w:rsidP="007D327E">
      <w:pPr>
        <w:pStyle w:val="Nadpis2-slovan"/>
        <w:outlineLvl w:val="1"/>
      </w:pPr>
      <w:bookmarkStart w:id="14" w:name="_Toc55405062"/>
      <w:bookmarkStart w:id="15" w:name="_Toc55405301"/>
      <w:bookmarkStart w:id="16" w:name="_Toc55492535"/>
      <w:r w:rsidRPr="008D3157">
        <w:t>Vazba na oblast podpory</w:t>
      </w:r>
      <w:bookmarkEnd w:id="14"/>
      <w:bookmarkEnd w:id="15"/>
      <w:bookmarkEnd w:id="16"/>
    </w:p>
    <w:p w14:paraId="26250052" w14:textId="5F7DAC14" w:rsidR="0052783E" w:rsidRPr="00AC394E" w:rsidRDefault="4785E04E" w:rsidP="503C880E">
      <w:pPr>
        <w:pStyle w:val="Odstavecseseznamem"/>
        <w:spacing w:line="276" w:lineRule="auto"/>
        <w:ind w:left="716"/>
        <w:jc w:val="both"/>
        <w:rPr>
          <w:rFonts w:ascii="Georgia" w:hAnsi="Georgia"/>
          <w:i/>
          <w:iCs/>
          <w:sz w:val="22"/>
          <w:szCs w:val="22"/>
        </w:rPr>
      </w:pPr>
      <w:r w:rsidRPr="00AC394E">
        <w:rPr>
          <w:rFonts w:ascii="Georgia" w:hAnsi="Georgia"/>
          <w:i/>
          <w:iCs/>
          <w:sz w:val="22"/>
          <w:szCs w:val="22"/>
        </w:rPr>
        <w:t xml:space="preserve">popis </w:t>
      </w:r>
      <w:r w:rsidR="007D5DE1" w:rsidRPr="00AC394E">
        <w:rPr>
          <w:rFonts w:ascii="Georgia" w:hAnsi="Georgia"/>
          <w:i/>
          <w:iCs/>
          <w:sz w:val="22"/>
          <w:szCs w:val="22"/>
        </w:rPr>
        <w:t>vazb</w:t>
      </w:r>
      <w:r w:rsidR="2842BB41" w:rsidRPr="00AC394E">
        <w:rPr>
          <w:rFonts w:ascii="Georgia" w:hAnsi="Georgia"/>
          <w:i/>
          <w:iCs/>
          <w:sz w:val="22"/>
          <w:szCs w:val="22"/>
        </w:rPr>
        <w:t>y</w:t>
      </w:r>
      <w:r w:rsidR="007D5DE1" w:rsidRPr="00AC394E">
        <w:rPr>
          <w:rFonts w:ascii="Georgia" w:hAnsi="Georgia"/>
          <w:i/>
          <w:iCs/>
          <w:sz w:val="22"/>
          <w:szCs w:val="22"/>
        </w:rPr>
        <w:t xml:space="preserve"> </w:t>
      </w:r>
      <w:r w:rsidR="1F08E0DF" w:rsidRPr="00AC394E">
        <w:rPr>
          <w:rFonts w:ascii="Georgia" w:hAnsi="Georgia"/>
          <w:i/>
          <w:iCs/>
          <w:sz w:val="22"/>
          <w:szCs w:val="22"/>
        </w:rPr>
        <w:t xml:space="preserve">na </w:t>
      </w:r>
      <w:r w:rsidR="00AC394E" w:rsidRPr="00AC394E">
        <w:rPr>
          <w:rFonts w:ascii="Georgia" w:eastAsia="Times New Roman" w:hAnsi="Georgia"/>
          <w:i/>
          <w:iCs/>
          <w:sz w:val="22"/>
          <w:szCs w:val="22"/>
          <w:lang w:eastAsia="cs-CZ"/>
        </w:rPr>
        <w:t>Cíle udržitelného rozvoje (</w:t>
      </w:r>
      <w:proofErr w:type="spellStart"/>
      <w:r w:rsidR="00AC394E" w:rsidRPr="00AC394E">
        <w:rPr>
          <w:rFonts w:ascii="Georgia" w:eastAsia="Times New Roman" w:hAnsi="Georgia"/>
          <w:i/>
          <w:iCs/>
          <w:sz w:val="22"/>
          <w:szCs w:val="22"/>
          <w:lang w:eastAsia="cs-CZ"/>
        </w:rPr>
        <w:t>SDGs</w:t>
      </w:r>
      <w:proofErr w:type="spellEnd"/>
      <w:r w:rsidR="00AC394E" w:rsidRPr="00AC394E">
        <w:rPr>
          <w:rFonts w:ascii="Georgia" w:eastAsia="Times New Roman" w:hAnsi="Georgia"/>
          <w:i/>
          <w:iCs/>
          <w:sz w:val="22"/>
          <w:szCs w:val="22"/>
          <w:lang w:eastAsia="cs-CZ"/>
        </w:rPr>
        <w:t>), priorit</w:t>
      </w:r>
      <w:r w:rsidR="00AC394E">
        <w:rPr>
          <w:rFonts w:ascii="Georgia" w:eastAsia="Times New Roman" w:hAnsi="Georgia"/>
          <w:i/>
          <w:iCs/>
          <w:sz w:val="22"/>
          <w:szCs w:val="22"/>
          <w:lang w:eastAsia="cs-CZ"/>
        </w:rPr>
        <w:t>y</w:t>
      </w:r>
      <w:r w:rsidR="00AC394E" w:rsidRPr="00AC394E">
        <w:rPr>
          <w:rFonts w:ascii="Georgia" w:eastAsia="Times New Roman" w:hAnsi="Georgia"/>
          <w:i/>
          <w:iCs/>
          <w:sz w:val="22"/>
          <w:szCs w:val="22"/>
          <w:lang w:eastAsia="cs-CZ"/>
        </w:rPr>
        <w:t xml:space="preserve"> ZRS ČR dle programu bilaterální spolupráce a strategick</w:t>
      </w:r>
      <w:r w:rsidR="00AC394E">
        <w:rPr>
          <w:rFonts w:ascii="Georgia" w:eastAsia="Times New Roman" w:hAnsi="Georgia"/>
          <w:i/>
          <w:iCs/>
          <w:sz w:val="22"/>
          <w:szCs w:val="22"/>
          <w:lang w:eastAsia="cs-CZ"/>
        </w:rPr>
        <w:t>é</w:t>
      </w:r>
      <w:r w:rsidR="00AC394E" w:rsidRPr="00AC394E">
        <w:rPr>
          <w:rFonts w:ascii="Georgia" w:eastAsia="Times New Roman" w:hAnsi="Georgia"/>
          <w:i/>
          <w:iCs/>
          <w:sz w:val="22"/>
          <w:szCs w:val="22"/>
          <w:lang w:eastAsia="cs-CZ"/>
        </w:rPr>
        <w:t xml:space="preserve"> dokumenty prioritní země v daném sektoru</w:t>
      </w:r>
    </w:p>
    <w:p w14:paraId="320952E8" w14:textId="18B70E0B" w:rsidR="00503D0F" w:rsidRPr="008D3157" w:rsidRDefault="00C870C7" w:rsidP="007D327E">
      <w:pPr>
        <w:pStyle w:val="Nadpis2-slovan"/>
        <w:outlineLvl w:val="1"/>
        <w:rPr>
          <w:rStyle w:val="Nadpis2-slovanChar"/>
        </w:rPr>
      </w:pPr>
      <w:r w:rsidRPr="008D3157">
        <w:rPr>
          <w:i/>
          <w:iCs/>
          <w:sz w:val="22"/>
          <w:szCs w:val="22"/>
        </w:rPr>
        <w:tab/>
      </w:r>
      <w:bookmarkStart w:id="17" w:name="_Toc55405063"/>
      <w:bookmarkStart w:id="18" w:name="_Toc55405302"/>
      <w:bookmarkStart w:id="19" w:name="_Toc55492536"/>
      <w:r w:rsidR="00503D0F" w:rsidRPr="008D3157">
        <w:t>Zohlednění průřezových principů</w:t>
      </w:r>
      <w:bookmarkEnd w:id="17"/>
      <w:bookmarkEnd w:id="18"/>
      <w:bookmarkEnd w:id="19"/>
      <w:r w:rsidR="00503D0F" w:rsidRPr="008D3157">
        <w:t xml:space="preserve"> </w:t>
      </w:r>
      <w:r w:rsidR="00503D0F" w:rsidRPr="008D3157">
        <w:rPr>
          <w:rStyle w:val="Nadpis2-slovanChar"/>
          <w:sz w:val="22"/>
        </w:rPr>
        <w:tab/>
      </w:r>
      <w:r w:rsidR="00503D0F" w:rsidRPr="008D3157">
        <w:rPr>
          <w:rStyle w:val="Nadpis2-slovanChar"/>
          <w:sz w:val="22"/>
        </w:rPr>
        <w:tab/>
      </w:r>
      <w:r w:rsidR="00503D0F" w:rsidRPr="008D3157">
        <w:rPr>
          <w:rStyle w:val="Nadpis2-slovanChar"/>
          <w:sz w:val="22"/>
        </w:rPr>
        <w:tab/>
      </w:r>
      <w:r w:rsidR="00BD3B6B" w:rsidRPr="008D3157">
        <w:rPr>
          <w:rStyle w:val="Nadpis2-slovanChar"/>
          <w:sz w:val="22"/>
        </w:rPr>
        <w:tab/>
      </w:r>
    </w:p>
    <w:p w14:paraId="1A972CA8" w14:textId="4D4C8065" w:rsidR="00BD3B6B" w:rsidRPr="008D3157" w:rsidRDefault="53F9427B" w:rsidP="0D967CE4">
      <w:pPr>
        <w:pStyle w:val="Odstavecseseznamem"/>
        <w:spacing w:line="276" w:lineRule="auto"/>
        <w:ind w:left="716"/>
        <w:jc w:val="both"/>
        <w:rPr>
          <w:rStyle w:val="Nadpis2-slovanChar"/>
          <w:sz w:val="22"/>
          <w:szCs w:val="22"/>
        </w:rPr>
      </w:pPr>
      <w:r w:rsidRPr="008D3157">
        <w:rPr>
          <w:rFonts w:ascii="Georgia" w:hAnsi="Georgia"/>
          <w:i/>
          <w:iCs/>
          <w:sz w:val="22"/>
          <w:szCs w:val="22"/>
        </w:rPr>
        <w:t>P</w:t>
      </w:r>
      <w:r w:rsidR="00BD3B6B" w:rsidRPr="008D3157">
        <w:rPr>
          <w:rFonts w:ascii="Georgia" w:hAnsi="Georgia"/>
          <w:i/>
          <w:iCs/>
          <w:sz w:val="22"/>
          <w:szCs w:val="22"/>
        </w:rPr>
        <w:t>opis,</w:t>
      </w:r>
      <w:r w:rsidR="00503D0F" w:rsidRPr="008D3157">
        <w:rPr>
          <w:rFonts w:ascii="Georgia" w:hAnsi="Georgia"/>
          <w:i/>
          <w:iCs/>
          <w:sz w:val="22"/>
          <w:szCs w:val="22"/>
        </w:rPr>
        <w:t xml:space="preserve"> </w:t>
      </w:r>
      <w:r w:rsidR="00BD3B6B" w:rsidRPr="008D3157">
        <w:rPr>
          <w:rFonts w:ascii="Georgia" w:hAnsi="Georgia"/>
          <w:i/>
          <w:iCs/>
          <w:sz w:val="22"/>
          <w:szCs w:val="22"/>
        </w:rPr>
        <w:t>jakým způsobem předkládaný projekt zohledňuje průřezové principy (</w:t>
      </w:r>
      <w:r w:rsidR="002763A5" w:rsidRPr="008D3157">
        <w:rPr>
          <w:rFonts w:ascii="Georgia" w:hAnsi="Georgia"/>
          <w:i/>
          <w:iCs/>
          <w:sz w:val="22"/>
          <w:szCs w:val="22"/>
        </w:rPr>
        <w:t>žadatel uvede které</w:t>
      </w:r>
      <w:r w:rsidR="00503D0F" w:rsidRPr="008D3157">
        <w:rPr>
          <w:rFonts w:ascii="Georgia" w:hAnsi="Georgia"/>
          <w:i/>
          <w:iCs/>
          <w:sz w:val="22"/>
          <w:szCs w:val="22"/>
        </w:rPr>
        <w:t>) definované</w:t>
      </w:r>
      <w:r w:rsidR="00BD3B6B" w:rsidRPr="008D3157">
        <w:rPr>
          <w:rFonts w:ascii="Georgia" w:hAnsi="Georgia"/>
          <w:i/>
          <w:iCs/>
          <w:sz w:val="22"/>
          <w:szCs w:val="22"/>
        </w:rPr>
        <w:t xml:space="preserve"> Metodikou evaluace průřezových principů zahraniční rozvojové spolupráce České republiky (ZRS ČR)</w:t>
      </w:r>
      <w:r w:rsidR="00BD3B6B" w:rsidRPr="008D3157">
        <w:rPr>
          <w:rStyle w:val="Znakapoznpodarou"/>
          <w:rFonts w:ascii="Georgia" w:hAnsi="Georgia"/>
          <w:i/>
          <w:iCs/>
          <w:sz w:val="22"/>
          <w:szCs w:val="22"/>
        </w:rPr>
        <w:footnoteReference w:id="2"/>
      </w:r>
      <w:r w:rsidR="00BD3B6B" w:rsidRPr="008D3157">
        <w:rPr>
          <w:rFonts w:ascii="Georgia" w:hAnsi="Georgia"/>
          <w:i/>
          <w:iCs/>
          <w:sz w:val="22"/>
          <w:szCs w:val="22"/>
        </w:rPr>
        <w:t xml:space="preserve">, jejichž plnění je v rámci projektu možné očekávat. </w:t>
      </w:r>
      <w:r w:rsidR="002763A5" w:rsidRPr="008D3157">
        <w:rPr>
          <w:rFonts w:ascii="Georgia" w:hAnsi="Georgia"/>
          <w:i/>
          <w:iCs/>
          <w:sz w:val="22"/>
          <w:szCs w:val="22"/>
        </w:rPr>
        <w:t>Žadatel doplní i</w:t>
      </w:r>
      <w:r w:rsidR="00BD3B6B" w:rsidRPr="008D3157">
        <w:rPr>
          <w:rFonts w:ascii="Georgia" w:hAnsi="Georgia"/>
          <w:i/>
          <w:iCs/>
          <w:sz w:val="22"/>
          <w:szCs w:val="22"/>
        </w:rPr>
        <w:t>nformac</w:t>
      </w:r>
      <w:r w:rsidR="002763A5" w:rsidRPr="008D3157">
        <w:rPr>
          <w:rFonts w:ascii="Georgia" w:hAnsi="Georgia"/>
          <w:i/>
          <w:iCs/>
          <w:sz w:val="22"/>
          <w:szCs w:val="22"/>
        </w:rPr>
        <w:t>i</w:t>
      </w:r>
      <w:r w:rsidR="00BD3B6B" w:rsidRPr="008D3157">
        <w:rPr>
          <w:rFonts w:ascii="Georgia" w:hAnsi="Georgia"/>
          <w:i/>
          <w:iCs/>
          <w:sz w:val="22"/>
          <w:szCs w:val="22"/>
        </w:rPr>
        <w:t>, do jaké míry cíle projektu odpovídají jednotlivým ukazatelům pro výkaznictví OECD (viz Tabulka č. 1 níže).</w:t>
      </w:r>
    </w:p>
    <w:p w14:paraId="73731726" w14:textId="1C57F3B5" w:rsidR="00BD3B6B" w:rsidRPr="008D3157" w:rsidRDefault="00BD3B6B" w:rsidP="00503D0F">
      <w:pPr>
        <w:pStyle w:val="Odstavecseseznamem"/>
        <w:spacing w:line="276" w:lineRule="auto"/>
        <w:ind w:left="716"/>
        <w:jc w:val="both"/>
      </w:pPr>
    </w:p>
    <w:p w14:paraId="664B57D2" w14:textId="3D70D9D7" w:rsidR="00BD3B6B" w:rsidRPr="008D3157" w:rsidRDefault="00BD3B6B" w:rsidP="503C880E">
      <w:pPr>
        <w:pStyle w:val="Odstavecseseznamem"/>
        <w:numPr>
          <w:ilvl w:val="1"/>
          <w:numId w:val="5"/>
        </w:numPr>
        <w:spacing w:line="276" w:lineRule="auto"/>
        <w:jc w:val="both"/>
        <w:rPr>
          <w:rStyle w:val="Nadpis2-slovanChar"/>
          <w:rFonts w:eastAsia="Georgia" w:cs="Georgia"/>
          <w:bCs/>
          <w:sz w:val="22"/>
          <w:szCs w:val="22"/>
        </w:rPr>
      </w:pPr>
      <w:r w:rsidRPr="008D3157">
        <w:rPr>
          <w:rFonts w:ascii="Georgia" w:eastAsia="Georgia" w:hAnsi="Georgia" w:cs="Georgia"/>
          <w:b/>
          <w:bCs/>
          <w:sz w:val="22"/>
          <w:szCs w:val="22"/>
        </w:rPr>
        <w:lastRenderedPageBreak/>
        <w:t>Řád</w:t>
      </w:r>
      <w:r w:rsidR="00503D0F" w:rsidRPr="008D3157">
        <w:rPr>
          <w:rStyle w:val="Nadpis2-slovanChar"/>
          <w:sz w:val="22"/>
        </w:rPr>
        <w:tab/>
      </w:r>
      <w:proofErr w:type="spellStart"/>
      <w:r w:rsidR="00FD36E6" w:rsidRPr="008D3157">
        <w:rPr>
          <w:rFonts w:ascii="Georgia" w:eastAsia="Georgia" w:hAnsi="Georgia" w:cs="Georgia"/>
          <w:b/>
          <w:bCs/>
          <w:sz w:val="22"/>
          <w:szCs w:val="22"/>
        </w:rPr>
        <w:t>ná</w:t>
      </w:r>
      <w:proofErr w:type="spellEnd"/>
      <w:r w:rsidRPr="008D3157">
        <w:rPr>
          <w:rFonts w:ascii="Georgia" w:eastAsia="Georgia" w:hAnsi="Georgia" w:cs="Georgia"/>
          <w:b/>
          <w:bCs/>
          <w:sz w:val="22"/>
          <w:szCs w:val="22"/>
        </w:rPr>
        <w:t xml:space="preserve"> správa věcí veřejných</w:t>
      </w:r>
    </w:p>
    <w:p w14:paraId="7374F033" w14:textId="7F5C23B5" w:rsidR="00BD3B6B" w:rsidRPr="008D3157" w:rsidRDefault="00BD3B6B" w:rsidP="0D967CE4">
      <w:pPr>
        <w:pStyle w:val="Odstavecseseznamem"/>
        <w:numPr>
          <w:ilvl w:val="2"/>
          <w:numId w:val="2"/>
        </w:numPr>
        <w:spacing w:line="259" w:lineRule="auto"/>
        <w:jc w:val="both"/>
        <w:rPr>
          <w:rFonts w:eastAsia="Cambria" w:cs="Cambria"/>
          <w:i/>
          <w:iCs/>
        </w:rPr>
      </w:pPr>
      <w:r w:rsidRPr="008D3157">
        <w:rPr>
          <w:i/>
          <w:iCs/>
        </w:rPr>
        <w:t>relevantní ukazatel OECD v Tabulce č. 1 pod číslem 1</w:t>
      </w:r>
    </w:p>
    <w:p w14:paraId="682FB75B" w14:textId="77777777" w:rsidR="00BD3B6B" w:rsidRPr="008D3157" w:rsidRDefault="00BD3B6B" w:rsidP="00BD3B6B">
      <w:pPr>
        <w:jc w:val="both"/>
      </w:pPr>
    </w:p>
    <w:p w14:paraId="099A0E61" w14:textId="77777777" w:rsidR="00BD3B6B" w:rsidRPr="008D3157" w:rsidRDefault="00BD3B6B" w:rsidP="503C880E">
      <w:pPr>
        <w:pStyle w:val="Odstavecseseznamem"/>
        <w:numPr>
          <w:ilvl w:val="1"/>
          <w:numId w:val="4"/>
        </w:numPr>
        <w:spacing w:line="276" w:lineRule="auto"/>
        <w:jc w:val="both"/>
        <w:rPr>
          <w:rStyle w:val="Nadpis2-slovanChar"/>
          <w:rFonts w:eastAsia="Georgia" w:cs="Georgia"/>
          <w:bCs/>
          <w:sz w:val="22"/>
          <w:szCs w:val="22"/>
        </w:rPr>
      </w:pPr>
      <w:r w:rsidRPr="008D3157">
        <w:rPr>
          <w:rFonts w:ascii="Georgia" w:eastAsia="Georgia" w:hAnsi="Georgia" w:cs="Georgia"/>
          <w:b/>
          <w:bCs/>
          <w:sz w:val="22"/>
          <w:szCs w:val="22"/>
        </w:rPr>
        <w:t>Životní prostředí</w:t>
      </w:r>
    </w:p>
    <w:p w14:paraId="76265D6D" w14:textId="4A471BC8" w:rsidR="00BD3B6B" w:rsidRPr="008D3157" w:rsidRDefault="00BD3B6B" w:rsidP="0D967CE4">
      <w:pPr>
        <w:pStyle w:val="Odstavecseseznamem"/>
        <w:numPr>
          <w:ilvl w:val="2"/>
          <w:numId w:val="4"/>
        </w:numPr>
        <w:jc w:val="both"/>
        <w:rPr>
          <w:rFonts w:eastAsia="Cambria" w:cs="Cambria"/>
          <w:i/>
          <w:iCs/>
        </w:rPr>
      </w:pPr>
      <w:r w:rsidRPr="008D3157">
        <w:rPr>
          <w:i/>
          <w:iCs/>
        </w:rPr>
        <w:t>relevantní ukazatele OECD v Tabulce č. 1 pod čísly 2 až 6</w:t>
      </w:r>
    </w:p>
    <w:p w14:paraId="38DB15A9" w14:textId="77777777" w:rsidR="00BD3B6B" w:rsidRPr="008D3157" w:rsidRDefault="00BD3B6B" w:rsidP="00BD3B6B">
      <w:pPr>
        <w:jc w:val="both"/>
      </w:pPr>
    </w:p>
    <w:p w14:paraId="47DABFFF" w14:textId="77777777" w:rsidR="00BD3B6B" w:rsidRPr="008D3157" w:rsidRDefault="00BD3B6B" w:rsidP="503C880E">
      <w:pPr>
        <w:pStyle w:val="Odstavecseseznamem"/>
        <w:numPr>
          <w:ilvl w:val="1"/>
          <w:numId w:val="3"/>
        </w:numPr>
        <w:spacing w:line="276" w:lineRule="auto"/>
        <w:jc w:val="both"/>
        <w:rPr>
          <w:rStyle w:val="Nadpis2-slovanChar"/>
          <w:rFonts w:eastAsia="Georgia" w:cs="Georgia"/>
          <w:sz w:val="22"/>
          <w:szCs w:val="22"/>
        </w:rPr>
      </w:pPr>
      <w:r w:rsidRPr="008D3157">
        <w:rPr>
          <w:rFonts w:ascii="Georgia" w:eastAsia="Georgia" w:hAnsi="Georgia" w:cs="Georgia"/>
          <w:b/>
          <w:bCs/>
          <w:sz w:val="22"/>
          <w:szCs w:val="22"/>
        </w:rPr>
        <w:t>Lidská práva a rovnost žen a mužů</w:t>
      </w:r>
    </w:p>
    <w:p w14:paraId="2E047E0B" w14:textId="2B579F95" w:rsidR="00BD3B6B" w:rsidRPr="008D3157" w:rsidRDefault="00BD3B6B" w:rsidP="0D967CE4">
      <w:pPr>
        <w:pStyle w:val="Odstavecseseznamem"/>
        <w:numPr>
          <w:ilvl w:val="2"/>
          <w:numId w:val="4"/>
        </w:numPr>
        <w:spacing w:line="259" w:lineRule="auto"/>
        <w:jc w:val="both"/>
        <w:rPr>
          <w:rFonts w:eastAsia="Cambria" w:cs="Cambria"/>
          <w:i/>
          <w:iCs/>
        </w:rPr>
      </w:pPr>
      <w:r w:rsidRPr="008D3157">
        <w:rPr>
          <w:i/>
          <w:iCs/>
        </w:rPr>
        <w:t>relevantní ukazatele OECD v Tabulce č. 1 pod čísly 8 a 9</w:t>
      </w:r>
    </w:p>
    <w:p w14:paraId="07629C40" w14:textId="2E61E1BA" w:rsidR="00503D0F" w:rsidRPr="008D3157" w:rsidRDefault="00503D0F" w:rsidP="0D967CE4">
      <w:pPr>
        <w:jc w:val="both"/>
        <w:rPr>
          <w:i/>
          <w:iCs/>
        </w:rPr>
      </w:pPr>
    </w:p>
    <w:tbl>
      <w:tblPr>
        <w:tblpPr w:leftFromText="141" w:rightFromText="141" w:vertAnchor="text" w:horzAnchor="margin" w:tblpY="4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4122"/>
        <w:gridCol w:w="1526"/>
        <w:gridCol w:w="1690"/>
        <w:gridCol w:w="1272"/>
      </w:tblGrid>
      <w:tr w:rsidR="00BD3B6B" w:rsidRPr="008D3157" w14:paraId="0E45CB9C" w14:textId="77777777" w:rsidTr="0D967CE4">
        <w:trPr>
          <w:trHeight w:val="501"/>
        </w:trPr>
        <w:tc>
          <w:tcPr>
            <w:tcW w:w="0" w:type="auto"/>
            <w:shd w:val="clear" w:color="auto" w:fill="D9D9D9" w:themeFill="background1" w:themeFillShade="D9"/>
            <w:vAlign w:val="center"/>
          </w:tcPr>
          <w:p w14:paraId="6D10F9B8" w14:textId="77777777" w:rsidR="00BD3B6B" w:rsidRPr="008D3157" w:rsidRDefault="00BD3B6B" w:rsidP="0D967CE4">
            <w:pPr>
              <w:rPr>
                <w:rFonts w:ascii="Georgia" w:eastAsia="Georgia" w:hAnsi="Georgia" w:cs="Georgia"/>
                <w:b/>
                <w:bCs/>
                <w:sz w:val="22"/>
                <w:szCs w:val="22"/>
              </w:rPr>
            </w:pPr>
            <w:r w:rsidRPr="008D3157">
              <w:rPr>
                <w:rFonts w:ascii="Georgia" w:eastAsia="Georgia" w:hAnsi="Georgia" w:cs="Georgia"/>
                <w:b/>
                <w:bCs/>
                <w:sz w:val="22"/>
                <w:szCs w:val="22"/>
              </w:rPr>
              <w:t>č.</w:t>
            </w:r>
          </w:p>
        </w:tc>
        <w:tc>
          <w:tcPr>
            <w:tcW w:w="0" w:type="auto"/>
            <w:shd w:val="clear" w:color="auto" w:fill="D9D9D9" w:themeFill="background1" w:themeFillShade="D9"/>
            <w:vAlign w:val="center"/>
          </w:tcPr>
          <w:p w14:paraId="3F490A12" w14:textId="77777777" w:rsidR="00BD3B6B" w:rsidRPr="008D3157" w:rsidRDefault="00BD3B6B" w:rsidP="0D967CE4">
            <w:pPr>
              <w:rPr>
                <w:rFonts w:ascii="Georgia" w:eastAsia="Georgia" w:hAnsi="Georgia" w:cs="Georgia"/>
                <w:b/>
                <w:bCs/>
                <w:sz w:val="22"/>
                <w:szCs w:val="22"/>
              </w:rPr>
            </w:pPr>
            <w:r w:rsidRPr="008D3157">
              <w:rPr>
                <w:rFonts w:ascii="Georgia" w:eastAsia="Georgia" w:hAnsi="Georgia" w:cs="Georgia"/>
                <w:b/>
                <w:bCs/>
                <w:sz w:val="22"/>
                <w:szCs w:val="22"/>
              </w:rPr>
              <w:t>Název ukazatele dle metodiky OECD</w:t>
            </w:r>
          </w:p>
        </w:tc>
        <w:tc>
          <w:tcPr>
            <w:tcW w:w="0" w:type="auto"/>
            <w:shd w:val="clear" w:color="auto" w:fill="D9D9D9" w:themeFill="background1" w:themeFillShade="D9"/>
            <w:vAlign w:val="center"/>
          </w:tcPr>
          <w:p w14:paraId="701422B0" w14:textId="77777777" w:rsidR="00BD3B6B" w:rsidRPr="008D3157" w:rsidRDefault="00BD3B6B" w:rsidP="0D967CE4">
            <w:pPr>
              <w:jc w:val="center"/>
              <w:rPr>
                <w:rFonts w:ascii="Georgia" w:eastAsia="Georgia" w:hAnsi="Georgia" w:cs="Georgia"/>
                <w:b/>
                <w:bCs/>
                <w:sz w:val="22"/>
                <w:szCs w:val="22"/>
              </w:rPr>
            </w:pPr>
            <w:proofErr w:type="spellStart"/>
            <w:r w:rsidRPr="008D3157">
              <w:rPr>
                <w:rFonts w:ascii="Georgia" w:eastAsia="Georgia" w:hAnsi="Georgia" w:cs="Georgia"/>
                <w:b/>
                <w:bCs/>
                <w:sz w:val="22"/>
                <w:szCs w:val="22"/>
              </w:rPr>
              <w:t>principal</w:t>
            </w:r>
            <w:proofErr w:type="spellEnd"/>
            <w:r w:rsidRPr="008D3157">
              <w:rPr>
                <w:rFonts w:ascii="Georgia" w:eastAsia="Georgia" w:hAnsi="Georgia" w:cs="Georgia"/>
                <w:b/>
                <w:bCs/>
                <w:sz w:val="22"/>
                <w:szCs w:val="22"/>
              </w:rPr>
              <w:t xml:space="preserve"> </w:t>
            </w:r>
            <w:proofErr w:type="spellStart"/>
            <w:r w:rsidRPr="008D3157">
              <w:rPr>
                <w:rFonts w:ascii="Georgia" w:eastAsia="Georgia" w:hAnsi="Georgia" w:cs="Georgia"/>
                <w:b/>
                <w:bCs/>
                <w:sz w:val="22"/>
                <w:szCs w:val="22"/>
              </w:rPr>
              <w:t>objective</w:t>
            </w:r>
            <w:proofErr w:type="spellEnd"/>
          </w:p>
        </w:tc>
        <w:tc>
          <w:tcPr>
            <w:tcW w:w="0" w:type="auto"/>
            <w:shd w:val="clear" w:color="auto" w:fill="D9D9D9" w:themeFill="background1" w:themeFillShade="D9"/>
            <w:vAlign w:val="center"/>
          </w:tcPr>
          <w:p w14:paraId="4F83A516" w14:textId="77777777" w:rsidR="00BD3B6B" w:rsidRPr="008D3157" w:rsidRDefault="00BD3B6B" w:rsidP="0D967CE4">
            <w:pPr>
              <w:jc w:val="center"/>
              <w:rPr>
                <w:rFonts w:ascii="Georgia" w:eastAsia="Georgia" w:hAnsi="Georgia" w:cs="Georgia"/>
                <w:b/>
                <w:bCs/>
                <w:sz w:val="22"/>
                <w:szCs w:val="22"/>
              </w:rPr>
            </w:pPr>
            <w:proofErr w:type="spellStart"/>
            <w:r w:rsidRPr="008D3157">
              <w:rPr>
                <w:rFonts w:ascii="Georgia" w:eastAsia="Georgia" w:hAnsi="Georgia" w:cs="Georgia"/>
                <w:b/>
                <w:bCs/>
                <w:sz w:val="22"/>
                <w:szCs w:val="22"/>
              </w:rPr>
              <w:t>significant</w:t>
            </w:r>
            <w:proofErr w:type="spellEnd"/>
            <w:r w:rsidRPr="008D3157">
              <w:rPr>
                <w:rFonts w:ascii="Georgia" w:eastAsia="Georgia" w:hAnsi="Georgia" w:cs="Georgia"/>
                <w:b/>
                <w:bCs/>
                <w:sz w:val="22"/>
                <w:szCs w:val="22"/>
              </w:rPr>
              <w:t xml:space="preserve"> </w:t>
            </w:r>
            <w:proofErr w:type="spellStart"/>
            <w:r w:rsidRPr="008D3157">
              <w:rPr>
                <w:rFonts w:ascii="Georgia" w:eastAsia="Georgia" w:hAnsi="Georgia" w:cs="Georgia"/>
                <w:b/>
                <w:bCs/>
                <w:sz w:val="22"/>
                <w:szCs w:val="22"/>
              </w:rPr>
              <w:t>objective</w:t>
            </w:r>
            <w:proofErr w:type="spellEnd"/>
          </w:p>
        </w:tc>
        <w:tc>
          <w:tcPr>
            <w:tcW w:w="0" w:type="auto"/>
            <w:shd w:val="clear" w:color="auto" w:fill="D9D9D9" w:themeFill="background1" w:themeFillShade="D9"/>
            <w:vAlign w:val="center"/>
          </w:tcPr>
          <w:p w14:paraId="08610D3E" w14:textId="77777777" w:rsidR="00BD3B6B" w:rsidRPr="008D3157" w:rsidRDefault="00BD3B6B" w:rsidP="0D967CE4">
            <w:pPr>
              <w:jc w:val="center"/>
              <w:rPr>
                <w:rFonts w:ascii="Georgia" w:eastAsia="Georgia" w:hAnsi="Georgia" w:cs="Georgia"/>
                <w:b/>
                <w:bCs/>
                <w:sz w:val="22"/>
                <w:szCs w:val="22"/>
              </w:rPr>
            </w:pPr>
            <w:r w:rsidRPr="008D3157">
              <w:rPr>
                <w:rFonts w:ascii="Georgia" w:eastAsia="Georgia" w:hAnsi="Georgia" w:cs="Georgia"/>
                <w:b/>
                <w:bCs/>
                <w:sz w:val="22"/>
                <w:szCs w:val="22"/>
              </w:rPr>
              <w:t xml:space="preserve">not </w:t>
            </w:r>
            <w:proofErr w:type="spellStart"/>
            <w:r w:rsidRPr="008D3157">
              <w:rPr>
                <w:rFonts w:ascii="Georgia" w:eastAsia="Georgia" w:hAnsi="Georgia" w:cs="Georgia"/>
                <w:b/>
                <w:bCs/>
                <w:sz w:val="22"/>
                <w:szCs w:val="22"/>
              </w:rPr>
              <w:t>targeted</w:t>
            </w:r>
            <w:proofErr w:type="spellEnd"/>
          </w:p>
        </w:tc>
      </w:tr>
      <w:tr w:rsidR="00BD3B6B" w:rsidRPr="008D3157" w14:paraId="0156FDCF" w14:textId="77777777" w:rsidTr="0D967CE4">
        <w:tc>
          <w:tcPr>
            <w:tcW w:w="0" w:type="auto"/>
            <w:vAlign w:val="center"/>
          </w:tcPr>
          <w:p w14:paraId="26A0C91C"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1</w:t>
            </w:r>
          </w:p>
        </w:tc>
        <w:tc>
          <w:tcPr>
            <w:tcW w:w="0" w:type="auto"/>
            <w:vAlign w:val="center"/>
          </w:tcPr>
          <w:p w14:paraId="014FFBCF" w14:textId="77777777" w:rsidR="00BD3B6B" w:rsidRPr="008D3157" w:rsidRDefault="00BD3B6B" w:rsidP="0D967CE4">
            <w:pPr>
              <w:rPr>
                <w:rFonts w:ascii="Georgia" w:eastAsia="Georgia" w:hAnsi="Georgia" w:cs="Georgia"/>
                <w:sz w:val="22"/>
                <w:szCs w:val="22"/>
              </w:rPr>
            </w:pPr>
            <w:proofErr w:type="spellStart"/>
            <w:r w:rsidRPr="008D3157">
              <w:rPr>
                <w:rFonts w:ascii="Georgia" w:eastAsia="Georgia" w:hAnsi="Georgia" w:cs="Georgia"/>
                <w:sz w:val="22"/>
                <w:szCs w:val="22"/>
              </w:rPr>
              <w:t>Participatory</w:t>
            </w:r>
            <w:proofErr w:type="spellEnd"/>
            <w:r w:rsidRPr="008D3157">
              <w:rPr>
                <w:rFonts w:ascii="Georgia" w:eastAsia="Georgia" w:hAnsi="Georgia" w:cs="Georgia"/>
                <w:sz w:val="22"/>
                <w:szCs w:val="22"/>
              </w:rPr>
              <w:t xml:space="preserve"> Development / </w:t>
            </w:r>
            <w:proofErr w:type="spellStart"/>
            <w:r w:rsidRPr="008D3157">
              <w:rPr>
                <w:rFonts w:ascii="Georgia" w:eastAsia="Georgia" w:hAnsi="Georgia" w:cs="Georgia"/>
                <w:sz w:val="22"/>
                <w:szCs w:val="22"/>
              </w:rPr>
              <w:t>Good</w:t>
            </w:r>
            <w:proofErr w:type="spellEnd"/>
            <w:r w:rsidRPr="008D3157">
              <w:rPr>
                <w:rFonts w:ascii="Georgia" w:eastAsia="Georgia" w:hAnsi="Georgia" w:cs="Georgia"/>
                <w:sz w:val="22"/>
                <w:szCs w:val="22"/>
              </w:rPr>
              <w:t xml:space="preserve"> </w:t>
            </w:r>
            <w:proofErr w:type="spellStart"/>
            <w:r w:rsidRPr="008D3157">
              <w:rPr>
                <w:rFonts w:ascii="Georgia" w:eastAsia="Georgia" w:hAnsi="Georgia" w:cs="Georgia"/>
                <w:sz w:val="22"/>
                <w:szCs w:val="22"/>
              </w:rPr>
              <w:t>Governance</w:t>
            </w:r>
            <w:proofErr w:type="spellEnd"/>
            <w:r w:rsidRPr="008D3157">
              <w:rPr>
                <w:rFonts w:ascii="Georgia" w:eastAsia="Georgia" w:hAnsi="Georgia" w:cs="Georgia"/>
                <w:sz w:val="22"/>
                <w:szCs w:val="22"/>
              </w:rPr>
              <w:t xml:space="preserve"> </w:t>
            </w:r>
            <w:r w:rsidRPr="008D3157">
              <w:rPr>
                <w:rFonts w:ascii="Georgia" w:eastAsia="Georgia" w:hAnsi="Georgia" w:cs="Georgia"/>
                <w:i/>
                <w:iCs/>
                <w:sz w:val="22"/>
                <w:szCs w:val="22"/>
              </w:rPr>
              <w:t>(Participativní rozvoj a řádná správa věcí veřejných)</w:t>
            </w:r>
          </w:p>
        </w:tc>
        <w:tc>
          <w:tcPr>
            <w:tcW w:w="0" w:type="auto"/>
            <w:vAlign w:val="center"/>
          </w:tcPr>
          <w:p w14:paraId="747BF65C"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52A7102C"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6E244AD0"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0FC01F14" w14:textId="77777777" w:rsidTr="0D967CE4">
        <w:tc>
          <w:tcPr>
            <w:tcW w:w="0" w:type="auto"/>
            <w:vAlign w:val="center"/>
          </w:tcPr>
          <w:p w14:paraId="0153A593"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2</w:t>
            </w:r>
          </w:p>
        </w:tc>
        <w:tc>
          <w:tcPr>
            <w:tcW w:w="0" w:type="auto"/>
            <w:vAlign w:val="center"/>
          </w:tcPr>
          <w:p w14:paraId="0103B4CD"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 xml:space="preserve">Aid to environment </w:t>
            </w:r>
            <w:r w:rsidRPr="008D3157">
              <w:rPr>
                <w:rFonts w:ascii="Georgia" w:eastAsia="Georgia" w:hAnsi="Georgia" w:cs="Georgia"/>
                <w:i/>
                <w:iCs/>
                <w:sz w:val="22"/>
                <w:szCs w:val="22"/>
              </w:rPr>
              <w:t>(Podpora životního prostředí)</w:t>
            </w:r>
          </w:p>
        </w:tc>
        <w:tc>
          <w:tcPr>
            <w:tcW w:w="0" w:type="auto"/>
            <w:vAlign w:val="center"/>
          </w:tcPr>
          <w:p w14:paraId="063BC486"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3DEEFBAD"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1439FD89"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2F2CF7BE" w14:textId="77777777" w:rsidTr="0D967CE4">
        <w:tc>
          <w:tcPr>
            <w:tcW w:w="0" w:type="auto"/>
            <w:vAlign w:val="center"/>
          </w:tcPr>
          <w:p w14:paraId="5874FF7B"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3</w:t>
            </w:r>
          </w:p>
        </w:tc>
        <w:tc>
          <w:tcPr>
            <w:tcW w:w="0" w:type="auto"/>
            <w:vAlign w:val="center"/>
          </w:tcPr>
          <w:p w14:paraId="1B79FAE3"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 xml:space="preserve">Biodiversity </w:t>
            </w:r>
            <w:r w:rsidRPr="008D3157">
              <w:rPr>
                <w:rFonts w:ascii="Georgia" w:eastAsia="Georgia" w:hAnsi="Georgia" w:cs="Georgia"/>
                <w:i/>
                <w:iCs/>
                <w:sz w:val="22"/>
                <w:szCs w:val="22"/>
              </w:rPr>
              <w:t>(Biodiverzita)</w:t>
            </w:r>
          </w:p>
        </w:tc>
        <w:tc>
          <w:tcPr>
            <w:tcW w:w="0" w:type="auto"/>
            <w:vAlign w:val="center"/>
          </w:tcPr>
          <w:p w14:paraId="319A8AD7"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10CD32AD"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2B1DBEC9"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77B77C7E" w14:textId="77777777" w:rsidTr="0D967CE4">
        <w:tc>
          <w:tcPr>
            <w:tcW w:w="0" w:type="auto"/>
            <w:vAlign w:val="center"/>
          </w:tcPr>
          <w:p w14:paraId="6B28FBE1"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4</w:t>
            </w:r>
          </w:p>
        </w:tc>
        <w:tc>
          <w:tcPr>
            <w:tcW w:w="0" w:type="auto"/>
            <w:vAlign w:val="center"/>
          </w:tcPr>
          <w:p w14:paraId="1E53C7FF" w14:textId="77777777" w:rsidR="00BD3B6B" w:rsidRPr="008D3157" w:rsidRDefault="00BD3B6B" w:rsidP="0D967CE4">
            <w:pPr>
              <w:rPr>
                <w:rFonts w:ascii="Georgia" w:eastAsia="Georgia" w:hAnsi="Georgia" w:cs="Georgia"/>
                <w:sz w:val="22"/>
                <w:szCs w:val="22"/>
              </w:rPr>
            </w:pPr>
            <w:proofErr w:type="spellStart"/>
            <w:r w:rsidRPr="008D3157">
              <w:rPr>
                <w:rFonts w:ascii="Georgia" w:eastAsia="Georgia" w:hAnsi="Georgia" w:cs="Georgia"/>
                <w:sz w:val="22"/>
                <w:szCs w:val="22"/>
              </w:rPr>
              <w:t>Climate</w:t>
            </w:r>
            <w:proofErr w:type="spellEnd"/>
            <w:r w:rsidRPr="008D3157">
              <w:rPr>
                <w:rFonts w:ascii="Georgia" w:eastAsia="Georgia" w:hAnsi="Georgia" w:cs="Georgia"/>
                <w:sz w:val="22"/>
                <w:szCs w:val="22"/>
              </w:rPr>
              <w:t xml:space="preserve"> </w:t>
            </w:r>
            <w:proofErr w:type="spellStart"/>
            <w:r w:rsidRPr="008D3157">
              <w:rPr>
                <w:rFonts w:ascii="Georgia" w:eastAsia="Georgia" w:hAnsi="Georgia" w:cs="Georgia"/>
                <w:sz w:val="22"/>
                <w:szCs w:val="22"/>
              </w:rPr>
              <w:t>change</w:t>
            </w:r>
            <w:proofErr w:type="spellEnd"/>
            <w:r w:rsidRPr="008D3157">
              <w:rPr>
                <w:rFonts w:ascii="Georgia" w:eastAsia="Georgia" w:hAnsi="Georgia" w:cs="Georgia"/>
                <w:sz w:val="22"/>
                <w:szCs w:val="22"/>
              </w:rPr>
              <w:t xml:space="preserve"> – </w:t>
            </w:r>
            <w:proofErr w:type="spellStart"/>
            <w:r w:rsidRPr="008D3157">
              <w:rPr>
                <w:rFonts w:ascii="Georgia" w:eastAsia="Georgia" w:hAnsi="Georgia" w:cs="Georgia"/>
                <w:sz w:val="22"/>
                <w:szCs w:val="22"/>
              </w:rPr>
              <w:t>mitigation</w:t>
            </w:r>
            <w:proofErr w:type="spellEnd"/>
            <w:r w:rsidRPr="008D3157">
              <w:rPr>
                <w:rFonts w:ascii="Georgia" w:eastAsia="Georgia" w:hAnsi="Georgia" w:cs="Georgia"/>
                <w:sz w:val="22"/>
                <w:szCs w:val="22"/>
              </w:rPr>
              <w:t xml:space="preserve"> </w:t>
            </w:r>
          </w:p>
          <w:p w14:paraId="0F2C52CA" w14:textId="77777777" w:rsidR="00BD3B6B" w:rsidRPr="008D3157" w:rsidRDefault="00BD3B6B" w:rsidP="0D967CE4">
            <w:pPr>
              <w:rPr>
                <w:rFonts w:ascii="Georgia" w:eastAsia="Georgia" w:hAnsi="Georgia" w:cs="Georgia"/>
                <w:i/>
                <w:iCs/>
                <w:sz w:val="22"/>
                <w:szCs w:val="22"/>
              </w:rPr>
            </w:pPr>
            <w:r w:rsidRPr="008D3157">
              <w:rPr>
                <w:rFonts w:ascii="Georgia" w:eastAsia="Georgia" w:hAnsi="Georgia" w:cs="Georgia"/>
                <w:i/>
                <w:iCs/>
                <w:sz w:val="22"/>
                <w:szCs w:val="22"/>
              </w:rPr>
              <w:t>(Zmírnění dopadů klimatických změn)</w:t>
            </w:r>
          </w:p>
        </w:tc>
        <w:tc>
          <w:tcPr>
            <w:tcW w:w="0" w:type="auto"/>
            <w:vAlign w:val="center"/>
          </w:tcPr>
          <w:p w14:paraId="3270B7FF"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294F7659"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687BFD76"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693126FE" w14:textId="77777777" w:rsidTr="0D967CE4">
        <w:tc>
          <w:tcPr>
            <w:tcW w:w="0" w:type="auto"/>
            <w:vAlign w:val="center"/>
          </w:tcPr>
          <w:p w14:paraId="552FEBCD"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5</w:t>
            </w:r>
          </w:p>
        </w:tc>
        <w:tc>
          <w:tcPr>
            <w:tcW w:w="0" w:type="auto"/>
            <w:vAlign w:val="center"/>
          </w:tcPr>
          <w:p w14:paraId="2A760565" w14:textId="77777777" w:rsidR="00BD3B6B" w:rsidRPr="008D3157" w:rsidRDefault="00BD3B6B" w:rsidP="0D967CE4">
            <w:pPr>
              <w:rPr>
                <w:rFonts w:ascii="Georgia" w:eastAsia="Georgia" w:hAnsi="Georgia" w:cs="Georgia"/>
                <w:sz w:val="22"/>
                <w:szCs w:val="22"/>
              </w:rPr>
            </w:pPr>
            <w:proofErr w:type="spellStart"/>
            <w:r w:rsidRPr="008D3157">
              <w:rPr>
                <w:rFonts w:ascii="Georgia" w:eastAsia="Georgia" w:hAnsi="Georgia" w:cs="Georgia"/>
                <w:sz w:val="22"/>
                <w:szCs w:val="22"/>
              </w:rPr>
              <w:t>Climate</w:t>
            </w:r>
            <w:proofErr w:type="spellEnd"/>
            <w:r w:rsidRPr="008D3157">
              <w:rPr>
                <w:rFonts w:ascii="Georgia" w:eastAsia="Georgia" w:hAnsi="Georgia" w:cs="Georgia"/>
                <w:sz w:val="22"/>
                <w:szCs w:val="22"/>
              </w:rPr>
              <w:t xml:space="preserve"> </w:t>
            </w:r>
            <w:proofErr w:type="spellStart"/>
            <w:r w:rsidRPr="008D3157">
              <w:rPr>
                <w:rFonts w:ascii="Georgia" w:eastAsia="Georgia" w:hAnsi="Georgia" w:cs="Georgia"/>
                <w:sz w:val="22"/>
                <w:szCs w:val="22"/>
              </w:rPr>
              <w:t>change</w:t>
            </w:r>
            <w:proofErr w:type="spellEnd"/>
            <w:r w:rsidRPr="008D3157">
              <w:rPr>
                <w:rFonts w:ascii="Georgia" w:eastAsia="Georgia" w:hAnsi="Georgia" w:cs="Georgia"/>
                <w:sz w:val="22"/>
                <w:szCs w:val="22"/>
              </w:rPr>
              <w:t xml:space="preserve"> – </w:t>
            </w:r>
            <w:proofErr w:type="spellStart"/>
            <w:r w:rsidRPr="008D3157">
              <w:rPr>
                <w:rFonts w:ascii="Georgia" w:eastAsia="Georgia" w:hAnsi="Georgia" w:cs="Georgia"/>
                <w:sz w:val="22"/>
                <w:szCs w:val="22"/>
              </w:rPr>
              <w:t>adaptation</w:t>
            </w:r>
            <w:proofErr w:type="spellEnd"/>
            <w:r w:rsidRPr="008D3157">
              <w:rPr>
                <w:rFonts w:ascii="Georgia" w:eastAsia="Georgia" w:hAnsi="Georgia" w:cs="Georgia"/>
                <w:sz w:val="22"/>
                <w:szCs w:val="22"/>
              </w:rPr>
              <w:t xml:space="preserve"> </w:t>
            </w:r>
          </w:p>
          <w:p w14:paraId="0CB9B914" w14:textId="77777777" w:rsidR="00BD3B6B" w:rsidRPr="008D3157" w:rsidRDefault="00BD3B6B" w:rsidP="0D967CE4">
            <w:pPr>
              <w:rPr>
                <w:rFonts w:ascii="Georgia" w:eastAsia="Georgia" w:hAnsi="Georgia" w:cs="Georgia"/>
                <w:i/>
                <w:iCs/>
                <w:sz w:val="22"/>
                <w:szCs w:val="22"/>
              </w:rPr>
            </w:pPr>
            <w:r w:rsidRPr="008D3157">
              <w:rPr>
                <w:rFonts w:ascii="Georgia" w:eastAsia="Georgia" w:hAnsi="Georgia" w:cs="Georgia"/>
                <w:i/>
                <w:iCs/>
                <w:sz w:val="22"/>
                <w:szCs w:val="22"/>
              </w:rPr>
              <w:t>(Adaptace na klimatické změny)</w:t>
            </w:r>
          </w:p>
        </w:tc>
        <w:tc>
          <w:tcPr>
            <w:tcW w:w="0" w:type="auto"/>
            <w:vAlign w:val="center"/>
          </w:tcPr>
          <w:p w14:paraId="4BFDEF62"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67D56880"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0116F7E8"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5C0F7C65" w14:textId="77777777" w:rsidTr="0D967CE4">
        <w:tc>
          <w:tcPr>
            <w:tcW w:w="0" w:type="auto"/>
            <w:vAlign w:val="center"/>
          </w:tcPr>
          <w:p w14:paraId="1DB1C275"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6</w:t>
            </w:r>
          </w:p>
        </w:tc>
        <w:tc>
          <w:tcPr>
            <w:tcW w:w="0" w:type="auto"/>
            <w:vAlign w:val="center"/>
          </w:tcPr>
          <w:p w14:paraId="477DBBD3" w14:textId="77777777" w:rsidR="00BD3B6B" w:rsidRPr="008D3157" w:rsidRDefault="00BD3B6B" w:rsidP="0D967CE4">
            <w:pPr>
              <w:rPr>
                <w:rFonts w:ascii="Georgia" w:eastAsia="Georgia" w:hAnsi="Georgia" w:cs="Georgia"/>
                <w:sz w:val="22"/>
                <w:szCs w:val="22"/>
              </w:rPr>
            </w:pPr>
            <w:proofErr w:type="spellStart"/>
            <w:r w:rsidRPr="008D3157">
              <w:rPr>
                <w:rFonts w:ascii="Georgia" w:eastAsia="Georgia" w:hAnsi="Georgia" w:cs="Georgia"/>
                <w:sz w:val="22"/>
                <w:szCs w:val="22"/>
              </w:rPr>
              <w:t>Desertification</w:t>
            </w:r>
            <w:proofErr w:type="spellEnd"/>
            <w:r w:rsidRPr="008D3157">
              <w:rPr>
                <w:rFonts w:ascii="Georgia" w:eastAsia="Georgia" w:hAnsi="Georgia" w:cs="Georgia"/>
                <w:sz w:val="22"/>
                <w:szCs w:val="22"/>
              </w:rPr>
              <w:t xml:space="preserve"> </w:t>
            </w:r>
            <w:r w:rsidRPr="008D3157">
              <w:rPr>
                <w:rFonts w:ascii="Georgia" w:eastAsia="Georgia" w:hAnsi="Georgia" w:cs="Georgia"/>
                <w:i/>
                <w:iCs/>
                <w:sz w:val="22"/>
                <w:szCs w:val="22"/>
              </w:rPr>
              <w:t>(Opatření proti desertifikaci)</w:t>
            </w:r>
          </w:p>
        </w:tc>
        <w:tc>
          <w:tcPr>
            <w:tcW w:w="0" w:type="auto"/>
            <w:vAlign w:val="center"/>
          </w:tcPr>
          <w:p w14:paraId="3D9B65C5"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0D9C016C"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34EF5152"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6E9D4E43" w14:textId="77777777" w:rsidTr="0D967CE4">
        <w:tc>
          <w:tcPr>
            <w:tcW w:w="0" w:type="auto"/>
            <w:vAlign w:val="center"/>
          </w:tcPr>
          <w:p w14:paraId="59242514"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7</w:t>
            </w:r>
          </w:p>
        </w:tc>
        <w:tc>
          <w:tcPr>
            <w:tcW w:w="0" w:type="auto"/>
            <w:vAlign w:val="center"/>
          </w:tcPr>
          <w:p w14:paraId="5AAF49CE" w14:textId="77777777" w:rsidR="00BD3B6B" w:rsidRPr="008D3157" w:rsidRDefault="00BD3B6B" w:rsidP="0D967CE4">
            <w:pPr>
              <w:rPr>
                <w:rFonts w:ascii="Georgia" w:eastAsia="Georgia" w:hAnsi="Georgia" w:cs="Georgia"/>
                <w:i/>
                <w:iCs/>
                <w:sz w:val="22"/>
                <w:szCs w:val="22"/>
              </w:rPr>
            </w:pPr>
            <w:proofErr w:type="spellStart"/>
            <w:r w:rsidRPr="008D3157">
              <w:rPr>
                <w:rFonts w:ascii="Georgia" w:eastAsia="Georgia" w:hAnsi="Georgia" w:cs="Georgia"/>
                <w:sz w:val="22"/>
                <w:szCs w:val="22"/>
              </w:rPr>
              <w:t>Disaster</w:t>
            </w:r>
            <w:proofErr w:type="spellEnd"/>
            <w:r w:rsidRPr="008D3157">
              <w:rPr>
                <w:rFonts w:ascii="Georgia" w:eastAsia="Georgia" w:hAnsi="Georgia" w:cs="Georgia"/>
                <w:sz w:val="22"/>
                <w:szCs w:val="22"/>
              </w:rPr>
              <w:t xml:space="preserve"> Risk </w:t>
            </w:r>
            <w:proofErr w:type="spellStart"/>
            <w:r w:rsidRPr="008D3157">
              <w:rPr>
                <w:rFonts w:ascii="Georgia" w:eastAsia="Georgia" w:hAnsi="Georgia" w:cs="Georgia"/>
                <w:sz w:val="22"/>
                <w:szCs w:val="22"/>
              </w:rPr>
              <w:t>Reduction</w:t>
            </w:r>
            <w:proofErr w:type="spellEnd"/>
            <w:r w:rsidRPr="008D3157">
              <w:rPr>
                <w:rFonts w:ascii="Georgia" w:eastAsia="Georgia" w:hAnsi="Georgia" w:cs="Georgia"/>
                <w:sz w:val="22"/>
                <w:szCs w:val="22"/>
              </w:rPr>
              <w:t xml:space="preserve"> </w:t>
            </w:r>
            <w:r w:rsidRPr="008D3157">
              <w:rPr>
                <w:rFonts w:ascii="Georgia" w:eastAsia="Georgia" w:hAnsi="Georgia" w:cs="Georgia"/>
                <w:i/>
                <w:iCs/>
                <w:sz w:val="22"/>
                <w:szCs w:val="22"/>
              </w:rPr>
              <w:t>(Snížení rizika katastrof)</w:t>
            </w:r>
          </w:p>
        </w:tc>
        <w:tc>
          <w:tcPr>
            <w:tcW w:w="0" w:type="auto"/>
            <w:vAlign w:val="center"/>
          </w:tcPr>
          <w:p w14:paraId="11AF4000"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0B370384"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588E8551"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2F5C9BA0" w14:textId="77777777" w:rsidTr="0D967CE4">
        <w:tc>
          <w:tcPr>
            <w:tcW w:w="0" w:type="auto"/>
            <w:vAlign w:val="center"/>
          </w:tcPr>
          <w:p w14:paraId="23D05861"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8</w:t>
            </w:r>
          </w:p>
        </w:tc>
        <w:tc>
          <w:tcPr>
            <w:tcW w:w="0" w:type="auto"/>
            <w:vAlign w:val="center"/>
          </w:tcPr>
          <w:p w14:paraId="0ADB346B"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 xml:space="preserve">Disability </w:t>
            </w:r>
            <w:r w:rsidRPr="008D3157">
              <w:rPr>
                <w:rFonts w:ascii="Georgia" w:eastAsia="Georgia" w:hAnsi="Georgia" w:cs="Georgia"/>
                <w:i/>
                <w:iCs/>
                <w:sz w:val="22"/>
                <w:szCs w:val="22"/>
              </w:rPr>
              <w:t>(Zapojení handicapovaných)</w:t>
            </w:r>
          </w:p>
        </w:tc>
        <w:tc>
          <w:tcPr>
            <w:tcW w:w="0" w:type="auto"/>
            <w:vAlign w:val="center"/>
          </w:tcPr>
          <w:p w14:paraId="1676A2AC"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604B63FE"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4747FA5D"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64703ADE" w14:textId="77777777" w:rsidTr="0D967CE4">
        <w:tc>
          <w:tcPr>
            <w:tcW w:w="0" w:type="auto"/>
            <w:vAlign w:val="center"/>
          </w:tcPr>
          <w:p w14:paraId="0ECB1ACD"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9</w:t>
            </w:r>
          </w:p>
        </w:tc>
        <w:tc>
          <w:tcPr>
            <w:tcW w:w="0" w:type="auto"/>
            <w:vAlign w:val="center"/>
          </w:tcPr>
          <w:p w14:paraId="20CFDD80"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 xml:space="preserve">Gender </w:t>
            </w:r>
            <w:proofErr w:type="spellStart"/>
            <w:r w:rsidRPr="008D3157">
              <w:rPr>
                <w:rFonts w:ascii="Georgia" w:eastAsia="Georgia" w:hAnsi="Georgia" w:cs="Georgia"/>
                <w:sz w:val="22"/>
                <w:szCs w:val="22"/>
              </w:rPr>
              <w:t>equality</w:t>
            </w:r>
            <w:proofErr w:type="spellEnd"/>
            <w:r w:rsidRPr="008D3157">
              <w:rPr>
                <w:rFonts w:ascii="Georgia" w:eastAsia="Georgia" w:hAnsi="Georgia" w:cs="Georgia"/>
                <w:sz w:val="22"/>
                <w:szCs w:val="22"/>
              </w:rPr>
              <w:t xml:space="preserve"> </w:t>
            </w:r>
            <w:r w:rsidRPr="008D3157">
              <w:rPr>
                <w:rFonts w:ascii="Georgia" w:eastAsia="Georgia" w:hAnsi="Georgia" w:cs="Georgia"/>
                <w:i/>
                <w:iCs/>
                <w:sz w:val="22"/>
                <w:szCs w:val="22"/>
              </w:rPr>
              <w:t>(Rovnost žen a mužů)</w:t>
            </w:r>
          </w:p>
        </w:tc>
        <w:tc>
          <w:tcPr>
            <w:tcW w:w="0" w:type="auto"/>
            <w:vAlign w:val="center"/>
          </w:tcPr>
          <w:p w14:paraId="617145B9"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518CBC52"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1F218822"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33A6E678" w14:textId="77777777" w:rsidTr="0D967CE4">
        <w:tc>
          <w:tcPr>
            <w:tcW w:w="0" w:type="auto"/>
            <w:vAlign w:val="center"/>
          </w:tcPr>
          <w:p w14:paraId="408F5188"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10</w:t>
            </w:r>
          </w:p>
        </w:tc>
        <w:tc>
          <w:tcPr>
            <w:tcW w:w="0" w:type="auto"/>
            <w:vAlign w:val="center"/>
          </w:tcPr>
          <w:p w14:paraId="5537A40C" w14:textId="77777777" w:rsidR="00BD3B6B" w:rsidRPr="008D3157" w:rsidRDefault="00BD3B6B" w:rsidP="0D967CE4">
            <w:pPr>
              <w:rPr>
                <w:rFonts w:ascii="Georgia" w:eastAsia="Georgia" w:hAnsi="Georgia" w:cs="Georgia"/>
                <w:sz w:val="22"/>
                <w:szCs w:val="22"/>
              </w:rPr>
            </w:pPr>
            <w:proofErr w:type="spellStart"/>
            <w:r w:rsidRPr="008D3157">
              <w:rPr>
                <w:rFonts w:ascii="Georgia" w:eastAsia="Georgia" w:hAnsi="Georgia" w:cs="Georgia"/>
                <w:sz w:val="22"/>
                <w:szCs w:val="22"/>
              </w:rPr>
              <w:t>Nutrition</w:t>
            </w:r>
            <w:proofErr w:type="spellEnd"/>
            <w:r w:rsidRPr="008D3157">
              <w:rPr>
                <w:rFonts w:ascii="Georgia" w:eastAsia="Georgia" w:hAnsi="Georgia" w:cs="Georgia"/>
                <w:sz w:val="22"/>
                <w:szCs w:val="22"/>
              </w:rPr>
              <w:t xml:space="preserve"> </w:t>
            </w:r>
            <w:r w:rsidRPr="008D3157">
              <w:rPr>
                <w:rFonts w:ascii="Georgia" w:eastAsia="Georgia" w:hAnsi="Georgia" w:cs="Georgia"/>
                <w:i/>
                <w:iCs/>
                <w:sz w:val="22"/>
                <w:szCs w:val="22"/>
              </w:rPr>
              <w:t>(Potraviny a výživa)</w:t>
            </w:r>
          </w:p>
        </w:tc>
        <w:tc>
          <w:tcPr>
            <w:tcW w:w="0" w:type="auto"/>
            <w:vAlign w:val="center"/>
          </w:tcPr>
          <w:p w14:paraId="529D51CD"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7857FF75"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62F03179"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r w:rsidR="00BD3B6B" w:rsidRPr="008D3157" w14:paraId="0057A156" w14:textId="77777777" w:rsidTr="0D967CE4">
        <w:tc>
          <w:tcPr>
            <w:tcW w:w="0" w:type="auto"/>
            <w:vAlign w:val="center"/>
          </w:tcPr>
          <w:p w14:paraId="24E45892" w14:textId="77777777" w:rsidR="00BD3B6B" w:rsidRPr="008D3157" w:rsidRDefault="00BD3B6B" w:rsidP="0D967CE4">
            <w:pPr>
              <w:rPr>
                <w:rFonts w:ascii="Georgia" w:eastAsia="Georgia" w:hAnsi="Georgia" w:cs="Georgia"/>
                <w:sz w:val="22"/>
                <w:szCs w:val="22"/>
              </w:rPr>
            </w:pPr>
            <w:r w:rsidRPr="008D3157">
              <w:rPr>
                <w:rFonts w:ascii="Georgia" w:eastAsia="Georgia" w:hAnsi="Georgia" w:cs="Georgia"/>
                <w:sz w:val="22"/>
                <w:szCs w:val="22"/>
              </w:rPr>
              <w:t>11</w:t>
            </w:r>
          </w:p>
        </w:tc>
        <w:tc>
          <w:tcPr>
            <w:tcW w:w="0" w:type="auto"/>
            <w:vAlign w:val="center"/>
          </w:tcPr>
          <w:p w14:paraId="67269DBF" w14:textId="77777777" w:rsidR="00BD3B6B" w:rsidRPr="008D3157" w:rsidRDefault="00BD3B6B" w:rsidP="0D967CE4">
            <w:pPr>
              <w:rPr>
                <w:rFonts w:ascii="Georgia" w:eastAsia="Georgia" w:hAnsi="Georgia" w:cs="Georgia"/>
                <w:sz w:val="22"/>
                <w:szCs w:val="22"/>
              </w:rPr>
            </w:pPr>
            <w:proofErr w:type="spellStart"/>
            <w:r w:rsidRPr="008D3157">
              <w:rPr>
                <w:rFonts w:ascii="Georgia" w:eastAsia="Georgia" w:hAnsi="Georgia" w:cs="Georgia"/>
                <w:sz w:val="22"/>
                <w:szCs w:val="22"/>
              </w:rPr>
              <w:t>Reproductive</w:t>
            </w:r>
            <w:proofErr w:type="spellEnd"/>
            <w:r w:rsidRPr="008D3157">
              <w:rPr>
                <w:rFonts w:ascii="Georgia" w:eastAsia="Georgia" w:hAnsi="Georgia" w:cs="Georgia"/>
                <w:sz w:val="22"/>
                <w:szCs w:val="22"/>
              </w:rPr>
              <w:t xml:space="preserve">, </w:t>
            </w:r>
            <w:proofErr w:type="spellStart"/>
            <w:r w:rsidRPr="008D3157">
              <w:rPr>
                <w:rFonts w:ascii="Georgia" w:eastAsia="Georgia" w:hAnsi="Georgia" w:cs="Georgia"/>
                <w:sz w:val="22"/>
                <w:szCs w:val="22"/>
              </w:rPr>
              <w:t>maternal</w:t>
            </w:r>
            <w:proofErr w:type="spellEnd"/>
            <w:r w:rsidRPr="008D3157">
              <w:rPr>
                <w:rFonts w:ascii="Georgia" w:eastAsia="Georgia" w:hAnsi="Georgia" w:cs="Georgia"/>
                <w:sz w:val="22"/>
                <w:szCs w:val="22"/>
              </w:rPr>
              <w:t xml:space="preserve">, </w:t>
            </w:r>
            <w:proofErr w:type="spellStart"/>
            <w:r w:rsidRPr="008D3157">
              <w:rPr>
                <w:rFonts w:ascii="Georgia" w:eastAsia="Georgia" w:hAnsi="Georgia" w:cs="Georgia"/>
                <w:sz w:val="22"/>
                <w:szCs w:val="22"/>
              </w:rPr>
              <w:t>newborn</w:t>
            </w:r>
            <w:proofErr w:type="spellEnd"/>
            <w:r w:rsidRPr="008D3157">
              <w:rPr>
                <w:rFonts w:ascii="Georgia" w:eastAsia="Georgia" w:hAnsi="Georgia" w:cs="Georgia"/>
                <w:sz w:val="22"/>
                <w:szCs w:val="22"/>
              </w:rPr>
              <w:t xml:space="preserve"> and </w:t>
            </w:r>
            <w:proofErr w:type="spellStart"/>
            <w:r w:rsidRPr="008D3157">
              <w:rPr>
                <w:rFonts w:ascii="Georgia" w:eastAsia="Georgia" w:hAnsi="Georgia" w:cs="Georgia"/>
                <w:sz w:val="22"/>
                <w:szCs w:val="22"/>
              </w:rPr>
              <w:t>child</w:t>
            </w:r>
            <w:proofErr w:type="spellEnd"/>
            <w:r w:rsidRPr="008D3157">
              <w:rPr>
                <w:rFonts w:ascii="Georgia" w:eastAsia="Georgia" w:hAnsi="Georgia" w:cs="Georgia"/>
                <w:sz w:val="22"/>
                <w:szCs w:val="22"/>
              </w:rPr>
              <w:t xml:space="preserve"> </w:t>
            </w:r>
            <w:proofErr w:type="spellStart"/>
            <w:r w:rsidRPr="008D3157">
              <w:rPr>
                <w:rFonts w:ascii="Georgia" w:eastAsia="Georgia" w:hAnsi="Georgia" w:cs="Georgia"/>
                <w:sz w:val="22"/>
                <w:szCs w:val="22"/>
              </w:rPr>
              <w:t>health</w:t>
            </w:r>
            <w:proofErr w:type="spellEnd"/>
            <w:r w:rsidRPr="008D3157">
              <w:rPr>
                <w:rFonts w:ascii="Georgia" w:eastAsia="Georgia" w:hAnsi="Georgia" w:cs="Georgia"/>
                <w:sz w:val="22"/>
                <w:szCs w:val="22"/>
              </w:rPr>
              <w:t xml:space="preserve"> </w:t>
            </w:r>
            <w:r w:rsidRPr="008D3157">
              <w:rPr>
                <w:rFonts w:ascii="Georgia" w:eastAsia="Georgia" w:hAnsi="Georgia" w:cs="Georgia"/>
                <w:i/>
                <w:iCs/>
                <w:sz w:val="22"/>
                <w:szCs w:val="22"/>
              </w:rPr>
              <w:t>(Péče o matku a dítě)</w:t>
            </w:r>
          </w:p>
        </w:tc>
        <w:tc>
          <w:tcPr>
            <w:tcW w:w="0" w:type="auto"/>
            <w:vAlign w:val="center"/>
          </w:tcPr>
          <w:p w14:paraId="4F7E97E1"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4695775E"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c>
          <w:tcPr>
            <w:tcW w:w="0" w:type="auto"/>
            <w:vAlign w:val="center"/>
          </w:tcPr>
          <w:p w14:paraId="6F1128D0" w14:textId="77777777" w:rsidR="00BD3B6B" w:rsidRPr="008D3157" w:rsidRDefault="00BD3B6B" w:rsidP="0D967CE4">
            <w:pPr>
              <w:jc w:val="center"/>
              <w:rPr>
                <w:rFonts w:ascii="Georgia" w:eastAsia="Georgia" w:hAnsi="Georgia" w:cs="Georgia"/>
                <w:sz w:val="22"/>
                <w:szCs w:val="22"/>
              </w:rPr>
            </w:pPr>
            <w:r w:rsidRPr="008D3157">
              <w:rPr>
                <w:rFonts w:ascii="Georgia" w:eastAsia="Georgia" w:hAnsi="Georgia" w:cs="Georgia"/>
                <w:sz w:val="22"/>
                <w:szCs w:val="22"/>
              </w:rPr>
              <w:t>☐</w:t>
            </w:r>
          </w:p>
        </w:tc>
      </w:tr>
    </w:tbl>
    <w:p w14:paraId="3CD517C4" w14:textId="77777777" w:rsidR="00BD3B6B" w:rsidRPr="008D3157" w:rsidRDefault="00BD3B6B" w:rsidP="00BD3B6B"/>
    <w:p w14:paraId="55FD8488" w14:textId="77777777" w:rsidR="00BD3B6B" w:rsidRPr="008D3157" w:rsidRDefault="00BD3B6B" w:rsidP="0D967CE4">
      <w:pPr>
        <w:rPr>
          <w:rFonts w:ascii="Georgia" w:eastAsia="Georgia" w:hAnsi="Georgia" w:cs="Georgia"/>
          <w:b/>
          <w:bCs/>
          <w:sz w:val="22"/>
          <w:szCs w:val="22"/>
        </w:rPr>
      </w:pPr>
      <w:r w:rsidRPr="008D3157">
        <w:rPr>
          <w:rFonts w:ascii="Georgia" w:eastAsia="Georgia" w:hAnsi="Georgia" w:cs="Georgia"/>
          <w:b/>
          <w:bCs/>
          <w:sz w:val="22"/>
          <w:szCs w:val="22"/>
        </w:rPr>
        <w:t>Tabulka č. 1 – Vybrané ukazatele pro výkaznictví OECD</w:t>
      </w:r>
    </w:p>
    <w:p w14:paraId="79D244D2" w14:textId="7A960BF5" w:rsidR="00BD3B6B" w:rsidRPr="008D3157" w:rsidRDefault="00BD3B6B" w:rsidP="0D967CE4">
      <w:pPr>
        <w:rPr>
          <w:rFonts w:ascii="Georgia" w:eastAsia="Georgia" w:hAnsi="Georgia" w:cs="Georgia"/>
          <w:i/>
          <w:iCs/>
          <w:sz w:val="22"/>
          <w:szCs w:val="22"/>
        </w:rPr>
      </w:pPr>
      <w:r w:rsidRPr="008D3157">
        <w:rPr>
          <w:rFonts w:ascii="Georgia" w:eastAsia="Georgia" w:hAnsi="Georgia" w:cs="Georgia"/>
          <w:i/>
          <w:iCs/>
          <w:sz w:val="22"/>
          <w:szCs w:val="22"/>
        </w:rPr>
        <w:t>Pozn.: relevanci každého uvedeného ukazatele dle charakteru předkládaného projektu a jeho cílů vyjádř</w:t>
      </w:r>
      <w:r w:rsidR="002763A5" w:rsidRPr="008D3157">
        <w:rPr>
          <w:rFonts w:ascii="Georgia" w:eastAsia="Georgia" w:hAnsi="Georgia" w:cs="Georgia"/>
          <w:i/>
          <w:iCs/>
          <w:sz w:val="22"/>
          <w:szCs w:val="22"/>
        </w:rPr>
        <w:t xml:space="preserve">ete </w:t>
      </w:r>
      <w:r w:rsidRPr="008D3157">
        <w:rPr>
          <w:rFonts w:ascii="Georgia" w:eastAsia="Georgia" w:hAnsi="Georgia" w:cs="Georgia"/>
          <w:i/>
          <w:iCs/>
          <w:sz w:val="22"/>
          <w:szCs w:val="22"/>
        </w:rPr>
        <w:t>zaškrtnutím příslušného pole s využitím stupnice uvedené níže:</w:t>
      </w:r>
    </w:p>
    <w:p w14:paraId="12A73051" w14:textId="77777777" w:rsidR="00BD3B6B" w:rsidRPr="008D3157" w:rsidRDefault="00BD3B6B" w:rsidP="0D967CE4">
      <w:pPr>
        <w:rPr>
          <w:rFonts w:ascii="Georgia" w:eastAsia="Georgia" w:hAnsi="Georgia" w:cs="Georgia"/>
          <w:i/>
          <w:iCs/>
          <w:sz w:val="22"/>
          <w:szCs w:val="22"/>
        </w:rPr>
      </w:pPr>
    </w:p>
    <w:p w14:paraId="32F54900" w14:textId="77777777" w:rsidR="00BD3B6B" w:rsidRPr="008D3157" w:rsidRDefault="00BD3B6B" w:rsidP="0D967CE4">
      <w:pPr>
        <w:rPr>
          <w:rFonts w:ascii="Georgia" w:eastAsia="Georgia" w:hAnsi="Georgia" w:cs="Georgia"/>
          <w:i/>
          <w:iCs/>
          <w:sz w:val="22"/>
          <w:szCs w:val="22"/>
        </w:rPr>
      </w:pPr>
      <w:proofErr w:type="spellStart"/>
      <w:r w:rsidRPr="008D3157">
        <w:rPr>
          <w:rFonts w:ascii="Georgia" w:eastAsia="Georgia" w:hAnsi="Georgia" w:cs="Georgia"/>
          <w:i/>
          <w:iCs/>
          <w:sz w:val="22"/>
          <w:szCs w:val="22"/>
        </w:rPr>
        <w:t>Principal</w:t>
      </w:r>
      <w:proofErr w:type="spellEnd"/>
      <w:r w:rsidRPr="008D3157">
        <w:rPr>
          <w:rFonts w:ascii="Georgia" w:eastAsia="Georgia" w:hAnsi="Georgia" w:cs="Georgia"/>
          <w:i/>
          <w:iCs/>
          <w:sz w:val="22"/>
          <w:szCs w:val="22"/>
        </w:rPr>
        <w:t xml:space="preserve"> </w:t>
      </w:r>
      <w:proofErr w:type="spellStart"/>
      <w:r w:rsidRPr="008D3157">
        <w:rPr>
          <w:rFonts w:ascii="Georgia" w:eastAsia="Georgia" w:hAnsi="Georgia" w:cs="Georgia"/>
          <w:i/>
          <w:iCs/>
          <w:sz w:val="22"/>
          <w:szCs w:val="22"/>
        </w:rPr>
        <w:t>objective</w:t>
      </w:r>
      <w:proofErr w:type="spellEnd"/>
      <w:r w:rsidRPr="008D3157">
        <w:rPr>
          <w:rFonts w:ascii="Georgia" w:eastAsia="Georgia" w:hAnsi="Georgia" w:cs="Georgia"/>
          <w:i/>
          <w:iCs/>
          <w:sz w:val="22"/>
          <w:szCs w:val="22"/>
        </w:rPr>
        <w:t xml:space="preserve"> – ukazatel je ve vztahu k cíli projektu zásadní (lze označit pouze jeden)</w:t>
      </w:r>
    </w:p>
    <w:p w14:paraId="06FE59F9" w14:textId="77777777" w:rsidR="00BD3B6B" w:rsidRPr="008D3157" w:rsidRDefault="00BD3B6B" w:rsidP="0D967CE4">
      <w:pPr>
        <w:rPr>
          <w:rFonts w:ascii="Georgia" w:eastAsia="Georgia" w:hAnsi="Georgia" w:cs="Georgia"/>
          <w:i/>
          <w:iCs/>
          <w:sz w:val="22"/>
          <w:szCs w:val="22"/>
        </w:rPr>
      </w:pPr>
      <w:proofErr w:type="spellStart"/>
      <w:r w:rsidRPr="008D3157">
        <w:rPr>
          <w:rFonts w:ascii="Georgia" w:eastAsia="Georgia" w:hAnsi="Georgia" w:cs="Georgia"/>
          <w:i/>
          <w:iCs/>
          <w:sz w:val="22"/>
          <w:szCs w:val="22"/>
        </w:rPr>
        <w:t>Significant</w:t>
      </w:r>
      <w:proofErr w:type="spellEnd"/>
      <w:r w:rsidRPr="008D3157">
        <w:rPr>
          <w:rFonts w:ascii="Georgia" w:eastAsia="Georgia" w:hAnsi="Georgia" w:cs="Georgia"/>
          <w:i/>
          <w:iCs/>
          <w:sz w:val="22"/>
          <w:szCs w:val="22"/>
        </w:rPr>
        <w:t xml:space="preserve"> </w:t>
      </w:r>
      <w:proofErr w:type="spellStart"/>
      <w:r w:rsidRPr="008D3157">
        <w:rPr>
          <w:rFonts w:ascii="Georgia" w:eastAsia="Georgia" w:hAnsi="Georgia" w:cs="Georgia"/>
          <w:i/>
          <w:iCs/>
          <w:sz w:val="22"/>
          <w:szCs w:val="22"/>
        </w:rPr>
        <w:t>objective</w:t>
      </w:r>
      <w:proofErr w:type="spellEnd"/>
      <w:r w:rsidRPr="008D3157">
        <w:rPr>
          <w:rFonts w:ascii="Georgia" w:eastAsia="Georgia" w:hAnsi="Georgia" w:cs="Georgia"/>
          <w:i/>
          <w:iCs/>
          <w:sz w:val="22"/>
          <w:szCs w:val="22"/>
        </w:rPr>
        <w:t xml:space="preserve"> – ukazatel je ve vztahu k cíli projektu významný (lze označit i více)</w:t>
      </w:r>
    </w:p>
    <w:p w14:paraId="66CE582E" w14:textId="77777777" w:rsidR="00CA6162" w:rsidRPr="008D3157" w:rsidRDefault="00BD3B6B" w:rsidP="0D967CE4">
      <w:pPr>
        <w:spacing w:line="276" w:lineRule="auto"/>
        <w:jc w:val="both"/>
        <w:rPr>
          <w:rFonts w:ascii="Georgia" w:eastAsia="Georgia" w:hAnsi="Georgia" w:cs="Georgia"/>
          <w:i/>
          <w:iCs/>
          <w:sz w:val="22"/>
          <w:szCs w:val="22"/>
        </w:rPr>
      </w:pPr>
      <w:r w:rsidRPr="008D3157">
        <w:rPr>
          <w:rFonts w:ascii="Georgia" w:eastAsia="Georgia" w:hAnsi="Georgia" w:cs="Georgia"/>
          <w:i/>
          <w:iCs/>
          <w:sz w:val="22"/>
          <w:szCs w:val="22"/>
        </w:rPr>
        <w:t xml:space="preserve">Not </w:t>
      </w:r>
      <w:proofErr w:type="spellStart"/>
      <w:r w:rsidRPr="008D3157">
        <w:rPr>
          <w:rFonts w:ascii="Georgia" w:eastAsia="Georgia" w:hAnsi="Georgia" w:cs="Georgia"/>
          <w:i/>
          <w:iCs/>
          <w:sz w:val="22"/>
          <w:szCs w:val="22"/>
        </w:rPr>
        <w:t>targeted</w:t>
      </w:r>
      <w:proofErr w:type="spellEnd"/>
      <w:r w:rsidRPr="008D3157">
        <w:rPr>
          <w:rFonts w:ascii="Georgia" w:eastAsia="Georgia" w:hAnsi="Georgia" w:cs="Georgia"/>
          <w:i/>
          <w:iCs/>
          <w:sz w:val="22"/>
          <w:szCs w:val="22"/>
        </w:rPr>
        <w:t xml:space="preserve"> – ukazatel není pro daný projekt relevantní</w:t>
      </w:r>
    </w:p>
    <w:p w14:paraId="23140404" w14:textId="7446D23D" w:rsidR="00C534E8" w:rsidRPr="008D3157" w:rsidRDefault="00415385" w:rsidP="007D327E">
      <w:pPr>
        <w:pStyle w:val="Nadpis1-slovan"/>
        <w:outlineLvl w:val="0"/>
      </w:pPr>
      <w:bookmarkStart w:id="20" w:name="_Toc473881586"/>
      <w:bookmarkStart w:id="21" w:name="_Toc55405064"/>
      <w:bookmarkStart w:id="22" w:name="_Toc55405303"/>
      <w:bookmarkStart w:id="23" w:name="_Toc55492537"/>
      <w:r w:rsidRPr="008D3157">
        <w:t>CÍLOVÉ SKUPINY</w:t>
      </w:r>
      <w:bookmarkEnd w:id="20"/>
      <w:bookmarkEnd w:id="21"/>
      <w:bookmarkEnd w:id="22"/>
      <w:bookmarkEnd w:id="23"/>
    </w:p>
    <w:p w14:paraId="1C11B09F" w14:textId="3732F236" w:rsidR="00C534E8" w:rsidRPr="008D3157" w:rsidRDefault="00A07C78" w:rsidP="0D967CE4">
      <w:pPr>
        <w:spacing w:line="276" w:lineRule="auto"/>
        <w:ind w:left="360"/>
        <w:jc w:val="both"/>
        <w:rPr>
          <w:rFonts w:ascii="Georgia" w:hAnsi="Georgia"/>
          <w:sz w:val="22"/>
          <w:szCs w:val="22"/>
        </w:rPr>
      </w:pPr>
      <w:r w:rsidRPr="008D3157">
        <w:rPr>
          <w:rFonts w:ascii="Georgia" w:hAnsi="Georgia"/>
          <w:sz w:val="22"/>
          <w:szCs w:val="22"/>
        </w:rPr>
        <w:t xml:space="preserve">(v rozsahu </w:t>
      </w:r>
      <w:r w:rsidR="00503D0F" w:rsidRPr="008D3157">
        <w:rPr>
          <w:rFonts w:ascii="Georgia" w:hAnsi="Georgia"/>
          <w:sz w:val="22"/>
          <w:szCs w:val="22"/>
        </w:rPr>
        <w:t>1–2</w:t>
      </w:r>
      <w:r w:rsidRPr="008D3157">
        <w:rPr>
          <w:rFonts w:ascii="Georgia" w:hAnsi="Georgia"/>
          <w:sz w:val="22"/>
          <w:szCs w:val="22"/>
        </w:rPr>
        <w:t xml:space="preserve"> </w:t>
      </w:r>
      <w:r w:rsidR="4E392C35" w:rsidRPr="008D3157">
        <w:rPr>
          <w:rFonts w:ascii="Georgia" w:hAnsi="Georgia"/>
          <w:sz w:val="22"/>
          <w:szCs w:val="22"/>
        </w:rPr>
        <w:t>normo</w:t>
      </w:r>
      <w:r w:rsidRPr="008D3157">
        <w:rPr>
          <w:rFonts w:ascii="Georgia" w:hAnsi="Georgia"/>
          <w:sz w:val="22"/>
          <w:szCs w:val="22"/>
        </w:rPr>
        <w:t>strany)</w:t>
      </w:r>
    </w:p>
    <w:p w14:paraId="495B6B52" w14:textId="6B59F9B4" w:rsidR="0D967CE4" w:rsidRPr="008D3157" w:rsidRDefault="0D967CE4" w:rsidP="0D967CE4">
      <w:pPr>
        <w:spacing w:line="276" w:lineRule="auto"/>
        <w:ind w:left="360"/>
        <w:jc w:val="both"/>
        <w:rPr>
          <w:rFonts w:ascii="Georgia" w:hAnsi="Georgia"/>
          <w:sz w:val="22"/>
          <w:szCs w:val="22"/>
        </w:rPr>
      </w:pPr>
    </w:p>
    <w:p w14:paraId="2E1E076B" w14:textId="23DA557B" w:rsidR="00AC394E" w:rsidRPr="00BF7B66" w:rsidRDefault="165AB47C" w:rsidP="00AC394E">
      <w:pPr>
        <w:widowControl w:val="0"/>
        <w:spacing w:line="276" w:lineRule="auto"/>
        <w:textAlignment w:val="baseline"/>
        <w:rPr>
          <w:rFonts w:ascii="Times New Roman" w:eastAsia="Times New Roman" w:hAnsi="Times New Roman"/>
          <w:lang w:eastAsia="cs-CZ"/>
        </w:rPr>
      </w:pPr>
      <w:r w:rsidRPr="008D3157">
        <w:rPr>
          <w:rFonts w:ascii="Georgia" w:hAnsi="Georgia"/>
          <w:i/>
          <w:iCs/>
          <w:sz w:val="22"/>
          <w:szCs w:val="22"/>
        </w:rPr>
        <w:t>identifikace cílov</w:t>
      </w:r>
      <w:r w:rsidR="09DA2297" w:rsidRPr="008D3157">
        <w:rPr>
          <w:rFonts w:ascii="Georgia" w:hAnsi="Georgia"/>
          <w:i/>
          <w:iCs/>
          <w:sz w:val="22"/>
          <w:szCs w:val="22"/>
        </w:rPr>
        <w:t>ých</w:t>
      </w:r>
      <w:r w:rsidRPr="008D3157">
        <w:rPr>
          <w:rFonts w:ascii="Georgia" w:hAnsi="Georgia"/>
          <w:i/>
          <w:iCs/>
          <w:sz w:val="22"/>
          <w:szCs w:val="22"/>
        </w:rPr>
        <w:t xml:space="preserve"> skupin a jej</w:t>
      </w:r>
      <w:r w:rsidR="6670B8AF" w:rsidRPr="008D3157">
        <w:rPr>
          <w:rFonts w:ascii="Georgia" w:hAnsi="Georgia"/>
          <w:i/>
          <w:iCs/>
          <w:sz w:val="22"/>
          <w:szCs w:val="22"/>
        </w:rPr>
        <w:t>ich</w:t>
      </w:r>
      <w:r w:rsidRPr="008D3157">
        <w:rPr>
          <w:rFonts w:ascii="Georgia" w:hAnsi="Georgia"/>
          <w:i/>
          <w:iCs/>
          <w:sz w:val="22"/>
          <w:szCs w:val="22"/>
        </w:rPr>
        <w:t xml:space="preserve"> potenciálu, popis a vhodný výběr cílov</w:t>
      </w:r>
      <w:r w:rsidR="1FC649CF" w:rsidRPr="008D3157">
        <w:rPr>
          <w:rFonts w:ascii="Georgia" w:hAnsi="Georgia"/>
          <w:i/>
          <w:iCs/>
          <w:sz w:val="22"/>
          <w:szCs w:val="22"/>
        </w:rPr>
        <w:t>ých</w:t>
      </w:r>
      <w:r w:rsidRPr="008D3157">
        <w:rPr>
          <w:rFonts w:ascii="Georgia" w:hAnsi="Georgia"/>
          <w:i/>
          <w:iCs/>
          <w:sz w:val="22"/>
          <w:szCs w:val="22"/>
        </w:rPr>
        <w:t xml:space="preserve"> </w:t>
      </w:r>
      <w:r w:rsidR="360688F1" w:rsidRPr="008D3157">
        <w:rPr>
          <w:rFonts w:ascii="Georgia" w:hAnsi="Georgia"/>
          <w:i/>
          <w:iCs/>
          <w:sz w:val="22"/>
          <w:szCs w:val="22"/>
        </w:rPr>
        <w:t>skupin – struktura</w:t>
      </w:r>
      <w:r w:rsidRPr="008D3157">
        <w:rPr>
          <w:rFonts w:ascii="Georgia" w:hAnsi="Georgia"/>
          <w:i/>
          <w:iCs/>
          <w:sz w:val="22"/>
          <w:szCs w:val="22"/>
        </w:rPr>
        <w:t>, charakteristika, velikost, identifikace potřeb a nedostatků cílové skupiny včetně zdůvodnění potřebnosti a hlavních přínosů realizace projektu pro cílov</w:t>
      </w:r>
      <w:r w:rsidR="0BC4F965" w:rsidRPr="008D3157">
        <w:rPr>
          <w:rFonts w:ascii="Georgia" w:hAnsi="Georgia"/>
          <w:i/>
          <w:iCs/>
          <w:sz w:val="22"/>
          <w:szCs w:val="22"/>
        </w:rPr>
        <w:t>é</w:t>
      </w:r>
      <w:r w:rsidRPr="008D3157">
        <w:rPr>
          <w:rFonts w:ascii="Georgia" w:hAnsi="Georgia"/>
          <w:i/>
          <w:iCs/>
          <w:sz w:val="22"/>
          <w:szCs w:val="22"/>
        </w:rPr>
        <w:t xml:space="preserve"> skupin</w:t>
      </w:r>
      <w:r w:rsidR="39FDE4D5" w:rsidRPr="008D3157">
        <w:rPr>
          <w:rFonts w:ascii="Georgia" w:hAnsi="Georgia"/>
          <w:i/>
          <w:iCs/>
          <w:sz w:val="22"/>
          <w:szCs w:val="22"/>
        </w:rPr>
        <w:t>y</w:t>
      </w:r>
      <w:r w:rsidRPr="008D3157">
        <w:rPr>
          <w:rFonts w:ascii="Georgia" w:hAnsi="Georgia"/>
          <w:i/>
          <w:iCs/>
          <w:sz w:val="22"/>
          <w:szCs w:val="22"/>
        </w:rPr>
        <w:t xml:space="preserve"> (analýza </w:t>
      </w:r>
      <w:r w:rsidRPr="008D3157">
        <w:rPr>
          <w:rFonts w:ascii="Georgia" w:hAnsi="Georgia"/>
          <w:i/>
          <w:iCs/>
          <w:sz w:val="22"/>
          <w:szCs w:val="22"/>
        </w:rPr>
        <w:lastRenderedPageBreak/>
        <w:t>potřeb cílové skupiny), intenzita podpory (jednorázové v</w:t>
      </w:r>
      <w:r w:rsidR="12A707B1" w:rsidRPr="008D3157">
        <w:rPr>
          <w:rFonts w:ascii="Georgia" w:hAnsi="Georgia"/>
          <w:i/>
          <w:iCs/>
          <w:sz w:val="22"/>
          <w:szCs w:val="22"/>
        </w:rPr>
        <w:t>s</w:t>
      </w:r>
      <w:r w:rsidRPr="008D3157">
        <w:rPr>
          <w:rFonts w:ascii="Georgia" w:hAnsi="Georgia"/>
          <w:i/>
          <w:iCs/>
          <w:sz w:val="22"/>
          <w:szCs w:val="22"/>
        </w:rPr>
        <w:t>. opakované či komplexní aktivity, rozsah zapojení cílové instituce, propojení s podporou realizovanou mimo aktuální dotační projekt), dopady na cílov</w:t>
      </w:r>
      <w:r w:rsidR="740A1682" w:rsidRPr="008D3157">
        <w:rPr>
          <w:rFonts w:ascii="Georgia" w:hAnsi="Georgia"/>
          <w:i/>
          <w:iCs/>
          <w:sz w:val="22"/>
          <w:szCs w:val="22"/>
        </w:rPr>
        <w:t>é</w:t>
      </w:r>
      <w:r w:rsidRPr="008D3157">
        <w:rPr>
          <w:rFonts w:ascii="Georgia" w:hAnsi="Georgia"/>
          <w:i/>
          <w:iCs/>
          <w:sz w:val="22"/>
          <w:szCs w:val="22"/>
        </w:rPr>
        <w:t xml:space="preserve"> skupin</w:t>
      </w:r>
      <w:r w:rsidR="199DA91C" w:rsidRPr="008D3157">
        <w:rPr>
          <w:rFonts w:ascii="Georgia" w:hAnsi="Georgia"/>
          <w:i/>
          <w:iCs/>
          <w:sz w:val="22"/>
          <w:szCs w:val="22"/>
        </w:rPr>
        <w:t>y</w:t>
      </w:r>
      <w:r w:rsidRPr="008D3157">
        <w:rPr>
          <w:rFonts w:ascii="Georgia" w:hAnsi="Georgia"/>
          <w:i/>
          <w:iCs/>
          <w:sz w:val="22"/>
          <w:szCs w:val="22"/>
        </w:rPr>
        <w:t xml:space="preserve"> a příspěvek k řešení problémů cílov</w:t>
      </w:r>
      <w:r w:rsidR="3457B5D9" w:rsidRPr="008D3157">
        <w:rPr>
          <w:rFonts w:ascii="Georgia" w:hAnsi="Georgia"/>
          <w:i/>
          <w:iCs/>
          <w:sz w:val="22"/>
          <w:szCs w:val="22"/>
        </w:rPr>
        <w:t>ých</w:t>
      </w:r>
      <w:r w:rsidRPr="008D3157">
        <w:rPr>
          <w:rFonts w:ascii="Georgia" w:hAnsi="Georgia"/>
          <w:i/>
          <w:iCs/>
          <w:sz w:val="22"/>
          <w:szCs w:val="22"/>
        </w:rPr>
        <w:t xml:space="preserve"> skupin</w:t>
      </w:r>
    </w:p>
    <w:p w14:paraId="4199B039" w14:textId="6C5F5315" w:rsidR="0D967CE4" w:rsidRPr="008D3157" w:rsidRDefault="0D967CE4" w:rsidP="0D967CE4">
      <w:pPr>
        <w:spacing w:line="276" w:lineRule="auto"/>
        <w:jc w:val="both"/>
        <w:rPr>
          <w:rFonts w:ascii="Georgia" w:hAnsi="Georgia"/>
          <w:sz w:val="22"/>
          <w:szCs w:val="22"/>
        </w:rPr>
      </w:pPr>
    </w:p>
    <w:p w14:paraId="6DB18E3D" w14:textId="4CB950E1" w:rsidR="00415385" w:rsidRPr="008D3157" w:rsidRDefault="00415385" w:rsidP="007D327E">
      <w:pPr>
        <w:pStyle w:val="Nadpis2-slovan"/>
        <w:outlineLvl w:val="1"/>
        <w:rPr>
          <w:rFonts w:eastAsia="Georgia" w:cs="Georgia"/>
          <w:bCs/>
        </w:rPr>
      </w:pPr>
      <w:bookmarkStart w:id="24" w:name="_Toc55405065"/>
      <w:bookmarkStart w:id="25" w:name="_Toc55405304"/>
      <w:bookmarkStart w:id="26" w:name="_Toc55492538"/>
      <w:r w:rsidRPr="008D3157">
        <w:t>P</w:t>
      </w:r>
      <w:r w:rsidR="00B951D4" w:rsidRPr="008D3157">
        <w:t>římé cílové skupiny (příp. včetně cílovýc</w:t>
      </w:r>
      <w:r w:rsidRPr="008D3157">
        <w:t>h skupin jednotlivých výstupů)</w:t>
      </w:r>
      <w:bookmarkEnd w:id="24"/>
      <w:bookmarkEnd w:id="25"/>
      <w:bookmarkEnd w:id="26"/>
    </w:p>
    <w:p w14:paraId="4436D638" w14:textId="77777777" w:rsidR="006E19C4" w:rsidRPr="008D3157" w:rsidRDefault="00B951D4" w:rsidP="0D967CE4">
      <w:pPr>
        <w:spacing w:line="276" w:lineRule="auto"/>
        <w:ind w:left="709"/>
        <w:jc w:val="both"/>
        <w:rPr>
          <w:rFonts w:ascii="Georgia" w:hAnsi="Georgia"/>
          <w:sz w:val="22"/>
          <w:szCs w:val="22"/>
        </w:rPr>
      </w:pPr>
      <w:r w:rsidRPr="008D3157">
        <w:rPr>
          <w:rFonts w:ascii="Georgia" w:hAnsi="Georgia"/>
          <w:i/>
          <w:iCs/>
          <w:sz w:val="22"/>
          <w:szCs w:val="22"/>
        </w:rPr>
        <w:t>přímou cílovou skupinou se rozumí jednotlivci a skupiny obyvatel přímo ovlivněné výstupy projektu</w:t>
      </w:r>
    </w:p>
    <w:p w14:paraId="61273146" w14:textId="5068B7BC" w:rsidR="00E25D82" w:rsidRPr="008D3157" w:rsidRDefault="00415385" w:rsidP="007D327E">
      <w:pPr>
        <w:pStyle w:val="Nadpis2-slovan"/>
        <w:outlineLvl w:val="1"/>
      </w:pPr>
      <w:bookmarkStart w:id="27" w:name="_Toc55405066"/>
      <w:bookmarkStart w:id="28" w:name="_Toc55405305"/>
      <w:bookmarkStart w:id="29" w:name="_Toc55492539"/>
      <w:r w:rsidRPr="008D3157">
        <w:t>K</w:t>
      </w:r>
      <w:r w:rsidR="00B951D4" w:rsidRPr="008D3157">
        <w:t>oneční příjemci projektu</w:t>
      </w:r>
      <w:r w:rsidRPr="008D3157">
        <w:t xml:space="preserve"> </w:t>
      </w:r>
      <w:r w:rsidR="002A6546" w:rsidRPr="008D3157">
        <w:t>(předpokládaný výsledný efekt)</w:t>
      </w:r>
      <w:bookmarkEnd w:id="27"/>
      <w:bookmarkEnd w:id="28"/>
      <w:bookmarkEnd w:id="29"/>
    </w:p>
    <w:p w14:paraId="3478E2AC" w14:textId="035133F4" w:rsidR="00B951D4" w:rsidRPr="008D3157" w:rsidRDefault="00B951D4" w:rsidP="0D967CE4">
      <w:pPr>
        <w:spacing w:line="276" w:lineRule="auto"/>
        <w:ind w:left="709"/>
        <w:jc w:val="both"/>
        <w:rPr>
          <w:rFonts w:ascii="Georgia" w:hAnsi="Georgia"/>
          <w:sz w:val="22"/>
          <w:szCs w:val="22"/>
        </w:rPr>
      </w:pPr>
      <w:r w:rsidRPr="008D3157">
        <w:rPr>
          <w:rFonts w:ascii="Georgia" w:hAnsi="Georgia"/>
          <w:i/>
          <w:iCs/>
          <w:sz w:val="22"/>
          <w:szCs w:val="22"/>
        </w:rPr>
        <w:t>jednotlivci a skupiny obyvatel využívající dlouhodobé pozitivní dopady projektu</w:t>
      </w:r>
      <w:r w:rsidRPr="008D3157">
        <w:rPr>
          <w:rFonts w:ascii="Georgia" w:hAnsi="Georgia"/>
          <w:sz w:val="22"/>
        </w:rPr>
        <w:tab/>
      </w:r>
    </w:p>
    <w:p w14:paraId="28246DA0" w14:textId="53715A34" w:rsidR="00E101F2" w:rsidRPr="008D3157" w:rsidRDefault="007D5DE1" w:rsidP="007D327E">
      <w:pPr>
        <w:pStyle w:val="Nadpis1-slovan"/>
        <w:outlineLvl w:val="0"/>
      </w:pPr>
      <w:bookmarkStart w:id="30" w:name="_Toc473881587"/>
      <w:bookmarkStart w:id="31" w:name="_Toc55405067"/>
      <w:bookmarkStart w:id="32" w:name="_Toc55405306"/>
      <w:bookmarkStart w:id="33" w:name="_Toc55492540"/>
      <w:r w:rsidRPr="008D3157">
        <w:t>INTERVENČNÍ LOGIKA PROJEKTU</w:t>
      </w:r>
      <w:bookmarkEnd w:id="30"/>
      <w:bookmarkEnd w:id="31"/>
      <w:bookmarkEnd w:id="32"/>
      <w:bookmarkEnd w:id="33"/>
      <w:r w:rsidRPr="008D3157">
        <w:t xml:space="preserve"> </w:t>
      </w:r>
    </w:p>
    <w:p w14:paraId="1C9CB0F6" w14:textId="62BF2ADE" w:rsidR="00E101F2" w:rsidRPr="008D3157" w:rsidRDefault="007D5DE1" w:rsidP="0D967CE4">
      <w:pPr>
        <w:spacing w:line="276" w:lineRule="auto"/>
        <w:ind w:left="360"/>
        <w:jc w:val="both"/>
        <w:rPr>
          <w:rFonts w:ascii="Georgia" w:hAnsi="Georgia"/>
          <w:sz w:val="22"/>
          <w:szCs w:val="22"/>
        </w:rPr>
      </w:pPr>
      <w:r w:rsidRPr="008D3157">
        <w:rPr>
          <w:rFonts w:ascii="Georgia" w:hAnsi="Georgia"/>
          <w:sz w:val="22"/>
          <w:szCs w:val="22"/>
        </w:rPr>
        <w:t xml:space="preserve">(v rozsahu </w:t>
      </w:r>
      <w:r w:rsidR="009B0EFF" w:rsidRPr="008D3157">
        <w:rPr>
          <w:rFonts w:ascii="Georgia" w:hAnsi="Georgia"/>
          <w:sz w:val="22"/>
          <w:szCs w:val="22"/>
        </w:rPr>
        <w:t>max.</w:t>
      </w:r>
      <w:r w:rsidRPr="008D3157">
        <w:rPr>
          <w:rFonts w:ascii="Georgia" w:hAnsi="Georgia"/>
          <w:sz w:val="22"/>
          <w:szCs w:val="22"/>
        </w:rPr>
        <w:t xml:space="preserve"> </w:t>
      </w:r>
      <w:r w:rsidR="665E91AD" w:rsidRPr="008D3157">
        <w:rPr>
          <w:rFonts w:ascii="Georgia" w:hAnsi="Georgia"/>
          <w:sz w:val="22"/>
          <w:szCs w:val="22"/>
        </w:rPr>
        <w:t>8</w:t>
      </w:r>
      <w:r w:rsidRPr="008D3157">
        <w:rPr>
          <w:rFonts w:ascii="Georgia" w:hAnsi="Georgia"/>
          <w:sz w:val="22"/>
          <w:szCs w:val="22"/>
        </w:rPr>
        <w:t xml:space="preserve"> stran)</w:t>
      </w:r>
    </w:p>
    <w:p w14:paraId="30F38DE0" w14:textId="674E1E4D" w:rsidR="00D80314" w:rsidRPr="008D3157" w:rsidRDefault="007D5DE1" w:rsidP="007D327E">
      <w:pPr>
        <w:pStyle w:val="Nadpis2-slovan"/>
        <w:outlineLvl w:val="1"/>
      </w:pPr>
      <w:bookmarkStart w:id="34" w:name="_Toc55405068"/>
      <w:bookmarkStart w:id="35" w:name="_Toc55405307"/>
      <w:bookmarkStart w:id="36" w:name="_Toc55492541"/>
      <w:r w:rsidRPr="008D3157">
        <w:t xml:space="preserve">Cíle </w:t>
      </w:r>
      <w:r w:rsidR="5D566D87" w:rsidRPr="008D3157">
        <w:t xml:space="preserve">a konzistentnost </w:t>
      </w:r>
      <w:r w:rsidRPr="008D3157">
        <w:t xml:space="preserve">projektu – </w:t>
      </w:r>
      <w:r w:rsidR="6054A2E5" w:rsidRPr="008D3157">
        <w:t>účelnost</w:t>
      </w:r>
      <w:bookmarkEnd w:id="34"/>
      <w:bookmarkEnd w:id="35"/>
      <w:bookmarkEnd w:id="36"/>
    </w:p>
    <w:p w14:paraId="63AF00A6" w14:textId="06BD8B0D" w:rsidR="00961433" w:rsidRPr="008D3157" w:rsidRDefault="00961433" w:rsidP="0D967CE4">
      <w:pPr>
        <w:spacing w:line="276" w:lineRule="auto"/>
        <w:ind w:left="709"/>
        <w:jc w:val="both"/>
        <w:rPr>
          <w:rFonts w:ascii="Georgia" w:hAnsi="Georgia"/>
          <w:i/>
          <w:iCs/>
          <w:sz w:val="22"/>
          <w:szCs w:val="22"/>
        </w:rPr>
      </w:pPr>
      <w:r w:rsidRPr="008D3157">
        <w:rPr>
          <w:rFonts w:ascii="Georgia" w:hAnsi="Georgia"/>
          <w:i/>
          <w:iCs/>
          <w:sz w:val="22"/>
          <w:szCs w:val="22"/>
        </w:rPr>
        <w:t>podle</w:t>
      </w:r>
      <w:r w:rsidR="1A2021C4" w:rsidRPr="008D3157">
        <w:rPr>
          <w:rFonts w:ascii="Georgia" w:hAnsi="Georgia"/>
          <w:i/>
          <w:iCs/>
          <w:sz w:val="22"/>
          <w:szCs w:val="22"/>
        </w:rPr>
        <w:t xml:space="preserve"> metody </w:t>
      </w:r>
      <w:r w:rsidR="1BE6F910" w:rsidRPr="008D3157">
        <w:rPr>
          <w:rFonts w:ascii="Georgia" w:hAnsi="Georgia"/>
          <w:i/>
          <w:iCs/>
          <w:sz w:val="22"/>
          <w:szCs w:val="22"/>
        </w:rPr>
        <w:t>SMART – cíle</w:t>
      </w:r>
      <w:r w:rsidR="1A2021C4" w:rsidRPr="008D3157">
        <w:rPr>
          <w:rFonts w:ascii="Georgia" w:hAnsi="Georgia"/>
          <w:i/>
          <w:iCs/>
          <w:sz w:val="22"/>
          <w:szCs w:val="22"/>
        </w:rPr>
        <w:t xml:space="preserve"> projektu jsou konkrétní, kvantifikované, měřitelné a dosažitelné v době realizace projektu, jsou stanoveny aktivity či metody ke sledování a ověřování dosažení cílů a výsledků a pro průběžné vyhodnocování pokroku projektu, kvalita logické stavby projektu a jasné vysvětlení navrženého řešení ve vazbě na zvolené cíle</w:t>
      </w:r>
      <w:r w:rsidR="696684A9" w:rsidRPr="008D3157">
        <w:rPr>
          <w:rFonts w:ascii="Georgia" w:hAnsi="Georgia"/>
          <w:i/>
          <w:iCs/>
          <w:sz w:val="22"/>
          <w:szCs w:val="22"/>
        </w:rPr>
        <w:t xml:space="preserve"> ve shodě s přílohou IV</w:t>
      </w:r>
      <w:r w:rsidR="482A2C9B" w:rsidRPr="008D3157">
        <w:rPr>
          <w:rFonts w:ascii="Georgia" w:hAnsi="Georgia"/>
          <w:i/>
          <w:iCs/>
          <w:sz w:val="22"/>
          <w:szCs w:val="22"/>
        </w:rPr>
        <w:t xml:space="preserve"> </w:t>
      </w:r>
      <w:r w:rsidR="696684A9" w:rsidRPr="008D3157">
        <w:rPr>
          <w:rFonts w:ascii="Georgia" w:hAnsi="Georgia"/>
          <w:i/>
          <w:iCs/>
          <w:sz w:val="22"/>
          <w:szCs w:val="22"/>
        </w:rPr>
        <w:t>Matice logického rámce</w:t>
      </w:r>
    </w:p>
    <w:p w14:paraId="50C4BC8A" w14:textId="5A7F412A" w:rsidR="0051148C" w:rsidRPr="008D3157" w:rsidRDefault="007D5DE1" w:rsidP="007D327E">
      <w:pPr>
        <w:pStyle w:val="Nadpis2-slovan"/>
        <w:outlineLvl w:val="1"/>
      </w:pPr>
      <w:bookmarkStart w:id="37" w:name="_Toc55405069"/>
      <w:bookmarkStart w:id="38" w:name="_Toc55405308"/>
      <w:bookmarkStart w:id="39" w:name="_Toc55492542"/>
      <w:r w:rsidRPr="008D3157">
        <w:t>Přehled výstupů a potřebných aktivit</w:t>
      </w:r>
      <w:bookmarkEnd w:id="37"/>
      <w:bookmarkEnd w:id="38"/>
      <w:bookmarkEnd w:id="39"/>
      <w:r w:rsidRPr="008D3157">
        <w:t xml:space="preserve"> </w:t>
      </w:r>
    </w:p>
    <w:p w14:paraId="5E23A3D3" w14:textId="7B260D82" w:rsidR="00C33EB3" w:rsidRPr="008D3157" w:rsidRDefault="007D5DE1" w:rsidP="0D967CE4">
      <w:pPr>
        <w:spacing w:line="276" w:lineRule="auto"/>
        <w:ind w:left="709"/>
        <w:jc w:val="both"/>
        <w:rPr>
          <w:rFonts w:ascii="Georgia" w:hAnsi="Georgia"/>
          <w:i/>
          <w:iCs/>
          <w:sz w:val="22"/>
          <w:szCs w:val="22"/>
        </w:rPr>
      </w:pPr>
      <w:r w:rsidRPr="008D3157">
        <w:rPr>
          <w:rFonts w:ascii="Georgia" w:hAnsi="Georgia"/>
          <w:i/>
          <w:iCs/>
          <w:sz w:val="22"/>
          <w:szCs w:val="22"/>
        </w:rPr>
        <w:t>specifikace výstupů včetně závazných indikátorů a přehled souvisejících hlavních</w:t>
      </w:r>
      <w:r w:rsidR="0051148C" w:rsidRPr="008D3157">
        <w:rPr>
          <w:rFonts w:ascii="Georgia" w:hAnsi="Georgia"/>
          <w:i/>
          <w:iCs/>
          <w:sz w:val="22"/>
          <w:szCs w:val="22"/>
        </w:rPr>
        <w:t xml:space="preserve"> </w:t>
      </w:r>
      <w:r w:rsidRPr="008D3157">
        <w:rPr>
          <w:rFonts w:ascii="Georgia" w:hAnsi="Georgia"/>
          <w:i/>
          <w:iCs/>
          <w:sz w:val="22"/>
          <w:szCs w:val="22"/>
        </w:rPr>
        <w:t>aktivit včetně jejich věcného</w:t>
      </w:r>
      <w:r w:rsidR="0051148C" w:rsidRPr="008D3157">
        <w:rPr>
          <w:rFonts w:ascii="Georgia" w:hAnsi="Georgia"/>
          <w:i/>
          <w:iCs/>
          <w:sz w:val="22"/>
          <w:szCs w:val="22"/>
        </w:rPr>
        <w:t xml:space="preserve"> </w:t>
      </w:r>
      <w:r w:rsidRPr="008D3157">
        <w:rPr>
          <w:rFonts w:ascii="Georgia" w:hAnsi="Georgia"/>
          <w:i/>
          <w:iCs/>
          <w:sz w:val="22"/>
          <w:szCs w:val="22"/>
        </w:rPr>
        <w:t>a časového rozsahu</w:t>
      </w:r>
      <w:r w:rsidR="221A2CF5" w:rsidRPr="008D3157">
        <w:rPr>
          <w:rFonts w:ascii="Georgia" w:hAnsi="Georgia"/>
          <w:i/>
          <w:iCs/>
          <w:sz w:val="22"/>
          <w:szCs w:val="22"/>
        </w:rPr>
        <w:t xml:space="preserve">, </w:t>
      </w:r>
      <w:r w:rsidR="00415385" w:rsidRPr="008D3157">
        <w:rPr>
          <w:rFonts w:ascii="Georgia" w:hAnsi="Georgia"/>
          <w:i/>
          <w:iCs/>
          <w:sz w:val="22"/>
          <w:szCs w:val="22"/>
        </w:rPr>
        <w:t xml:space="preserve">přehledný popis hlavních aktivit potřebných pro realizaci jednotlivých výstupů, včetně jejich rozsahu, trvání, vzájemného vztahu a základních </w:t>
      </w:r>
      <w:r w:rsidR="00503D0F" w:rsidRPr="008D3157">
        <w:rPr>
          <w:rFonts w:ascii="Georgia" w:hAnsi="Georgia"/>
          <w:i/>
          <w:iCs/>
          <w:sz w:val="22"/>
          <w:szCs w:val="22"/>
        </w:rPr>
        <w:t>etap – ve</w:t>
      </w:r>
      <w:r w:rsidR="00415385" w:rsidRPr="008D3157">
        <w:rPr>
          <w:rFonts w:ascii="Georgia" w:hAnsi="Georgia"/>
          <w:i/>
          <w:iCs/>
          <w:sz w:val="22"/>
          <w:szCs w:val="22"/>
        </w:rPr>
        <w:t xml:space="preserve"> shodě s </w:t>
      </w:r>
      <w:r w:rsidR="4E27CE4E" w:rsidRPr="008D3157">
        <w:rPr>
          <w:rFonts w:ascii="Georgia" w:hAnsi="Georgia"/>
          <w:i/>
          <w:iCs/>
          <w:sz w:val="22"/>
          <w:szCs w:val="22"/>
        </w:rPr>
        <w:t>příloh</w:t>
      </w:r>
      <w:r w:rsidR="1D900E9C" w:rsidRPr="008D3157">
        <w:rPr>
          <w:rFonts w:ascii="Georgia" w:hAnsi="Georgia"/>
          <w:i/>
          <w:iCs/>
          <w:sz w:val="22"/>
          <w:szCs w:val="22"/>
        </w:rPr>
        <w:t>ou</w:t>
      </w:r>
      <w:r w:rsidR="4E27CE4E" w:rsidRPr="008D3157">
        <w:rPr>
          <w:rFonts w:ascii="Georgia" w:hAnsi="Georgia"/>
          <w:i/>
          <w:iCs/>
          <w:sz w:val="22"/>
          <w:szCs w:val="22"/>
        </w:rPr>
        <w:t xml:space="preserve"> IV</w:t>
      </w:r>
      <w:r w:rsidR="2F790A77" w:rsidRPr="008D3157">
        <w:rPr>
          <w:rFonts w:ascii="Georgia" w:hAnsi="Georgia"/>
          <w:i/>
          <w:iCs/>
          <w:sz w:val="22"/>
          <w:szCs w:val="22"/>
        </w:rPr>
        <w:t xml:space="preserve"> </w:t>
      </w:r>
      <w:r w:rsidR="4E27CE4E" w:rsidRPr="008D3157">
        <w:rPr>
          <w:rFonts w:ascii="Georgia" w:hAnsi="Georgia"/>
          <w:i/>
          <w:iCs/>
          <w:sz w:val="22"/>
          <w:szCs w:val="22"/>
        </w:rPr>
        <w:t>Matice logického rámce</w:t>
      </w:r>
      <w:r w:rsidR="79E75306" w:rsidRPr="008D3157">
        <w:rPr>
          <w:rFonts w:ascii="Georgia" w:hAnsi="Georgia"/>
          <w:i/>
          <w:iCs/>
          <w:sz w:val="22"/>
          <w:szCs w:val="22"/>
        </w:rPr>
        <w:t>, přílohou</w:t>
      </w:r>
      <w:r w:rsidR="4E27CE4E" w:rsidRPr="008D3157">
        <w:rPr>
          <w:rFonts w:ascii="Georgia" w:hAnsi="Georgia"/>
          <w:i/>
          <w:iCs/>
          <w:sz w:val="22"/>
          <w:szCs w:val="22"/>
        </w:rPr>
        <w:t xml:space="preserve"> II</w:t>
      </w:r>
      <w:r w:rsidR="55938F0E" w:rsidRPr="008D3157">
        <w:rPr>
          <w:rFonts w:ascii="Georgia" w:hAnsi="Georgia"/>
          <w:i/>
          <w:iCs/>
          <w:sz w:val="22"/>
          <w:szCs w:val="22"/>
        </w:rPr>
        <w:t xml:space="preserve"> </w:t>
      </w:r>
      <w:r w:rsidR="4E27CE4E" w:rsidRPr="008D3157">
        <w:rPr>
          <w:rFonts w:ascii="Georgia" w:hAnsi="Georgia"/>
          <w:i/>
          <w:iCs/>
          <w:sz w:val="22"/>
          <w:szCs w:val="22"/>
        </w:rPr>
        <w:t>Tabulka výstupů a aktivit a Příloh</w:t>
      </w:r>
      <w:r w:rsidR="32AEA48B" w:rsidRPr="008D3157">
        <w:rPr>
          <w:rFonts w:ascii="Georgia" w:hAnsi="Georgia"/>
          <w:i/>
          <w:iCs/>
          <w:sz w:val="22"/>
          <w:szCs w:val="22"/>
        </w:rPr>
        <w:t>ou</w:t>
      </w:r>
      <w:r w:rsidR="4E27CE4E" w:rsidRPr="008D3157">
        <w:rPr>
          <w:rFonts w:ascii="Georgia" w:hAnsi="Georgia"/>
          <w:i/>
          <w:iCs/>
          <w:sz w:val="22"/>
          <w:szCs w:val="22"/>
        </w:rPr>
        <w:t xml:space="preserve"> V</w:t>
      </w:r>
      <w:r w:rsidR="78980F71" w:rsidRPr="008D3157">
        <w:rPr>
          <w:rFonts w:ascii="Georgia" w:hAnsi="Georgia"/>
          <w:i/>
          <w:iCs/>
          <w:sz w:val="22"/>
          <w:szCs w:val="22"/>
        </w:rPr>
        <w:t xml:space="preserve"> </w:t>
      </w:r>
      <w:r w:rsidR="4E27CE4E" w:rsidRPr="008D3157">
        <w:rPr>
          <w:rFonts w:ascii="Georgia" w:hAnsi="Georgia"/>
          <w:i/>
          <w:iCs/>
          <w:sz w:val="22"/>
          <w:szCs w:val="22"/>
        </w:rPr>
        <w:t>Časový harmonogram</w:t>
      </w:r>
    </w:p>
    <w:p w14:paraId="1850C5E6" w14:textId="77777777" w:rsidR="00D80314" w:rsidRPr="008D3157" w:rsidRDefault="007D5DE1" w:rsidP="007D327E">
      <w:pPr>
        <w:pStyle w:val="Nadpis2-slovan"/>
        <w:outlineLvl w:val="1"/>
      </w:pPr>
      <w:bookmarkStart w:id="40" w:name="_Toc55405070"/>
      <w:bookmarkStart w:id="41" w:name="_Toc55405309"/>
      <w:bookmarkStart w:id="42" w:name="_Toc55492543"/>
      <w:r w:rsidRPr="008D3157">
        <w:t>Klíčové předpoklady a rizika – externí faktory</w:t>
      </w:r>
      <w:bookmarkEnd w:id="40"/>
      <w:bookmarkEnd w:id="41"/>
      <w:bookmarkEnd w:id="42"/>
    </w:p>
    <w:p w14:paraId="2FFE0A1D" w14:textId="531C8431" w:rsidR="009922CF" w:rsidRPr="008D3157" w:rsidRDefault="007D5DE1" w:rsidP="0D967CE4">
      <w:pPr>
        <w:spacing w:line="276" w:lineRule="auto"/>
        <w:ind w:left="709"/>
        <w:jc w:val="both"/>
        <w:rPr>
          <w:rFonts w:ascii="Georgia" w:hAnsi="Georgia"/>
          <w:i/>
          <w:iCs/>
          <w:sz w:val="22"/>
          <w:szCs w:val="22"/>
        </w:rPr>
      </w:pPr>
      <w:r w:rsidRPr="008D3157">
        <w:rPr>
          <w:rFonts w:ascii="Georgia" w:hAnsi="Georgia"/>
          <w:i/>
          <w:iCs/>
          <w:sz w:val="22"/>
          <w:szCs w:val="22"/>
        </w:rPr>
        <w:t>s potenciálním vlivem</w:t>
      </w:r>
      <w:r w:rsidR="00D80314" w:rsidRPr="008D3157">
        <w:rPr>
          <w:rFonts w:ascii="Georgia" w:hAnsi="Georgia"/>
          <w:i/>
          <w:iCs/>
          <w:sz w:val="22"/>
          <w:szCs w:val="22"/>
        </w:rPr>
        <w:t xml:space="preserve"> </w:t>
      </w:r>
      <w:r w:rsidRPr="008D3157">
        <w:rPr>
          <w:rFonts w:ascii="Georgia" w:hAnsi="Georgia"/>
          <w:i/>
          <w:iCs/>
          <w:sz w:val="22"/>
          <w:szCs w:val="22"/>
        </w:rPr>
        <w:t xml:space="preserve">na realizaci aktivit, na dosažení výstupů, na </w:t>
      </w:r>
      <w:r w:rsidR="002A6546" w:rsidRPr="008D3157">
        <w:rPr>
          <w:rFonts w:ascii="Georgia" w:hAnsi="Georgia"/>
          <w:i/>
          <w:iCs/>
          <w:sz w:val="22"/>
          <w:szCs w:val="22"/>
        </w:rPr>
        <w:t xml:space="preserve">jejich </w:t>
      </w:r>
      <w:r w:rsidRPr="008D3157">
        <w:rPr>
          <w:rFonts w:ascii="Georgia" w:hAnsi="Georgia"/>
          <w:i/>
          <w:iCs/>
          <w:sz w:val="22"/>
          <w:szCs w:val="22"/>
        </w:rPr>
        <w:t>využití</w:t>
      </w:r>
      <w:r w:rsidR="002A6546" w:rsidRPr="008D3157">
        <w:rPr>
          <w:rFonts w:ascii="Georgia" w:hAnsi="Georgia"/>
          <w:i/>
          <w:iCs/>
          <w:sz w:val="22"/>
          <w:szCs w:val="22"/>
        </w:rPr>
        <w:t xml:space="preserve"> </w:t>
      </w:r>
      <w:r w:rsidRPr="008D3157">
        <w:rPr>
          <w:rFonts w:ascii="Georgia" w:hAnsi="Georgia"/>
          <w:i/>
          <w:iCs/>
          <w:sz w:val="22"/>
          <w:szCs w:val="22"/>
        </w:rPr>
        <w:t>a na udržení přínosů</w:t>
      </w:r>
      <w:r w:rsidR="00D80314" w:rsidRPr="008D3157">
        <w:rPr>
          <w:rFonts w:ascii="Georgia" w:hAnsi="Georgia"/>
          <w:i/>
          <w:iCs/>
          <w:sz w:val="22"/>
          <w:szCs w:val="22"/>
        </w:rPr>
        <w:t xml:space="preserve"> </w:t>
      </w:r>
      <w:r w:rsidRPr="008D3157">
        <w:rPr>
          <w:rFonts w:ascii="Georgia" w:hAnsi="Georgia"/>
          <w:i/>
          <w:iCs/>
          <w:sz w:val="22"/>
          <w:szCs w:val="22"/>
        </w:rPr>
        <w:t>po ukončení projektu</w:t>
      </w:r>
      <w:r w:rsidR="5AC69538" w:rsidRPr="008D3157">
        <w:rPr>
          <w:rFonts w:ascii="Georgia" w:hAnsi="Georgia"/>
          <w:i/>
          <w:iCs/>
          <w:sz w:val="22"/>
          <w:szCs w:val="22"/>
        </w:rPr>
        <w:t xml:space="preserve">, </w:t>
      </w:r>
      <w:r w:rsidR="00415385" w:rsidRPr="008D3157">
        <w:rPr>
          <w:rFonts w:ascii="Georgia" w:hAnsi="Georgia"/>
          <w:i/>
          <w:iCs/>
          <w:sz w:val="22"/>
          <w:szCs w:val="22"/>
        </w:rPr>
        <w:t xml:space="preserve">analýza možných rizik na úrovni hlavních aktivit, výstupů, cílů a záměru projektu, včetně </w:t>
      </w:r>
      <w:r w:rsidR="002A6546" w:rsidRPr="008D3157">
        <w:rPr>
          <w:rFonts w:ascii="Georgia" w:hAnsi="Georgia"/>
          <w:i/>
          <w:iCs/>
          <w:sz w:val="22"/>
          <w:szCs w:val="22"/>
        </w:rPr>
        <w:t xml:space="preserve">popisu </w:t>
      </w:r>
      <w:r w:rsidR="00415385" w:rsidRPr="008D3157">
        <w:rPr>
          <w:rFonts w:ascii="Georgia" w:hAnsi="Georgia"/>
          <w:i/>
          <w:iCs/>
          <w:sz w:val="22"/>
          <w:szCs w:val="22"/>
        </w:rPr>
        <w:t>způsobů minimalizace těchto rizik</w:t>
      </w:r>
    </w:p>
    <w:p w14:paraId="4B0CC4AA" w14:textId="25DFB449" w:rsidR="0D967CE4" w:rsidRPr="008D3157" w:rsidRDefault="0D967CE4" w:rsidP="0D967CE4">
      <w:pPr>
        <w:spacing w:line="276" w:lineRule="auto"/>
        <w:ind w:left="709"/>
        <w:jc w:val="both"/>
        <w:rPr>
          <w:rFonts w:ascii="Georgia" w:hAnsi="Georgia" w:cs="TimesNewRomanPSMT"/>
          <w:i/>
          <w:iCs/>
          <w:sz w:val="22"/>
          <w:szCs w:val="22"/>
        </w:rPr>
      </w:pP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000" w:firstRow="0" w:lastRow="0" w:firstColumn="0" w:lastColumn="0" w:noHBand="0" w:noVBand="0"/>
      </w:tblPr>
      <w:tblGrid>
        <w:gridCol w:w="2980"/>
        <w:gridCol w:w="3011"/>
        <w:gridCol w:w="3039"/>
      </w:tblGrid>
      <w:tr w:rsidR="00160586" w:rsidRPr="008D3157" w14:paraId="130E01AC" w14:textId="77777777" w:rsidTr="0D967CE4">
        <w:trPr>
          <w:trHeight w:val="1515"/>
          <w:jc w:val="center"/>
        </w:trPr>
        <w:tc>
          <w:tcPr>
            <w:tcW w:w="2865" w:type="dxa"/>
            <w:shd w:val="clear" w:color="auto" w:fill="E5E5E5"/>
            <w:tcMar>
              <w:top w:w="100" w:type="dxa"/>
              <w:left w:w="100" w:type="dxa"/>
              <w:bottom w:w="100" w:type="dxa"/>
              <w:right w:w="100" w:type="dxa"/>
            </w:tcMar>
          </w:tcPr>
          <w:p w14:paraId="26D7160F" w14:textId="3ED9863E" w:rsidR="00160586" w:rsidRPr="008D3157" w:rsidRDefault="2D479C4E" w:rsidP="0D967CE4">
            <w:pPr>
              <w:spacing w:line="276" w:lineRule="auto"/>
              <w:rPr>
                <w:rFonts w:ascii="Georgia" w:hAnsi="Georgia" w:cs="TimesNewRomanPSMT"/>
                <w:b/>
                <w:bCs/>
                <w:i/>
                <w:iCs/>
                <w:sz w:val="22"/>
                <w:szCs w:val="22"/>
              </w:rPr>
            </w:pPr>
            <w:r w:rsidRPr="008D3157">
              <w:rPr>
                <w:rFonts w:ascii="Georgia" w:hAnsi="Georgia" w:cs="TimesNewRomanPSMT"/>
                <w:b/>
                <w:bCs/>
                <w:i/>
                <w:iCs/>
                <w:sz w:val="22"/>
                <w:szCs w:val="22"/>
              </w:rPr>
              <w:t>Identifikace</w:t>
            </w:r>
            <w:r w:rsidR="1D0E3702" w:rsidRPr="008D3157">
              <w:rPr>
                <w:rFonts w:ascii="Georgia" w:hAnsi="Georgia" w:cs="TimesNewRomanPSMT"/>
                <w:b/>
                <w:bCs/>
                <w:i/>
                <w:iCs/>
                <w:sz w:val="22"/>
                <w:szCs w:val="22"/>
              </w:rPr>
              <w:t xml:space="preserve"> </w:t>
            </w:r>
            <w:r w:rsidRPr="008D3157">
              <w:rPr>
                <w:rFonts w:ascii="Georgia" w:hAnsi="Georgia" w:cs="TimesNewRomanPSMT"/>
                <w:b/>
                <w:bCs/>
                <w:i/>
                <w:iCs/>
                <w:sz w:val="22"/>
                <w:szCs w:val="22"/>
              </w:rPr>
              <w:t>rizika</w:t>
            </w:r>
            <w:r w:rsidR="649C78EA" w:rsidRPr="008D3157">
              <w:rPr>
                <w:rFonts w:ascii="Georgia" w:hAnsi="Georgia" w:cs="TimesNewRomanPSMT"/>
                <w:b/>
                <w:bCs/>
                <w:i/>
                <w:iCs/>
                <w:sz w:val="22"/>
                <w:szCs w:val="22"/>
              </w:rPr>
              <w:t xml:space="preserve"> (definování rizikových oblastí)</w:t>
            </w:r>
            <w:r w:rsidR="00160586" w:rsidRPr="008D3157">
              <w:rPr>
                <w:rFonts w:ascii="Georgia" w:hAnsi="Georgia" w:cs="TimesNewRomanPSMT"/>
                <w:b/>
                <w:bCs/>
                <w:i/>
                <w:iCs/>
                <w:sz w:val="22"/>
                <w:szCs w:val="22"/>
              </w:rPr>
              <w:t xml:space="preserve"> </w:t>
            </w:r>
          </w:p>
          <w:p w14:paraId="247617E4" w14:textId="77777777" w:rsidR="00160586" w:rsidRPr="008D3157" w:rsidRDefault="00160586" w:rsidP="0D967CE4">
            <w:pPr>
              <w:spacing w:line="276" w:lineRule="auto"/>
              <w:rPr>
                <w:rFonts w:ascii="Georgia" w:hAnsi="Georgia" w:cs="TimesNewRomanPSMT"/>
                <w:i/>
                <w:iCs/>
                <w:sz w:val="22"/>
                <w:szCs w:val="22"/>
              </w:rPr>
            </w:pPr>
            <w:r w:rsidRPr="008D3157">
              <w:rPr>
                <w:rFonts w:ascii="Georgia" w:hAnsi="Georgia" w:cs="TimesNewRomanPSMT"/>
                <w:i/>
                <w:iCs/>
                <w:sz w:val="22"/>
                <w:szCs w:val="22"/>
              </w:rPr>
              <w:t xml:space="preserve"> </w:t>
            </w:r>
          </w:p>
        </w:tc>
        <w:tc>
          <w:tcPr>
            <w:tcW w:w="2895" w:type="dxa"/>
            <w:shd w:val="clear" w:color="auto" w:fill="E5E5E5"/>
            <w:tcMar>
              <w:top w:w="100" w:type="dxa"/>
              <w:left w:w="100" w:type="dxa"/>
              <w:bottom w:w="100" w:type="dxa"/>
              <w:right w:w="100" w:type="dxa"/>
            </w:tcMar>
          </w:tcPr>
          <w:p w14:paraId="5E508C49" w14:textId="31BDB838" w:rsidR="578ACA9A" w:rsidRPr="008D3157" w:rsidRDefault="578ACA9A" w:rsidP="0D967CE4">
            <w:pPr>
              <w:spacing w:line="276" w:lineRule="auto"/>
              <w:rPr>
                <w:rFonts w:ascii="Georgia" w:hAnsi="Georgia" w:cs="TimesNewRomanPSMT"/>
                <w:b/>
                <w:bCs/>
                <w:i/>
                <w:iCs/>
                <w:sz w:val="22"/>
                <w:szCs w:val="22"/>
              </w:rPr>
            </w:pPr>
            <w:r w:rsidRPr="008D3157">
              <w:rPr>
                <w:rFonts w:ascii="Georgia" w:hAnsi="Georgia" w:cs="TimesNewRomanPSMT"/>
                <w:b/>
                <w:bCs/>
                <w:i/>
                <w:iCs/>
                <w:sz w:val="22"/>
                <w:szCs w:val="22"/>
              </w:rPr>
              <w:t>Míra p</w:t>
            </w:r>
            <w:r w:rsidR="22243A91" w:rsidRPr="008D3157">
              <w:rPr>
                <w:rFonts w:ascii="Georgia" w:hAnsi="Georgia" w:cs="TimesNewRomanPSMT"/>
                <w:b/>
                <w:bCs/>
                <w:i/>
                <w:iCs/>
                <w:sz w:val="22"/>
                <w:szCs w:val="22"/>
              </w:rPr>
              <w:t>ravděpodobnost</w:t>
            </w:r>
            <w:r w:rsidR="5AACF38F" w:rsidRPr="008D3157">
              <w:rPr>
                <w:rFonts w:ascii="Georgia" w:hAnsi="Georgia" w:cs="TimesNewRomanPSMT"/>
                <w:b/>
                <w:bCs/>
                <w:i/>
                <w:iCs/>
                <w:sz w:val="22"/>
                <w:szCs w:val="22"/>
              </w:rPr>
              <w:t>i</w:t>
            </w:r>
            <w:r w:rsidR="22243A91" w:rsidRPr="008D3157">
              <w:rPr>
                <w:rFonts w:ascii="Georgia" w:hAnsi="Georgia" w:cs="TimesNewRomanPSMT"/>
                <w:b/>
                <w:bCs/>
                <w:i/>
                <w:iCs/>
                <w:sz w:val="22"/>
                <w:szCs w:val="22"/>
              </w:rPr>
              <w:t xml:space="preserve"> rizika (zásadní/střední/mal</w:t>
            </w:r>
            <w:r w:rsidR="00FD36E6" w:rsidRPr="008D3157">
              <w:rPr>
                <w:rFonts w:ascii="Georgia" w:hAnsi="Georgia" w:cs="TimesNewRomanPSMT"/>
                <w:b/>
                <w:bCs/>
                <w:i/>
                <w:iCs/>
                <w:sz w:val="22"/>
                <w:szCs w:val="22"/>
              </w:rPr>
              <w:t>á)</w:t>
            </w:r>
          </w:p>
        </w:tc>
        <w:tc>
          <w:tcPr>
            <w:tcW w:w="2922" w:type="dxa"/>
            <w:shd w:val="clear" w:color="auto" w:fill="E5E5E5"/>
            <w:tcMar>
              <w:top w:w="100" w:type="dxa"/>
              <w:left w:w="100" w:type="dxa"/>
              <w:bottom w:w="100" w:type="dxa"/>
              <w:right w:w="100" w:type="dxa"/>
            </w:tcMar>
          </w:tcPr>
          <w:p w14:paraId="6A27C719" w14:textId="64AA7033" w:rsidR="00160586" w:rsidRPr="008D3157" w:rsidRDefault="00160586" w:rsidP="0D967CE4">
            <w:pPr>
              <w:spacing w:line="276" w:lineRule="auto"/>
              <w:rPr>
                <w:rFonts w:ascii="Georgia" w:hAnsi="Georgia" w:cs="TimesNewRomanPSMT"/>
                <w:b/>
                <w:bCs/>
                <w:i/>
                <w:iCs/>
                <w:sz w:val="22"/>
                <w:szCs w:val="22"/>
              </w:rPr>
            </w:pPr>
            <w:r w:rsidRPr="008D3157">
              <w:rPr>
                <w:rFonts w:ascii="Georgia" w:hAnsi="Georgia" w:cs="TimesNewRomanPSMT"/>
                <w:b/>
                <w:bCs/>
                <w:i/>
                <w:iCs/>
                <w:sz w:val="22"/>
                <w:szCs w:val="22"/>
              </w:rPr>
              <w:t>Strategie pro překonání nepříznivých dopadů</w:t>
            </w:r>
            <w:r w:rsidR="7111336B" w:rsidRPr="008D3157">
              <w:rPr>
                <w:rFonts w:ascii="Georgia" w:hAnsi="Georgia" w:cs="TimesNewRomanPSMT"/>
                <w:b/>
                <w:bCs/>
                <w:i/>
                <w:iCs/>
                <w:sz w:val="22"/>
                <w:szCs w:val="22"/>
              </w:rPr>
              <w:t xml:space="preserve"> (</w:t>
            </w:r>
            <w:r w:rsidR="7047BA1E" w:rsidRPr="008D3157">
              <w:rPr>
                <w:rFonts w:ascii="Georgia" w:hAnsi="Georgia" w:cs="TimesNewRomanPSMT"/>
                <w:b/>
                <w:bCs/>
                <w:i/>
                <w:iCs/>
                <w:sz w:val="22"/>
                <w:szCs w:val="22"/>
              </w:rPr>
              <w:t xml:space="preserve">opatření </w:t>
            </w:r>
            <w:r w:rsidR="007C143A" w:rsidRPr="008D3157">
              <w:rPr>
                <w:rFonts w:ascii="Georgia" w:hAnsi="Georgia" w:cs="TimesNewRomanPSMT"/>
                <w:b/>
                <w:bCs/>
                <w:i/>
                <w:iCs/>
                <w:sz w:val="22"/>
                <w:szCs w:val="22"/>
              </w:rPr>
              <w:t xml:space="preserve">k </w:t>
            </w:r>
            <w:r w:rsidR="7111336B" w:rsidRPr="008D3157">
              <w:rPr>
                <w:rFonts w:ascii="Georgia" w:hAnsi="Georgia" w:cs="TimesNewRomanPSMT"/>
                <w:b/>
                <w:bCs/>
                <w:i/>
                <w:iCs/>
                <w:sz w:val="22"/>
                <w:szCs w:val="22"/>
              </w:rPr>
              <w:t>eliminac</w:t>
            </w:r>
            <w:r w:rsidR="06877771" w:rsidRPr="008D3157">
              <w:rPr>
                <w:rFonts w:ascii="Georgia" w:hAnsi="Georgia" w:cs="TimesNewRomanPSMT"/>
                <w:b/>
                <w:bCs/>
                <w:i/>
                <w:iCs/>
                <w:sz w:val="22"/>
                <w:szCs w:val="22"/>
              </w:rPr>
              <w:t>i</w:t>
            </w:r>
            <w:r w:rsidR="7111336B" w:rsidRPr="008D3157">
              <w:rPr>
                <w:rFonts w:ascii="Georgia" w:hAnsi="Georgia" w:cs="TimesNewRomanPSMT"/>
                <w:b/>
                <w:bCs/>
                <w:i/>
                <w:iCs/>
                <w:sz w:val="22"/>
                <w:szCs w:val="22"/>
              </w:rPr>
              <w:t xml:space="preserve"> rizika)</w:t>
            </w:r>
          </w:p>
        </w:tc>
      </w:tr>
      <w:tr w:rsidR="00160586" w:rsidRPr="008D3157" w14:paraId="204D53DD" w14:textId="77777777" w:rsidTr="007D327E">
        <w:trPr>
          <w:trHeight w:val="282"/>
          <w:jc w:val="center"/>
        </w:trPr>
        <w:tc>
          <w:tcPr>
            <w:tcW w:w="286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B62D311" w14:textId="09CF25B6" w:rsidR="00160586" w:rsidRPr="008D3157" w:rsidRDefault="00160586" w:rsidP="0D967CE4">
            <w:pPr>
              <w:spacing w:line="276" w:lineRule="auto"/>
              <w:rPr>
                <w:rFonts w:ascii="Georgia" w:hAnsi="Georgia" w:cs="TimesNewRomanPSMT"/>
                <w:b/>
                <w:bCs/>
                <w:i/>
                <w:iCs/>
                <w:sz w:val="22"/>
                <w:szCs w:val="22"/>
              </w:rPr>
            </w:pPr>
          </w:p>
        </w:tc>
        <w:tc>
          <w:tcPr>
            <w:tcW w:w="28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08A3010" w14:textId="514C5BAB" w:rsidR="0D967CE4" w:rsidRPr="008D3157" w:rsidRDefault="0D967CE4" w:rsidP="0D967CE4">
            <w:pPr>
              <w:spacing w:line="276" w:lineRule="auto"/>
              <w:rPr>
                <w:rFonts w:ascii="Georgia" w:hAnsi="Georgia" w:cs="TimesNewRomanPSMT"/>
                <w:b/>
                <w:bCs/>
                <w:i/>
                <w:iCs/>
                <w:sz w:val="22"/>
                <w:szCs w:val="22"/>
              </w:rPr>
            </w:pPr>
          </w:p>
        </w:tc>
        <w:tc>
          <w:tcPr>
            <w:tcW w:w="2922"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85F6FB6" w14:textId="2D545DD1" w:rsidR="00160586" w:rsidRPr="008D3157" w:rsidRDefault="00160586" w:rsidP="0D967CE4">
            <w:pPr>
              <w:spacing w:line="276" w:lineRule="auto"/>
              <w:rPr>
                <w:rFonts w:ascii="Georgia" w:hAnsi="Georgia" w:cs="TimesNewRomanPSMT"/>
                <w:i/>
                <w:iCs/>
                <w:sz w:val="22"/>
                <w:szCs w:val="22"/>
              </w:rPr>
            </w:pPr>
          </w:p>
        </w:tc>
      </w:tr>
      <w:tr w:rsidR="00160586" w:rsidRPr="008D3157" w14:paraId="3B329996" w14:textId="77777777" w:rsidTr="007D327E">
        <w:trPr>
          <w:trHeight w:val="21"/>
          <w:jc w:val="center"/>
        </w:trPr>
        <w:tc>
          <w:tcPr>
            <w:tcW w:w="286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1970858" w14:textId="189FE2B6" w:rsidR="00160586" w:rsidRPr="008D3157" w:rsidRDefault="00160586" w:rsidP="0D967CE4">
            <w:pPr>
              <w:spacing w:line="276" w:lineRule="auto"/>
              <w:rPr>
                <w:rFonts w:ascii="Georgia" w:hAnsi="Georgia" w:cs="TimesNewRomanPSMT"/>
                <w:b/>
                <w:bCs/>
                <w:i/>
                <w:iCs/>
                <w:sz w:val="22"/>
                <w:szCs w:val="22"/>
              </w:rPr>
            </w:pPr>
          </w:p>
        </w:tc>
        <w:tc>
          <w:tcPr>
            <w:tcW w:w="28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1E30CA04" w14:textId="1BE0A497" w:rsidR="0D967CE4" w:rsidRPr="008D3157" w:rsidRDefault="0D967CE4" w:rsidP="0D967CE4">
            <w:pPr>
              <w:spacing w:line="276" w:lineRule="auto"/>
              <w:rPr>
                <w:rFonts w:ascii="Georgia" w:hAnsi="Georgia" w:cs="TimesNewRomanPSMT"/>
                <w:b/>
                <w:bCs/>
                <w:i/>
                <w:iCs/>
                <w:sz w:val="22"/>
                <w:szCs w:val="22"/>
              </w:rPr>
            </w:pPr>
          </w:p>
        </w:tc>
        <w:tc>
          <w:tcPr>
            <w:tcW w:w="2922"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CB8DE3C" w14:textId="1B3AA290" w:rsidR="00160586" w:rsidRPr="008D3157" w:rsidRDefault="00160586" w:rsidP="0D967CE4">
            <w:pPr>
              <w:spacing w:line="276" w:lineRule="auto"/>
              <w:rPr>
                <w:rFonts w:ascii="Georgia" w:hAnsi="Georgia" w:cs="TimesNewRomanPSMT"/>
                <w:i/>
                <w:iCs/>
                <w:sz w:val="22"/>
                <w:szCs w:val="22"/>
              </w:rPr>
            </w:pPr>
          </w:p>
        </w:tc>
      </w:tr>
    </w:tbl>
    <w:p w14:paraId="46823CCA" w14:textId="5C1055B7" w:rsidR="0D967CE4" w:rsidRPr="008D3157" w:rsidRDefault="0D967CE4" w:rsidP="0D967CE4">
      <w:pPr>
        <w:spacing w:line="276" w:lineRule="auto"/>
        <w:ind w:left="284"/>
        <w:jc w:val="both"/>
        <w:rPr>
          <w:rFonts w:ascii="Georgia" w:hAnsi="Georgia" w:cs="TimesNewRomanPSMT"/>
          <w:i/>
          <w:iCs/>
          <w:sz w:val="22"/>
          <w:szCs w:val="22"/>
        </w:rPr>
      </w:pPr>
    </w:p>
    <w:p w14:paraId="1569A681" w14:textId="6F6E76D4" w:rsidR="00FE4EE2" w:rsidRPr="008D3157" w:rsidRDefault="00FE4EE2" w:rsidP="0D967CE4">
      <w:pPr>
        <w:spacing w:line="276" w:lineRule="auto"/>
        <w:ind w:left="284"/>
        <w:jc w:val="both"/>
        <w:rPr>
          <w:rFonts w:ascii="Georgia" w:hAnsi="Georgia" w:cs="TimesNewRomanPSMT"/>
          <w:i/>
          <w:iCs/>
          <w:sz w:val="22"/>
          <w:szCs w:val="22"/>
        </w:rPr>
      </w:pPr>
      <w:bookmarkStart w:id="43" w:name="_Hlk43220852"/>
      <w:r w:rsidRPr="008D3157">
        <w:rPr>
          <w:rFonts w:ascii="Georgia" w:hAnsi="Georgia" w:cs="TimesNewRomanPSMT"/>
          <w:i/>
          <w:iCs/>
          <w:sz w:val="22"/>
          <w:szCs w:val="22"/>
        </w:rPr>
        <w:t xml:space="preserve"> </w:t>
      </w:r>
    </w:p>
    <w:p w14:paraId="028771E7" w14:textId="69A4F932" w:rsidR="00FE4EE2" w:rsidRPr="008D3157" w:rsidRDefault="00FE4EE2" w:rsidP="007D327E">
      <w:pPr>
        <w:pStyle w:val="Nadpis2-slovan"/>
        <w:outlineLvl w:val="1"/>
        <w:rPr>
          <w:rStyle w:val="Nadpis2-slovanChar"/>
        </w:rPr>
      </w:pPr>
      <w:bookmarkStart w:id="44" w:name="_Toc55405071"/>
      <w:bookmarkStart w:id="45" w:name="_Toc55405310"/>
      <w:bookmarkStart w:id="46" w:name="_Toc55492544"/>
      <w:r w:rsidRPr="008D3157">
        <w:t>Udržitelnost, dopady a šíření</w:t>
      </w:r>
      <w:bookmarkEnd w:id="44"/>
      <w:bookmarkEnd w:id="45"/>
      <w:bookmarkEnd w:id="46"/>
    </w:p>
    <w:p w14:paraId="14DF7E48" w14:textId="240D229C" w:rsidR="00160586" w:rsidRPr="008D3157" w:rsidRDefault="00FE4EE2" w:rsidP="0D967CE4">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 xml:space="preserve">identifikace způsobu dlouhodobého zpřístupnění výsledků projektu cílovým skupinám i dalším subjektům, výsledky projektu jsou opakovaně využitelné a </w:t>
      </w:r>
      <w:proofErr w:type="spellStart"/>
      <w:r w:rsidRPr="008D3157">
        <w:rPr>
          <w:rFonts w:ascii="Georgia" w:hAnsi="Georgia" w:cs="TimesNewRomanPSMT"/>
          <w:i/>
          <w:iCs/>
          <w:sz w:val="22"/>
          <w:szCs w:val="22"/>
        </w:rPr>
        <w:t>replikovatelné</w:t>
      </w:r>
      <w:proofErr w:type="spellEnd"/>
      <w:r w:rsidRPr="008D3157">
        <w:rPr>
          <w:rFonts w:ascii="Georgia" w:hAnsi="Georgia" w:cs="TimesNewRomanPSMT"/>
          <w:i/>
          <w:iCs/>
          <w:sz w:val="22"/>
          <w:szCs w:val="22"/>
        </w:rPr>
        <w:t xml:space="preserve">, </w:t>
      </w:r>
      <w:r w:rsidR="00AC394E">
        <w:rPr>
          <w:rFonts w:ascii="Georgia" w:hAnsi="Georgia" w:cs="TimesNewRomanPSMT"/>
          <w:i/>
          <w:iCs/>
          <w:sz w:val="22"/>
          <w:szCs w:val="22"/>
        </w:rPr>
        <w:t xml:space="preserve">ev. zakládá </w:t>
      </w:r>
      <w:proofErr w:type="spellStart"/>
      <w:r w:rsidRPr="008D3157">
        <w:rPr>
          <w:rFonts w:ascii="Georgia" w:hAnsi="Georgia" w:cs="TimesNewRomanPSMT"/>
          <w:i/>
          <w:iCs/>
          <w:sz w:val="22"/>
          <w:szCs w:val="22"/>
        </w:rPr>
        <w:t>best</w:t>
      </w:r>
      <w:proofErr w:type="spellEnd"/>
      <w:r w:rsidRPr="008D3157">
        <w:rPr>
          <w:rFonts w:ascii="Georgia" w:hAnsi="Georgia" w:cs="TimesNewRomanPSMT"/>
          <w:i/>
          <w:iCs/>
          <w:sz w:val="22"/>
          <w:szCs w:val="22"/>
        </w:rPr>
        <w:t xml:space="preserve"> </w:t>
      </w:r>
      <w:proofErr w:type="spellStart"/>
      <w:r w:rsidRPr="008D3157">
        <w:rPr>
          <w:rFonts w:ascii="Georgia" w:hAnsi="Georgia" w:cs="TimesNewRomanPSMT"/>
          <w:i/>
          <w:iCs/>
          <w:sz w:val="22"/>
          <w:szCs w:val="22"/>
        </w:rPr>
        <w:t>practice</w:t>
      </w:r>
      <w:proofErr w:type="spellEnd"/>
      <w:r w:rsidR="38B95DB9" w:rsidRPr="008D3157">
        <w:rPr>
          <w:rFonts w:ascii="Georgia" w:hAnsi="Georgia" w:cs="TimesNewRomanPSMT"/>
          <w:i/>
          <w:iCs/>
          <w:sz w:val="22"/>
          <w:szCs w:val="22"/>
        </w:rPr>
        <w:t xml:space="preserve">, </w:t>
      </w:r>
      <w:r w:rsidRPr="008D3157">
        <w:rPr>
          <w:rFonts w:ascii="Georgia" w:hAnsi="Georgia" w:cs="TimesNewRomanPSMT"/>
          <w:i/>
          <w:iCs/>
          <w:sz w:val="22"/>
          <w:szCs w:val="22"/>
        </w:rPr>
        <w:t>reálná udržitelnost výsledků projektu u cílové skupiny a způsob šíření výstupů projektu nad rámec hlavní cílové skupiny,</w:t>
      </w:r>
      <w:r w:rsidR="1B2B6526" w:rsidRPr="008D3157">
        <w:rPr>
          <w:rFonts w:ascii="Georgia" w:hAnsi="Georgia" w:cs="TimesNewRomanPSMT"/>
          <w:i/>
          <w:iCs/>
          <w:sz w:val="22"/>
          <w:szCs w:val="22"/>
        </w:rPr>
        <w:t xml:space="preserve"> </w:t>
      </w:r>
      <w:r w:rsidRPr="008D3157">
        <w:rPr>
          <w:rFonts w:ascii="Georgia" w:hAnsi="Georgia" w:cs="TimesNewRomanPSMT"/>
          <w:i/>
          <w:iCs/>
          <w:sz w:val="22"/>
          <w:szCs w:val="22"/>
        </w:rPr>
        <w:t>možnosti šíření výstupů projektu (ve své působnosti, u cílové skupiny, případně v součinnosti s poskytovatelem dotace nebo jiným donorem či relevantním subjektem)</w:t>
      </w:r>
      <w:r w:rsidR="54D09214" w:rsidRPr="008D3157">
        <w:rPr>
          <w:rFonts w:ascii="Georgia" w:hAnsi="Georgia" w:cs="TimesNewRomanPSMT"/>
          <w:i/>
          <w:iCs/>
          <w:sz w:val="22"/>
          <w:szCs w:val="22"/>
        </w:rPr>
        <w:t>, potenciál využitelnosti výstupu pro společnost,</w:t>
      </w:r>
      <w:r w:rsidRPr="008D3157">
        <w:rPr>
          <w:rFonts w:ascii="Georgia" w:hAnsi="Georgia" w:cs="TimesNewRomanPSMT"/>
          <w:i/>
          <w:iCs/>
          <w:sz w:val="22"/>
          <w:szCs w:val="22"/>
        </w:rPr>
        <w:t xml:space="preserve"> přirozené multiplikační efekty</w:t>
      </w:r>
      <w:r w:rsidR="00AC394E">
        <w:rPr>
          <w:rFonts w:ascii="Georgia" w:hAnsi="Georgia" w:cs="TimesNewRomanPSMT"/>
          <w:i/>
          <w:iCs/>
          <w:sz w:val="22"/>
          <w:szCs w:val="22"/>
        </w:rPr>
        <w:t xml:space="preserve">,  </w:t>
      </w:r>
      <w:r w:rsidR="00AC394E" w:rsidRPr="00AC394E">
        <w:rPr>
          <w:rFonts w:ascii="Georgia" w:eastAsia="Times New Roman" w:hAnsi="Georgia"/>
          <w:i/>
          <w:iCs/>
          <w:sz w:val="22"/>
          <w:szCs w:val="22"/>
          <w:lang w:eastAsia="cs-CZ"/>
        </w:rPr>
        <w:t>způsob přispí</w:t>
      </w:r>
      <w:r w:rsidR="00AC394E">
        <w:rPr>
          <w:rFonts w:ascii="Georgia" w:eastAsia="Times New Roman" w:hAnsi="Georgia"/>
          <w:i/>
          <w:iCs/>
          <w:sz w:val="22"/>
          <w:szCs w:val="22"/>
          <w:lang w:eastAsia="cs-CZ"/>
        </w:rPr>
        <w:t>vání</w:t>
      </w:r>
      <w:r w:rsidR="00AC394E" w:rsidRPr="00AC394E">
        <w:rPr>
          <w:rFonts w:ascii="Georgia" w:eastAsia="Times New Roman" w:hAnsi="Georgia"/>
          <w:i/>
          <w:iCs/>
          <w:sz w:val="22"/>
          <w:szCs w:val="22"/>
          <w:lang w:eastAsia="cs-CZ"/>
        </w:rPr>
        <w:t xml:space="preserve"> ke kvalitativní a trvalé změně podmínek pro cílovou skupinu i veřejnost</w:t>
      </w:r>
    </w:p>
    <w:p w14:paraId="403DBFEA" w14:textId="77777777" w:rsidR="00FE4EE2" w:rsidRPr="008D3157" w:rsidRDefault="00FE4EE2" w:rsidP="00FE4EE2">
      <w:pPr>
        <w:pStyle w:val="Odstavecseseznamem"/>
        <w:spacing w:line="276" w:lineRule="auto"/>
        <w:ind w:left="716"/>
        <w:jc w:val="both"/>
        <w:rPr>
          <w:rFonts w:ascii="Georgia" w:hAnsi="Georgia" w:cs="TimesNewRomanPSMT"/>
          <w:i/>
          <w:iCs/>
          <w:sz w:val="22"/>
        </w:rPr>
      </w:pPr>
    </w:p>
    <w:p w14:paraId="0A362333" w14:textId="7438AD9D" w:rsidR="00503D0F" w:rsidRPr="008D3157" w:rsidRDefault="00BD3B6B" w:rsidP="007D327E">
      <w:pPr>
        <w:pStyle w:val="Nadpis2-slovan"/>
        <w:outlineLvl w:val="1"/>
        <w:rPr>
          <w:rStyle w:val="Nadpis2-slovanChar"/>
        </w:rPr>
      </w:pPr>
      <w:bookmarkStart w:id="47" w:name="_Hlk43221015"/>
      <w:bookmarkStart w:id="48" w:name="_Toc55405072"/>
      <w:bookmarkStart w:id="49" w:name="_Toc55405311"/>
      <w:bookmarkStart w:id="50" w:name="_Toc55492545"/>
      <w:bookmarkEnd w:id="43"/>
      <w:bookmarkEnd w:id="47"/>
      <w:r w:rsidRPr="008D3157">
        <w:t>Inovativnost projektu</w:t>
      </w:r>
      <w:bookmarkEnd w:id="48"/>
      <w:bookmarkEnd w:id="49"/>
      <w:bookmarkEnd w:id="50"/>
    </w:p>
    <w:p w14:paraId="1FD22F60" w14:textId="7E7A8259" w:rsidR="00FE4EE2" w:rsidRPr="008D3157" w:rsidRDefault="00BD3B6B" w:rsidP="0D967CE4">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inovativní námět, využití inovativní metody/postupu, inovativní způsob řízení, očekávaná změna chování a možný multiplikační efekt včetně budování kapacit cílových skupin</w:t>
      </w:r>
      <w:r w:rsidR="3E48F1F7" w:rsidRPr="008D3157">
        <w:rPr>
          <w:rFonts w:ascii="Georgia" w:hAnsi="Georgia" w:cs="TimesNewRomanPSMT"/>
          <w:i/>
          <w:iCs/>
          <w:sz w:val="22"/>
          <w:szCs w:val="22"/>
        </w:rPr>
        <w:t xml:space="preserve">, </w:t>
      </w:r>
      <w:r w:rsidR="00FE4EE2" w:rsidRPr="008D3157">
        <w:rPr>
          <w:rFonts w:ascii="Georgia" w:hAnsi="Georgia" w:cs="TimesNewRomanPSMT"/>
          <w:i/>
          <w:iCs/>
          <w:sz w:val="22"/>
          <w:szCs w:val="22"/>
        </w:rPr>
        <w:t>aspekt nových či inovativních metod projektu (originální a/nebo zlepšené přístupy, procesy a služby)</w:t>
      </w:r>
      <w:r w:rsidR="3F6D3234" w:rsidRPr="008D3157">
        <w:rPr>
          <w:rFonts w:ascii="Georgia" w:hAnsi="Georgia" w:cs="TimesNewRomanPSMT"/>
          <w:i/>
          <w:iCs/>
          <w:sz w:val="22"/>
          <w:szCs w:val="22"/>
        </w:rPr>
        <w:t xml:space="preserve">, </w:t>
      </w:r>
      <w:r w:rsidR="00FE4EE2" w:rsidRPr="008D3157">
        <w:rPr>
          <w:rFonts w:ascii="Georgia" w:hAnsi="Georgia" w:cs="TimesNewRomanPSMT"/>
          <w:i/>
          <w:iCs/>
          <w:sz w:val="22"/>
          <w:szCs w:val="22"/>
        </w:rPr>
        <w:t>soulad s trendy v daném oboru a přenos zkušeností přímo z rozvojové praxe</w:t>
      </w:r>
      <w:r w:rsidR="645BBC11" w:rsidRPr="008D3157">
        <w:rPr>
          <w:rFonts w:ascii="Georgia" w:hAnsi="Georgia" w:cs="TimesNewRomanPSMT"/>
          <w:i/>
          <w:iCs/>
          <w:sz w:val="22"/>
          <w:szCs w:val="22"/>
        </w:rPr>
        <w:t xml:space="preserve">, </w:t>
      </w:r>
      <w:r w:rsidR="00FE4EE2" w:rsidRPr="008D3157">
        <w:rPr>
          <w:rFonts w:ascii="Georgia" w:hAnsi="Georgia" w:cs="TimesNewRomanPSMT"/>
          <w:i/>
          <w:iCs/>
          <w:sz w:val="22"/>
          <w:szCs w:val="22"/>
        </w:rPr>
        <w:t xml:space="preserve">jakým způsobem </w:t>
      </w:r>
      <w:r w:rsidR="07964CA7" w:rsidRPr="008D3157">
        <w:rPr>
          <w:rFonts w:ascii="Georgia" w:hAnsi="Georgia" w:cs="TimesNewRomanPSMT"/>
          <w:i/>
          <w:iCs/>
          <w:sz w:val="22"/>
          <w:szCs w:val="22"/>
        </w:rPr>
        <w:t xml:space="preserve">projekt </w:t>
      </w:r>
      <w:r w:rsidR="00FE4EE2" w:rsidRPr="008D3157">
        <w:rPr>
          <w:rFonts w:ascii="Georgia" w:hAnsi="Georgia" w:cs="TimesNewRomanPSMT"/>
          <w:i/>
          <w:iCs/>
          <w:sz w:val="22"/>
          <w:szCs w:val="22"/>
        </w:rPr>
        <w:t>přispívá ke kvalitativní změně podmínek pro cílovou skupinu i veřejnost</w:t>
      </w:r>
      <w:r w:rsidR="7B6AF782" w:rsidRPr="008D3157">
        <w:rPr>
          <w:rFonts w:ascii="Georgia" w:hAnsi="Georgia" w:cs="TimesNewRomanPSMT"/>
          <w:i/>
          <w:iCs/>
          <w:sz w:val="22"/>
          <w:szCs w:val="22"/>
        </w:rPr>
        <w:t xml:space="preserve">, </w:t>
      </w:r>
      <w:r w:rsidR="00FE4EE2" w:rsidRPr="008D3157">
        <w:rPr>
          <w:rFonts w:ascii="Georgia" w:hAnsi="Georgia" w:cs="TimesNewRomanPSMT"/>
          <w:i/>
          <w:iCs/>
          <w:sz w:val="22"/>
          <w:szCs w:val="22"/>
        </w:rPr>
        <w:t>využívá</w:t>
      </w:r>
      <w:r w:rsidR="6824F617" w:rsidRPr="008D3157">
        <w:rPr>
          <w:rFonts w:ascii="Georgia" w:hAnsi="Georgia" w:cs="TimesNewRomanPSMT"/>
          <w:i/>
          <w:iCs/>
          <w:sz w:val="22"/>
          <w:szCs w:val="22"/>
        </w:rPr>
        <w:t>ní</w:t>
      </w:r>
      <w:r w:rsidR="00FE4EE2" w:rsidRPr="008D3157">
        <w:rPr>
          <w:rFonts w:ascii="Georgia" w:hAnsi="Georgia" w:cs="TimesNewRomanPSMT"/>
          <w:i/>
          <w:iCs/>
          <w:sz w:val="22"/>
          <w:szCs w:val="22"/>
        </w:rPr>
        <w:t xml:space="preserve"> inovativní</w:t>
      </w:r>
      <w:r w:rsidR="51E1333E" w:rsidRPr="008D3157">
        <w:rPr>
          <w:rFonts w:ascii="Georgia" w:hAnsi="Georgia" w:cs="TimesNewRomanPSMT"/>
          <w:i/>
          <w:iCs/>
          <w:sz w:val="22"/>
          <w:szCs w:val="22"/>
        </w:rPr>
        <w:t>ho</w:t>
      </w:r>
      <w:r w:rsidR="00FE4EE2" w:rsidRPr="008D3157">
        <w:rPr>
          <w:rFonts w:ascii="Georgia" w:hAnsi="Georgia" w:cs="TimesNewRomanPSMT"/>
          <w:i/>
          <w:iCs/>
          <w:sz w:val="22"/>
          <w:szCs w:val="22"/>
        </w:rPr>
        <w:t xml:space="preserve"> partnerství s příjemci i dalšími aktéry z veřejného, neziskového, soukromého a akademického sektoru</w:t>
      </w:r>
      <w:r w:rsidR="0DCF13C4" w:rsidRPr="008D3157">
        <w:rPr>
          <w:rFonts w:ascii="Georgia" w:hAnsi="Georgia" w:cs="TimesNewRomanPSMT"/>
          <w:i/>
          <w:iCs/>
          <w:sz w:val="22"/>
          <w:szCs w:val="22"/>
        </w:rPr>
        <w:t xml:space="preserve">, zda projekt </w:t>
      </w:r>
      <w:r w:rsidR="00FE4EE2" w:rsidRPr="008D3157">
        <w:rPr>
          <w:rFonts w:ascii="Georgia" w:hAnsi="Georgia" w:cs="TimesNewRomanPSMT"/>
          <w:i/>
          <w:iCs/>
          <w:sz w:val="22"/>
          <w:szCs w:val="22"/>
        </w:rPr>
        <w:t>vychází z příkladů dobré praxe a/nebo je přímo zakládá</w:t>
      </w:r>
    </w:p>
    <w:p w14:paraId="6F1A5AF8" w14:textId="406A0383" w:rsidR="5F3B0B53" w:rsidRPr="008D3157" w:rsidRDefault="00FD36E6" w:rsidP="007D327E">
      <w:pPr>
        <w:pStyle w:val="Nadpis1-slovan"/>
        <w:outlineLvl w:val="0"/>
      </w:pPr>
      <w:bookmarkStart w:id="51" w:name="_Toc55405073"/>
      <w:bookmarkStart w:id="52" w:name="_Toc55405312"/>
      <w:bookmarkStart w:id="53" w:name="_Toc55492546"/>
      <w:r w:rsidRPr="008D3157">
        <w:t>ZPŮSOB ZAPOJENÍ CÍLOVÉ SKUPINY</w:t>
      </w:r>
      <w:r w:rsidR="5F3B0B53" w:rsidRPr="008D3157">
        <w:t>/partnerských institucí do přípravy a realizace projektu</w:t>
      </w:r>
      <w:bookmarkEnd w:id="51"/>
      <w:bookmarkEnd w:id="52"/>
      <w:bookmarkEnd w:id="53"/>
      <w:r w:rsidR="5F3B0B53" w:rsidRPr="008D3157">
        <w:t xml:space="preserve"> </w:t>
      </w:r>
    </w:p>
    <w:p w14:paraId="5984DB3E" w14:textId="6A6B559C" w:rsidR="5F3B0B53" w:rsidRPr="008D3157" w:rsidRDefault="5F3B0B53" w:rsidP="503C880E">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 xml:space="preserve">identifikace zapojení a účast cílových skupin v projektu ve všech relevantních fázích - </w:t>
      </w:r>
      <w:r w:rsidR="784E8E59" w:rsidRPr="008D3157">
        <w:rPr>
          <w:rFonts w:ascii="Georgia" w:hAnsi="Georgia" w:cs="TimesNewRomanPSMT"/>
          <w:i/>
          <w:iCs/>
          <w:sz w:val="22"/>
          <w:szCs w:val="22"/>
        </w:rPr>
        <w:t>popis</w:t>
      </w:r>
      <w:r w:rsidRPr="008D3157">
        <w:rPr>
          <w:rFonts w:ascii="Georgia" w:hAnsi="Georgia" w:cs="TimesNewRomanPSMT"/>
          <w:i/>
          <w:iCs/>
          <w:sz w:val="22"/>
          <w:szCs w:val="22"/>
        </w:rPr>
        <w:t xml:space="preserve"> práce s cílovou skupinou, nástroje oslovení, výběru, motivace a způsobu práce s cílovou skupinou vhodné pro zvolené cílové skupiny, zájem cílové skupiny o zapojení do projektu, pokud již byla identifikována, předešlé zkušenosti žadatele s prací s cílovou skupinou, komunikace mezi partnery o záměru projektu, přínos partnerství k očekávaným výstupům, míra a rozsah zapojení partnera do přípravy návrhu, intenzivní participace na realizaci projektu, míra vlastnictví a případné další šíření výstupů projektu</w:t>
      </w:r>
    </w:p>
    <w:p w14:paraId="0F2C7A62" w14:textId="1A94DDEC" w:rsidR="00C534E8" w:rsidRPr="008D3157" w:rsidRDefault="007D5DE1" w:rsidP="007D327E">
      <w:pPr>
        <w:pStyle w:val="Nadpis1-slovan"/>
        <w:outlineLvl w:val="0"/>
      </w:pPr>
      <w:bookmarkStart w:id="54" w:name="_Toc55405074"/>
      <w:bookmarkStart w:id="55" w:name="_Toc55405313"/>
      <w:bookmarkStart w:id="56" w:name="_Toc55492547"/>
      <w:r w:rsidRPr="008D3157">
        <w:t>MANAGEMENT PROJEKTU</w:t>
      </w:r>
      <w:bookmarkEnd w:id="54"/>
      <w:bookmarkEnd w:id="55"/>
      <w:bookmarkEnd w:id="56"/>
      <w:r w:rsidRPr="008D3157">
        <w:t xml:space="preserve"> </w:t>
      </w:r>
    </w:p>
    <w:p w14:paraId="038A3FC8" w14:textId="485DBA1F" w:rsidR="1B20C13F" w:rsidRPr="008D3157" w:rsidRDefault="1B20C13F" w:rsidP="0D967CE4">
      <w:pPr>
        <w:spacing w:line="276" w:lineRule="auto"/>
        <w:ind w:left="360"/>
        <w:jc w:val="both"/>
        <w:rPr>
          <w:rFonts w:ascii="Georgia" w:hAnsi="Georgia"/>
          <w:sz w:val="22"/>
          <w:szCs w:val="22"/>
        </w:rPr>
      </w:pPr>
      <w:r w:rsidRPr="008D3157">
        <w:rPr>
          <w:rFonts w:ascii="Georgia" w:hAnsi="Georgia"/>
          <w:sz w:val="22"/>
          <w:szCs w:val="22"/>
        </w:rPr>
        <w:t>(v rozsahu max. 2-3 stran)</w:t>
      </w:r>
    </w:p>
    <w:p w14:paraId="385FB4B4" w14:textId="2C339874" w:rsidR="00D80314" w:rsidRPr="008D3157" w:rsidRDefault="00FE4EE2" w:rsidP="007D327E">
      <w:pPr>
        <w:pStyle w:val="Nadpis2-slovan"/>
        <w:outlineLvl w:val="1"/>
        <w:rPr>
          <w:rStyle w:val="Nadpis2-slovanChar"/>
        </w:rPr>
      </w:pPr>
      <w:bookmarkStart w:id="57" w:name="_Toc55405075"/>
      <w:bookmarkStart w:id="58" w:name="_Toc55405314"/>
      <w:bookmarkStart w:id="59" w:name="_Toc55492548"/>
      <w:r w:rsidRPr="008D3157">
        <w:lastRenderedPageBreak/>
        <w:t>Organizační zajištění projektu</w:t>
      </w:r>
      <w:bookmarkEnd w:id="57"/>
      <w:bookmarkEnd w:id="58"/>
      <w:bookmarkEnd w:id="59"/>
    </w:p>
    <w:p w14:paraId="6C329A91" w14:textId="4CADB24F" w:rsidR="00CA3A7A" w:rsidRPr="008D3157" w:rsidRDefault="00CA3A7A" w:rsidP="503C880E">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sestavení realizačního týmu pro řízení projektu, administrativní, finanční a provozní kapacita žadatele odpovídající délce a náročnosti projektu</w:t>
      </w:r>
      <w:r w:rsidR="2E7189D7" w:rsidRPr="008D3157">
        <w:rPr>
          <w:rFonts w:ascii="Georgia" w:hAnsi="Georgia" w:cs="TimesNewRomanPSMT"/>
          <w:i/>
          <w:iCs/>
          <w:sz w:val="22"/>
          <w:szCs w:val="22"/>
        </w:rPr>
        <w:t xml:space="preserve">, </w:t>
      </w:r>
      <w:r w:rsidRPr="008D3157">
        <w:rPr>
          <w:rFonts w:ascii="Georgia" w:hAnsi="Georgia" w:cs="TimesNewRomanPSMT"/>
          <w:i/>
          <w:iCs/>
          <w:sz w:val="22"/>
          <w:szCs w:val="22"/>
        </w:rPr>
        <w:t>zkušenosti žadatele v projektovém řízení</w:t>
      </w:r>
      <w:r w:rsidR="1C5A0EFD" w:rsidRPr="008D3157">
        <w:rPr>
          <w:rFonts w:ascii="Georgia" w:hAnsi="Georgia" w:cs="TimesNewRomanPSMT"/>
          <w:i/>
          <w:iCs/>
          <w:sz w:val="22"/>
          <w:szCs w:val="22"/>
        </w:rPr>
        <w:t xml:space="preserve">, </w:t>
      </w:r>
      <w:r w:rsidRPr="008D3157">
        <w:rPr>
          <w:rFonts w:ascii="Georgia" w:hAnsi="Georgia" w:cs="TimesNewRomanPSMT"/>
          <w:i/>
          <w:iCs/>
          <w:sz w:val="22"/>
          <w:szCs w:val="22"/>
        </w:rPr>
        <w:t xml:space="preserve">struktura řešitelského týmu, </w:t>
      </w:r>
      <w:r w:rsidR="0519672F" w:rsidRPr="008D3157">
        <w:rPr>
          <w:rFonts w:ascii="Georgia" w:hAnsi="Georgia" w:cs="TimesNewRomanPSMT"/>
          <w:i/>
          <w:iCs/>
          <w:sz w:val="22"/>
          <w:szCs w:val="22"/>
        </w:rPr>
        <w:t xml:space="preserve">popis </w:t>
      </w:r>
      <w:r w:rsidRPr="008D3157">
        <w:rPr>
          <w:rFonts w:ascii="Georgia" w:hAnsi="Georgia" w:cs="TimesNewRomanPSMT"/>
          <w:i/>
          <w:iCs/>
          <w:sz w:val="22"/>
          <w:szCs w:val="22"/>
        </w:rPr>
        <w:t>projektov</w:t>
      </w:r>
      <w:r w:rsidR="0059431D" w:rsidRPr="008D3157">
        <w:rPr>
          <w:rFonts w:ascii="Georgia" w:hAnsi="Georgia" w:cs="TimesNewRomanPSMT"/>
          <w:i/>
          <w:iCs/>
          <w:sz w:val="22"/>
          <w:szCs w:val="22"/>
        </w:rPr>
        <w:t>ých</w:t>
      </w:r>
      <w:r w:rsidRPr="008D3157">
        <w:rPr>
          <w:rFonts w:ascii="Georgia" w:hAnsi="Georgia" w:cs="TimesNewRomanPSMT"/>
          <w:i/>
          <w:iCs/>
          <w:sz w:val="22"/>
          <w:szCs w:val="22"/>
        </w:rPr>
        <w:t xml:space="preserve"> pozic</w:t>
      </w:r>
      <w:r w:rsidR="112AE7D8" w:rsidRPr="008D3157">
        <w:rPr>
          <w:rFonts w:ascii="Georgia" w:hAnsi="Georgia" w:cs="TimesNewRomanPSMT"/>
          <w:i/>
          <w:iCs/>
          <w:sz w:val="22"/>
          <w:szCs w:val="22"/>
        </w:rPr>
        <w:t xml:space="preserve"> </w:t>
      </w:r>
      <w:r w:rsidRPr="008D3157">
        <w:rPr>
          <w:rFonts w:ascii="Georgia" w:hAnsi="Georgia" w:cs="TimesNewRomanPSMT"/>
          <w:i/>
          <w:iCs/>
          <w:sz w:val="22"/>
          <w:szCs w:val="22"/>
        </w:rPr>
        <w:t>a spolupracující</w:t>
      </w:r>
      <w:r w:rsidR="4910E5A0" w:rsidRPr="008D3157">
        <w:rPr>
          <w:rFonts w:ascii="Georgia" w:hAnsi="Georgia" w:cs="TimesNewRomanPSMT"/>
          <w:i/>
          <w:iCs/>
          <w:sz w:val="22"/>
          <w:szCs w:val="22"/>
        </w:rPr>
        <w:t>ch</w:t>
      </w:r>
      <w:r w:rsidRPr="008D3157">
        <w:rPr>
          <w:rFonts w:ascii="Georgia" w:hAnsi="Georgia" w:cs="TimesNewRomanPSMT"/>
          <w:i/>
          <w:iCs/>
          <w:sz w:val="22"/>
          <w:szCs w:val="22"/>
        </w:rPr>
        <w:t xml:space="preserve"> organizac</w:t>
      </w:r>
      <w:r w:rsidR="26493A67" w:rsidRPr="008D3157">
        <w:rPr>
          <w:rFonts w:ascii="Georgia" w:hAnsi="Georgia" w:cs="TimesNewRomanPSMT"/>
          <w:i/>
          <w:iCs/>
          <w:sz w:val="22"/>
          <w:szCs w:val="22"/>
        </w:rPr>
        <w:t>í</w:t>
      </w:r>
      <w:r w:rsidRPr="008D3157">
        <w:rPr>
          <w:rFonts w:ascii="Georgia" w:hAnsi="Georgia" w:cs="TimesNewRomanPSMT"/>
          <w:i/>
          <w:iCs/>
          <w:sz w:val="22"/>
          <w:szCs w:val="22"/>
        </w:rPr>
        <w:t xml:space="preserve">, kompetence jednotlivých členů realizačního týmu </w:t>
      </w:r>
    </w:p>
    <w:p w14:paraId="4ECB5843" w14:textId="700DD6B9" w:rsidR="00CA3A7A" w:rsidRPr="008D3157" w:rsidRDefault="00CA3A7A" w:rsidP="007D327E">
      <w:pPr>
        <w:pStyle w:val="Nadpis2-slovan"/>
        <w:outlineLvl w:val="1"/>
        <w:rPr>
          <w:rStyle w:val="Nadpis2-slovanChar"/>
        </w:rPr>
      </w:pPr>
      <w:bookmarkStart w:id="60" w:name="_Toc55405076"/>
      <w:bookmarkStart w:id="61" w:name="_Toc55405315"/>
      <w:bookmarkStart w:id="62" w:name="_Toc55492549"/>
      <w:r w:rsidRPr="008D3157">
        <w:t>Odborné zajištění projektu</w:t>
      </w:r>
      <w:bookmarkEnd w:id="60"/>
      <w:bookmarkEnd w:id="61"/>
      <w:bookmarkEnd w:id="62"/>
    </w:p>
    <w:p w14:paraId="5DF35F35" w14:textId="11C72208" w:rsidR="00CA3A7A" w:rsidRPr="008D3157" w:rsidRDefault="00CA3A7A" w:rsidP="503C880E">
      <w:pPr>
        <w:pStyle w:val="Odstavecseseznamem"/>
        <w:spacing w:line="276" w:lineRule="auto"/>
        <w:ind w:left="716"/>
        <w:jc w:val="both"/>
        <w:rPr>
          <w:rFonts w:ascii="Georgia" w:hAnsi="Georgia" w:cs="TimesNewRomanPSMT"/>
          <w:i/>
          <w:iCs/>
          <w:sz w:val="22"/>
          <w:szCs w:val="22"/>
        </w:rPr>
      </w:pPr>
      <w:r w:rsidRPr="008D3157">
        <w:rPr>
          <w:rFonts w:ascii="Georgia" w:hAnsi="Georgia" w:cs="TimesNewRomanPSMT"/>
          <w:i/>
          <w:iCs/>
          <w:sz w:val="22"/>
          <w:szCs w:val="22"/>
        </w:rPr>
        <w:t>obsazení odborných pozic v realizačním týmu projektu</w:t>
      </w:r>
      <w:r w:rsidR="277F0658" w:rsidRPr="008D3157">
        <w:rPr>
          <w:rFonts w:ascii="Georgia" w:hAnsi="Georgia" w:cs="TimesNewRomanPSMT"/>
          <w:i/>
          <w:iCs/>
          <w:sz w:val="22"/>
          <w:szCs w:val="22"/>
        </w:rPr>
        <w:t>,</w:t>
      </w:r>
      <w:r w:rsidRPr="008D3157">
        <w:rPr>
          <w:rFonts w:ascii="Georgia" w:hAnsi="Georgia" w:cs="TimesNewRomanPSMT"/>
          <w:i/>
          <w:iCs/>
          <w:sz w:val="22"/>
          <w:szCs w:val="22"/>
        </w:rPr>
        <w:t xml:space="preserve"> rozložení kapacit vzhledem k plánovaným aktivitám</w:t>
      </w:r>
      <w:r w:rsidR="722AC763" w:rsidRPr="008D3157">
        <w:rPr>
          <w:rFonts w:ascii="Georgia" w:hAnsi="Georgia" w:cs="TimesNewRomanPSMT"/>
          <w:i/>
          <w:iCs/>
          <w:sz w:val="22"/>
          <w:szCs w:val="22"/>
        </w:rPr>
        <w:t xml:space="preserve">, </w:t>
      </w:r>
      <w:r w:rsidRPr="008D3157">
        <w:rPr>
          <w:rFonts w:ascii="Georgia" w:hAnsi="Georgia" w:cs="TimesNewRomanPSMT"/>
          <w:i/>
          <w:iCs/>
          <w:sz w:val="22"/>
          <w:szCs w:val="22"/>
        </w:rPr>
        <w:t>odborné zkušenosti a znalosti žadatele a partnera v problematice a oblasti, na kterou je projekt zaměřený (téma, cílová skupina, rozsah)</w:t>
      </w:r>
      <w:r w:rsidR="2B7F3436" w:rsidRPr="008D3157">
        <w:rPr>
          <w:rFonts w:ascii="Georgia" w:hAnsi="Georgia" w:cs="TimesNewRomanPSMT"/>
          <w:i/>
          <w:iCs/>
          <w:sz w:val="22"/>
          <w:szCs w:val="22"/>
        </w:rPr>
        <w:t xml:space="preserve">, doklady odborné kvalifikace </w:t>
      </w:r>
      <w:r w:rsidR="1B3D8503" w:rsidRPr="008D3157">
        <w:rPr>
          <w:rFonts w:ascii="Georgia" w:hAnsi="Georgia" w:cs="TimesNewRomanPSMT"/>
          <w:i/>
          <w:iCs/>
          <w:sz w:val="22"/>
          <w:szCs w:val="22"/>
        </w:rPr>
        <w:t xml:space="preserve">řešitelů projektu </w:t>
      </w:r>
      <w:r w:rsidR="150378AD" w:rsidRPr="008D3157">
        <w:rPr>
          <w:rFonts w:ascii="Georgia" w:hAnsi="Georgia" w:cs="TimesNewRomanPSMT"/>
          <w:i/>
          <w:iCs/>
          <w:sz w:val="22"/>
          <w:szCs w:val="22"/>
        </w:rPr>
        <w:t>(týká se</w:t>
      </w:r>
      <w:r w:rsidR="3F733A13" w:rsidRPr="008D3157">
        <w:rPr>
          <w:rFonts w:ascii="Georgia" w:hAnsi="Georgia" w:cs="TimesNewRomanPSMT"/>
          <w:i/>
          <w:iCs/>
          <w:sz w:val="22"/>
          <w:szCs w:val="22"/>
        </w:rPr>
        <w:t xml:space="preserve"> </w:t>
      </w:r>
      <w:r w:rsidR="1B3D8503" w:rsidRPr="008D3157">
        <w:rPr>
          <w:rFonts w:ascii="Georgia" w:hAnsi="Georgia" w:cs="TimesNewRomanPSMT"/>
          <w:i/>
          <w:iCs/>
          <w:sz w:val="22"/>
          <w:szCs w:val="22"/>
        </w:rPr>
        <w:t>oblasti podpory formálního vzdělávání</w:t>
      </w:r>
      <w:r w:rsidR="50DA337F" w:rsidRPr="008D3157">
        <w:rPr>
          <w:rFonts w:ascii="Georgia" w:hAnsi="Georgia" w:cs="TimesNewRomanPSMT"/>
          <w:i/>
          <w:iCs/>
          <w:sz w:val="22"/>
          <w:szCs w:val="22"/>
        </w:rPr>
        <w:t>)</w:t>
      </w:r>
    </w:p>
    <w:p w14:paraId="0C48366E" w14:textId="77777777" w:rsidR="0051148C" w:rsidRPr="008D3157" w:rsidRDefault="007D5DE1" w:rsidP="007D327E">
      <w:pPr>
        <w:pStyle w:val="Nadpis2-slovan"/>
        <w:outlineLvl w:val="1"/>
      </w:pPr>
      <w:bookmarkStart w:id="63" w:name="_Toc55405077"/>
      <w:bookmarkStart w:id="64" w:name="_Toc55405316"/>
      <w:bookmarkStart w:id="65" w:name="_Toc55492550"/>
      <w:r w:rsidRPr="008D3157">
        <w:t>Rozdělení odpovědností v partnerských organizacích</w:t>
      </w:r>
      <w:bookmarkEnd w:id="63"/>
      <w:bookmarkEnd w:id="64"/>
      <w:bookmarkEnd w:id="65"/>
      <w:r w:rsidRPr="008D3157">
        <w:t xml:space="preserve"> </w:t>
      </w:r>
    </w:p>
    <w:p w14:paraId="09280904" w14:textId="7DC18F4A" w:rsidR="00FB5457" w:rsidRPr="008D3157" w:rsidRDefault="00B951D4" w:rsidP="503C880E">
      <w:pPr>
        <w:pStyle w:val="Odstavecseseznamem"/>
        <w:spacing w:line="276" w:lineRule="auto"/>
        <w:ind w:left="716"/>
        <w:jc w:val="both"/>
        <w:rPr>
          <w:rFonts w:ascii="Georgia" w:hAnsi="Georgia"/>
          <w:i/>
          <w:iCs/>
          <w:sz w:val="22"/>
          <w:szCs w:val="22"/>
        </w:rPr>
      </w:pPr>
      <w:r w:rsidRPr="008D3157">
        <w:rPr>
          <w:rFonts w:ascii="Georgia" w:hAnsi="Georgia" w:cs="TimesNewRomanPSMT"/>
          <w:i/>
          <w:iCs/>
          <w:sz w:val="22"/>
          <w:szCs w:val="22"/>
        </w:rPr>
        <w:t>organizační struktura pro řízení projektu</w:t>
      </w:r>
      <w:r w:rsidR="710814EB" w:rsidRPr="008D3157">
        <w:rPr>
          <w:rFonts w:ascii="Georgia" w:hAnsi="Georgia" w:cs="TimesNewRomanPSMT"/>
          <w:i/>
          <w:iCs/>
          <w:sz w:val="22"/>
          <w:szCs w:val="22"/>
        </w:rPr>
        <w:t xml:space="preserve"> </w:t>
      </w:r>
      <w:r w:rsidR="710814EB" w:rsidRPr="008D3157">
        <w:rPr>
          <w:rFonts w:ascii="Georgia" w:hAnsi="Georgia"/>
          <w:i/>
          <w:iCs/>
          <w:sz w:val="22"/>
          <w:szCs w:val="22"/>
        </w:rPr>
        <w:t>(název pozice musí být v souladu s kapitolou 1. přiloženého rozpočtu, v rozpočtu je nutné uvést výši úvazku)</w:t>
      </w:r>
      <w:r w:rsidR="369EB25F" w:rsidRPr="008D3157">
        <w:rPr>
          <w:rFonts w:ascii="Georgia" w:hAnsi="Georgia"/>
          <w:i/>
          <w:iCs/>
          <w:sz w:val="22"/>
          <w:szCs w:val="22"/>
        </w:rPr>
        <w:t xml:space="preserve">, </w:t>
      </w:r>
      <w:r w:rsidRPr="008D3157">
        <w:rPr>
          <w:rFonts w:ascii="Georgia" w:hAnsi="Georgia" w:cs="TimesNewRomanPSMT"/>
          <w:i/>
          <w:iCs/>
          <w:sz w:val="22"/>
          <w:szCs w:val="22"/>
        </w:rPr>
        <w:t>kvalifikační předpoklady hlavních řešitelů,</w:t>
      </w:r>
      <w:r w:rsidRPr="008D3157">
        <w:rPr>
          <w:rFonts w:ascii="Georgia" w:hAnsi="Georgia"/>
          <w:i/>
          <w:iCs/>
          <w:sz w:val="22"/>
          <w:szCs w:val="22"/>
        </w:rPr>
        <w:t xml:space="preserve"> praxe, zkušenosti, osobní výsledky činnosti, úspěšnost řešení obdobných projektů členů projektového </w:t>
      </w:r>
      <w:r w:rsidR="40EBEBC8" w:rsidRPr="008D3157">
        <w:rPr>
          <w:rFonts w:ascii="Georgia" w:hAnsi="Georgia"/>
          <w:i/>
          <w:iCs/>
          <w:sz w:val="22"/>
          <w:szCs w:val="22"/>
        </w:rPr>
        <w:t>týmu – relevantní</w:t>
      </w:r>
      <w:r w:rsidR="2F35C739" w:rsidRPr="008D3157">
        <w:rPr>
          <w:rFonts w:ascii="Georgia" w:hAnsi="Georgia"/>
          <w:i/>
          <w:iCs/>
          <w:sz w:val="22"/>
          <w:szCs w:val="22"/>
        </w:rPr>
        <w:t xml:space="preserve"> praxe, zkušenosti – přílohou projektového dokumentu budou profesní CV</w:t>
      </w:r>
    </w:p>
    <w:p w14:paraId="09CDCF24" w14:textId="56820C87" w:rsidR="503C880E" w:rsidRPr="008D3157" w:rsidRDefault="503C880E" w:rsidP="503C880E">
      <w:pPr>
        <w:spacing w:line="276" w:lineRule="auto"/>
        <w:ind w:left="709"/>
        <w:jc w:val="both"/>
        <w:rPr>
          <w:rFonts w:ascii="Georgia" w:hAnsi="Georgia"/>
          <w:i/>
          <w:iCs/>
          <w:sz w:val="22"/>
          <w:szCs w:val="22"/>
        </w:rPr>
      </w:pPr>
    </w:p>
    <w:p w14:paraId="5FEEA110" w14:textId="2AABB8DD" w:rsidR="00641D67" w:rsidRPr="008D3157" w:rsidRDefault="00B951D4" w:rsidP="503C880E">
      <w:pPr>
        <w:spacing w:line="276" w:lineRule="auto"/>
        <w:ind w:left="709"/>
        <w:jc w:val="both"/>
        <w:rPr>
          <w:rFonts w:ascii="Georgia" w:hAnsi="Georgia"/>
          <w:i/>
          <w:iCs/>
          <w:sz w:val="22"/>
          <w:szCs w:val="22"/>
        </w:rPr>
      </w:pPr>
      <w:r w:rsidRPr="008D3157">
        <w:rPr>
          <w:rFonts w:ascii="Georgia" w:hAnsi="Georgia"/>
          <w:i/>
          <w:iCs/>
          <w:sz w:val="22"/>
          <w:szCs w:val="22"/>
        </w:rPr>
        <w:t xml:space="preserve">Z popisu </w:t>
      </w:r>
      <w:r w:rsidR="00F23D0F" w:rsidRPr="008D3157">
        <w:rPr>
          <w:rFonts w:ascii="Georgia" w:hAnsi="Georgia"/>
          <w:i/>
          <w:iCs/>
          <w:sz w:val="22"/>
          <w:szCs w:val="22"/>
        </w:rPr>
        <w:t xml:space="preserve">aktivit a </w:t>
      </w:r>
      <w:r w:rsidR="252FB623" w:rsidRPr="008D3157">
        <w:rPr>
          <w:rFonts w:ascii="Georgia" w:hAnsi="Georgia"/>
          <w:i/>
          <w:iCs/>
          <w:sz w:val="22"/>
          <w:szCs w:val="22"/>
        </w:rPr>
        <w:t>jejich</w:t>
      </w:r>
      <w:r w:rsidR="00F23D0F" w:rsidRPr="008D3157">
        <w:rPr>
          <w:rFonts w:ascii="Georgia" w:hAnsi="Georgia"/>
          <w:i/>
          <w:iCs/>
          <w:sz w:val="22"/>
          <w:szCs w:val="22"/>
        </w:rPr>
        <w:t xml:space="preserve"> </w:t>
      </w:r>
      <w:r w:rsidRPr="008D3157">
        <w:rPr>
          <w:rFonts w:ascii="Georgia" w:hAnsi="Georgia"/>
          <w:i/>
          <w:iCs/>
          <w:sz w:val="22"/>
          <w:szCs w:val="22"/>
        </w:rPr>
        <w:t>personálního zajištění musí být patrné, že žadatel bud</w:t>
      </w:r>
      <w:r w:rsidR="00D80314" w:rsidRPr="008D3157">
        <w:rPr>
          <w:rFonts w:ascii="Georgia" w:hAnsi="Georgia"/>
          <w:i/>
          <w:iCs/>
          <w:sz w:val="22"/>
          <w:szCs w:val="22"/>
        </w:rPr>
        <w:t>e</w:t>
      </w:r>
      <w:r w:rsidRPr="008D3157">
        <w:br/>
      </w:r>
      <w:r w:rsidR="00F23D0F" w:rsidRPr="008D3157">
        <w:rPr>
          <w:rFonts w:ascii="Georgia" w:hAnsi="Georgia"/>
          <w:i/>
          <w:iCs/>
          <w:sz w:val="22"/>
          <w:szCs w:val="22"/>
        </w:rPr>
        <w:t xml:space="preserve">je </w:t>
      </w:r>
      <w:r w:rsidRPr="008D3157">
        <w:rPr>
          <w:rFonts w:ascii="Georgia" w:hAnsi="Georgia"/>
          <w:i/>
          <w:iCs/>
          <w:sz w:val="22"/>
          <w:szCs w:val="22"/>
        </w:rPr>
        <w:t xml:space="preserve">hlavním realizátorem </w:t>
      </w:r>
      <w:r w:rsidR="00F23D0F" w:rsidRPr="008D3157">
        <w:rPr>
          <w:rFonts w:ascii="Georgia" w:hAnsi="Georgia"/>
          <w:i/>
          <w:iCs/>
          <w:sz w:val="22"/>
          <w:szCs w:val="22"/>
        </w:rPr>
        <w:t xml:space="preserve">aktivit </w:t>
      </w:r>
      <w:r w:rsidR="000E4E01" w:rsidRPr="008D3157">
        <w:rPr>
          <w:rFonts w:ascii="Georgia" w:hAnsi="Georgia"/>
          <w:i/>
          <w:iCs/>
          <w:sz w:val="22"/>
          <w:szCs w:val="22"/>
        </w:rPr>
        <w:t>projektu – pokud</w:t>
      </w:r>
      <w:r w:rsidRPr="008D3157">
        <w:rPr>
          <w:rFonts w:ascii="Georgia" w:hAnsi="Georgia"/>
          <w:i/>
          <w:iCs/>
          <w:sz w:val="22"/>
          <w:szCs w:val="22"/>
        </w:rPr>
        <w:t xml:space="preserve"> bude projekt realizován v součinnosti </w:t>
      </w:r>
      <w:r w:rsidR="00503D0F" w:rsidRPr="008D3157">
        <w:rPr>
          <w:rFonts w:ascii="Georgia" w:hAnsi="Georgia"/>
          <w:i/>
          <w:iCs/>
          <w:sz w:val="22"/>
          <w:szCs w:val="22"/>
        </w:rPr>
        <w:t>s</w:t>
      </w:r>
      <w:r w:rsidR="00F23D0F" w:rsidRPr="008D3157">
        <w:rPr>
          <w:rFonts w:ascii="Georgia" w:hAnsi="Georgia"/>
          <w:i/>
          <w:iCs/>
          <w:sz w:val="22"/>
          <w:szCs w:val="22"/>
        </w:rPr>
        <w:t> partnerem/</w:t>
      </w:r>
      <w:r w:rsidR="00503D0F" w:rsidRPr="008D3157">
        <w:rPr>
          <w:rFonts w:ascii="Georgia" w:hAnsi="Georgia"/>
          <w:i/>
          <w:iCs/>
          <w:sz w:val="22"/>
          <w:szCs w:val="22"/>
        </w:rPr>
        <w:t>partnery</w:t>
      </w:r>
      <w:r w:rsidRPr="008D3157">
        <w:rPr>
          <w:rFonts w:ascii="Georgia" w:hAnsi="Georgia"/>
          <w:i/>
          <w:iCs/>
          <w:sz w:val="22"/>
          <w:szCs w:val="22"/>
        </w:rPr>
        <w:t xml:space="preserve">, </w:t>
      </w:r>
      <w:r w:rsidR="00F23D0F" w:rsidRPr="008D3157">
        <w:rPr>
          <w:rFonts w:ascii="Georgia" w:hAnsi="Georgia"/>
          <w:i/>
          <w:iCs/>
          <w:sz w:val="22"/>
          <w:szCs w:val="22"/>
        </w:rPr>
        <w:t xml:space="preserve">uvede žadatel </w:t>
      </w:r>
      <w:r w:rsidRPr="008D3157">
        <w:rPr>
          <w:rFonts w:ascii="Georgia" w:hAnsi="Georgia"/>
          <w:i/>
          <w:iCs/>
          <w:sz w:val="22"/>
          <w:szCs w:val="22"/>
        </w:rPr>
        <w:t>přehled činností vykonávaných těm</w:t>
      </w:r>
      <w:r w:rsidR="00C534E8" w:rsidRPr="008D3157">
        <w:rPr>
          <w:rFonts w:ascii="Georgia" w:hAnsi="Georgia"/>
          <w:i/>
          <w:iCs/>
          <w:sz w:val="22"/>
          <w:szCs w:val="22"/>
        </w:rPr>
        <w:t>ito partnery v rámci projektu.</w:t>
      </w:r>
    </w:p>
    <w:p w14:paraId="540364A7" w14:textId="7DA009E9" w:rsidR="00641D67" w:rsidRPr="008D3157" w:rsidRDefault="000226E7" w:rsidP="007D327E">
      <w:pPr>
        <w:pStyle w:val="Nadpis1-slovan"/>
        <w:outlineLvl w:val="0"/>
        <w:rPr>
          <w:rStyle w:val="Nadpis1-slovanChar"/>
        </w:rPr>
      </w:pPr>
      <w:bookmarkStart w:id="66" w:name="_Toc55405078"/>
      <w:bookmarkStart w:id="67" w:name="_Toc55405317"/>
      <w:bookmarkStart w:id="68" w:name="_Toc55492551"/>
      <w:bookmarkStart w:id="69" w:name="_Hlk43138958"/>
      <w:r w:rsidRPr="008D3157">
        <w:t xml:space="preserve">Způsob prezentace </w:t>
      </w:r>
      <w:r w:rsidR="00FD36E6" w:rsidRPr="008D3157">
        <w:t xml:space="preserve">projektu a </w:t>
      </w:r>
      <w:r w:rsidRPr="008D3157">
        <w:t xml:space="preserve">ZRS ČR </w:t>
      </w:r>
      <w:r w:rsidR="00641D67" w:rsidRPr="008D3157">
        <w:t>v zemi realizace i v České republice</w:t>
      </w:r>
      <w:bookmarkEnd w:id="66"/>
      <w:bookmarkEnd w:id="67"/>
      <w:bookmarkEnd w:id="68"/>
      <w:r w:rsidR="00641D67" w:rsidRPr="008D3157">
        <w:t xml:space="preserve"> </w:t>
      </w:r>
      <w:bookmarkEnd w:id="69"/>
    </w:p>
    <w:p w14:paraId="6BE15AEA" w14:textId="753CA2CF" w:rsidR="00314E0E" w:rsidRDefault="25BFEC40" w:rsidP="503C880E">
      <w:pPr>
        <w:spacing w:line="276" w:lineRule="auto"/>
        <w:ind w:left="709"/>
        <w:jc w:val="both"/>
        <w:rPr>
          <w:rFonts w:ascii="Georgia" w:hAnsi="Georgia"/>
          <w:i/>
          <w:iCs/>
          <w:sz w:val="22"/>
          <w:szCs w:val="22"/>
        </w:rPr>
      </w:pPr>
      <w:r w:rsidRPr="008D3157">
        <w:rPr>
          <w:rFonts w:ascii="Georgia" w:hAnsi="Georgia"/>
          <w:i/>
          <w:iCs/>
          <w:sz w:val="22"/>
          <w:szCs w:val="22"/>
        </w:rPr>
        <w:t>způsob a načasování propagace projektu i sběru zpětné vazby od příjemců, jejich případná provázanost s aktivitami donora</w:t>
      </w:r>
      <w:r w:rsidR="34FBEDA6" w:rsidRPr="008D3157">
        <w:rPr>
          <w:rFonts w:ascii="Georgia" w:hAnsi="Georgia"/>
          <w:i/>
          <w:iCs/>
          <w:sz w:val="22"/>
          <w:szCs w:val="22"/>
        </w:rPr>
        <w:t xml:space="preserve">, zprostředkování informací </w:t>
      </w:r>
      <w:r w:rsidR="41177CE3" w:rsidRPr="008D3157">
        <w:rPr>
          <w:rFonts w:ascii="Georgia" w:hAnsi="Georgia"/>
          <w:i/>
          <w:iCs/>
          <w:sz w:val="22"/>
          <w:szCs w:val="22"/>
        </w:rPr>
        <w:t xml:space="preserve">a zvýšení povědomí veřejnosti </w:t>
      </w:r>
      <w:r w:rsidR="34FBEDA6" w:rsidRPr="008D3157">
        <w:rPr>
          <w:rFonts w:ascii="Georgia" w:hAnsi="Georgia"/>
          <w:i/>
          <w:iCs/>
          <w:sz w:val="22"/>
          <w:szCs w:val="22"/>
        </w:rPr>
        <w:t xml:space="preserve">o </w:t>
      </w:r>
      <w:r w:rsidR="336EBBD2" w:rsidRPr="008D3157">
        <w:rPr>
          <w:rFonts w:ascii="Georgia" w:hAnsi="Georgia"/>
          <w:i/>
          <w:iCs/>
          <w:sz w:val="22"/>
          <w:szCs w:val="22"/>
        </w:rPr>
        <w:t xml:space="preserve">principech GRV </w:t>
      </w:r>
      <w:r w:rsidR="27C9CEB1" w:rsidRPr="008D3157">
        <w:rPr>
          <w:rFonts w:ascii="Georgia" w:hAnsi="Georgia"/>
          <w:i/>
          <w:iCs/>
          <w:sz w:val="22"/>
          <w:szCs w:val="22"/>
        </w:rPr>
        <w:t xml:space="preserve">a problematice rozvojového světa </w:t>
      </w:r>
      <w:r w:rsidR="336EBBD2" w:rsidRPr="008D3157">
        <w:rPr>
          <w:rFonts w:ascii="Georgia" w:hAnsi="Georgia"/>
          <w:i/>
          <w:iCs/>
          <w:sz w:val="22"/>
          <w:szCs w:val="22"/>
        </w:rPr>
        <w:t>co</w:t>
      </w:r>
      <w:r w:rsidR="34FBEDA6" w:rsidRPr="008D3157">
        <w:rPr>
          <w:rFonts w:ascii="Georgia" w:hAnsi="Georgia"/>
          <w:i/>
          <w:iCs/>
          <w:sz w:val="22"/>
          <w:szCs w:val="22"/>
        </w:rPr>
        <w:t xml:space="preserve"> nejširšímu publiku a zúčastněným stranám na národní, regionální a místní úrovni</w:t>
      </w:r>
      <w:r w:rsidR="13F76533" w:rsidRPr="008D3157">
        <w:rPr>
          <w:rFonts w:ascii="Georgia" w:hAnsi="Georgia"/>
          <w:i/>
          <w:iCs/>
          <w:sz w:val="22"/>
          <w:szCs w:val="22"/>
        </w:rPr>
        <w:t xml:space="preserve">, </w:t>
      </w:r>
      <w:r w:rsidR="781CBC46" w:rsidRPr="008D3157">
        <w:rPr>
          <w:rFonts w:ascii="Georgia" w:hAnsi="Georgia"/>
          <w:i/>
          <w:iCs/>
          <w:sz w:val="22"/>
          <w:szCs w:val="22"/>
        </w:rPr>
        <w:t xml:space="preserve">průzkumy veřejného mínění o otázkách globálního rozvoje, </w:t>
      </w:r>
      <w:r w:rsidR="573593D4" w:rsidRPr="008D3157">
        <w:rPr>
          <w:rFonts w:ascii="Georgia" w:hAnsi="Georgia"/>
          <w:i/>
          <w:iCs/>
          <w:sz w:val="22"/>
          <w:szCs w:val="22"/>
        </w:rPr>
        <w:t>propojení publicity s</w:t>
      </w:r>
      <w:r w:rsidR="55FBD7D7" w:rsidRPr="008D3157">
        <w:rPr>
          <w:rFonts w:ascii="Georgia" w:hAnsi="Georgia"/>
          <w:i/>
          <w:iCs/>
          <w:sz w:val="22"/>
          <w:szCs w:val="22"/>
        </w:rPr>
        <w:t xml:space="preserve"> </w:t>
      </w:r>
      <w:r w:rsidR="573593D4" w:rsidRPr="008D3157">
        <w:rPr>
          <w:rFonts w:ascii="Georgia" w:hAnsi="Georgia"/>
          <w:i/>
          <w:iCs/>
          <w:sz w:val="22"/>
          <w:szCs w:val="22"/>
        </w:rPr>
        <w:t>komunikačními a prezentačními aktivitami a kanály poskytovatele dotace</w:t>
      </w:r>
    </w:p>
    <w:p w14:paraId="2E7A248B" w14:textId="241D5C09" w:rsidR="00314E0E" w:rsidRDefault="00314E0E" w:rsidP="00B63EF5">
      <w:pPr>
        <w:pStyle w:val="Text"/>
      </w:pPr>
    </w:p>
    <w:p w14:paraId="5540AE6A" w14:textId="420D6B64" w:rsidR="007D5DE1" w:rsidRPr="00CA6162" w:rsidRDefault="007D5DE1" w:rsidP="00CE41C5">
      <w:pPr>
        <w:spacing w:line="276" w:lineRule="auto"/>
        <w:ind w:left="567" w:hanging="397"/>
        <w:jc w:val="both"/>
        <w:rPr>
          <w:rFonts w:ascii="Georgia" w:hAnsi="Georgia"/>
          <w:b/>
          <w:sz w:val="22"/>
        </w:rPr>
      </w:pPr>
    </w:p>
    <w:p w14:paraId="2D6FFDAA" w14:textId="77777777" w:rsidR="003E6D72" w:rsidRPr="00C534E8" w:rsidRDefault="003E6D72" w:rsidP="00CE41C5">
      <w:pPr>
        <w:spacing w:line="276" w:lineRule="auto"/>
        <w:jc w:val="both"/>
        <w:rPr>
          <w:rFonts w:ascii="Georgia" w:hAnsi="Georgia"/>
          <w:sz w:val="22"/>
        </w:rPr>
      </w:pPr>
    </w:p>
    <w:sectPr w:rsidR="003E6D72" w:rsidRPr="00C534E8" w:rsidSect="006B6FF6">
      <w:headerReference w:type="even" r:id="rId8"/>
      <w:headerReference w:type="default" r:id="rId9"/>
      <w:footerReference w:type="default" r:id="rId10"/>
      <w:headerReference w:type="first" r:id="rId11"/>
      <w:footerReference w:type="first" r:id="rId12"/>
      <w:pgSz w:w="11900" w:h="16840"/>
      <w:pgMar w:top="210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7D4B6F" w14:textId="77777777" w:rsidR="00F122D7" w:rsidRDefault="00F122D7" w:rsidP="00804DF5">
      <w:r>
        <w:separator/>
      </w:r>
    </w:p>
    <w:p w14:paraId="11C3E6B3" w14:textId="77777777" w:rsidR="00F122D7" w:rsidRDefault="00F122D7"/>
  </w:endnote>
  <w:endnote w:type="continuationSeparator" w:id="0">
    <w:p w14:paraId="05D4D554" w14:textId="77777777" w:rsidR="00F122D7" w:rsidRDefault="00F122D7" w:rsidP="00804DF5">
      <w:r>
        <w:continuationSeparator/>
      </w:r>
    </w:p>
    <w:p w14:paraId="5108B93A" w14:textId="77777777" w:rsidR="00F122D7" w:rsidRDefault="00F122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22558B" w14:textId="1CC7E642" w:rsidR="007D327E" w:rsidRDefault="007D327E">
    <w:pPr>
      <w:pStyle w:val="Zpat"/>
    </w:pPr>
    <w:r>
      <w:fldChar w:fldCharType="begin"/>
    </w:r>
    <w:r>
      <w:instrText>PAGE   \* MERGEFORMAT</w:instrText>
    </w:r>
    <w:r>
      <w:fldChar w:fldCharType="separate"/>
    </w:r>
    <w:r>
      <w:rPr>
        <w:noProof/>
      </w:rPr>
      <w:t>2</w:t>
    </w:r>
    <w:r>
      <w:rPr>
        <w:noProof/>
      </w:rPr>
      <w:fldChar w:fldCharType="end"/>
    </w:r>
    <w:r>
      <w:rPr>
        <w:noProof/>
      </w:rPr>
      <w:drawing>
        <wp:anchor distT="0" distB="0" distL="114300" distR="114300" simplePos="0" relativeHeight="251657216" behindDoc="1" locked="0" layoutInCell="1" allowOverlap="1" wp14:anchorId="67DBA9C5" wp14:editId="54BAC943">
          <wp:simplePos x="0" y="0"/>
          <wp:positionH relativeFrom="column">
            <wp:posOffset>3662045</wp:posOffset>
          </wp:positionH>
          <wp:positionV relativeFrom="page">
            <wp:posOffset>9705975</wp:posOffset>
          </wp:positionV>
          <wp:extent cx="2007235" cy="713740"/>
          <wp:effectExtent l="0" t="0" r="0" b="0"/>
          <wp:wrapNone/>
          <wp:docPr id="2" name="Picture 1" descr="Macintosh HD:Users:ludvikeger:Desktop:JVS MZV - CRA:Vizitky:Loga:Loga ZRS CR:CZ:horizontal:Office:barevne:jpg:crpomoc_horiz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dvikeger:Desktop:JVS MZV - CRA:Vizitky:Loga:Loga ZRS CR:CZ:horizontal:Office:barevne:jpg:crpomoc_horiz_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235" cy="713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388C6A" w14:textId="77777777" w:rsidR="007D327E" w:rsidRDefault="007D327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0"/>
      <w:gridCol w:w="3020"/>
      <w:gridCol w:w="3020"/>
    </w:tblGrid>
    <w:tr w:rsidR="007D327E" w14:paraId="5AE48A52" w14:textId="77777777" w:rsidTr="11276A9A">
      <w:tc>
        <w:tcPr>
          <w:tcW w:w="3020" w:type="dxa"/>
        </w:tcPr>
        <w:p w14:paraId="6F16DEF7" w14:textId="15264042" w:rsidR="007D327E" w:rsidRDefault="007D327E" w:rsidP="11276A9A">
          <w:pPr>
            <w:pStyle w:val="Zhlav"/>
            <w:ind w:left="-115"/>
          </w:pPr>
        </w:p>
      </w:tc>
      <w:tc>
        <w:tcPr>
          <w:tcW w:w="3020" w:type="dxa"/>
        </w:tcPr>
        <w:p w14:paraId="623C2324" w14:textId="14C25528" w:rsidR="007D327E" w:rsidRDefault="007D327E" w:rsidP="11276A9A">
          <w:pPr>
            <w:pStyle w:val="Zhlav"/>
            <w:jc w:val="center"/>
          </w:pPr>
        </w:p>
      </w:tc>
      <w:tc>
        <w:tcPr>
          <w:tcW w:w="3020" w:type="dxa"/>
        </w:tcPr>
        <w:p w14:paraId="058D8F90" w14:textId="4C09293F" w:rsidR="007D327E" w:rsidRDefault="007D327E" w:rsidP="11276A9A">
          <w:pPr>
            <w:pStyle w:val="Zhlav"/>
            <w:ind w:right="-115"/>
            <w:jc w:val="right"/>
          </w:pPr>
        </w:p>
      </w:tc>
    </w:tr>
  </w:tbl>
  <w:p w14:paraId="52F1D976" w14:textId="4DC17175" w:rsidR="007D327E" w:rsidRDefault="007D327E" w:rsidP="11276A9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3D0D2C" w14:textId="77777777" w:rsidR="00F122D7" w:rsidRDefault="00F122D7" w:rsidP="00804DF5">
      <w:r>
        <w:separator/>
      </w:r>
    </w:p>
    <w:p w14:paraId="162F2AC0" w14:textId="77777777" w:rsidR="00F122D7" w:rsidRDefault="00F122D7"/>
  </w:footnote>
  <w:footnote w:type="continuationSeparator" w:id="0">
    <w:p w14:paraId="37A189A7" w14:textId="77777777" w:rsidR="00F122D7" w:rsidRDefault="00F122D7" w:rsidP="00804DF5">
      <w:r>
        <w:continuationSeparator/>
      </w:r>
    </w:p>
    <w:p w14:paraId="4B2A9985" w14:textId="77777777" w:rsidR="00F122D7" w:rsidRDefault="00F122D7"/>
  </w:footnote>
  <w:footnote w:id="1">
    <w:p w14:paraId="60E3ADF1" w14:textId="55BB4539" w:rsidR="007A4D6F" w:rsidRPr="00E02C40" w:rsidRDefault="007A4D6F" w:rsidP="007A4D6F">
      <w:pPr>
        <w:pStyle w:val="Prosttext"/>
        <w:jc w:val="both"/>
        <w:rPr>
          <w:rFonts w:ascii="Georgia" w:eastAsia="Georgia" w:hAnsi="Georgia" w:cs="Georgia"/>
          <w:b/>
          <w:bCs/>
          <w:color w:val="000000" w:themeColor="text1"/>
          <w:sz w:val="16"/>
          <w:szCs w:val="16"/>
        </w:rPr>
      </w:pPr>
      <w:r>
        <w:rPr>
          <w:rStyle w:val="Znakapoznpodarou"/>
        </w:rPr>
        <w:footnoteRef/>
      </w:r>
      <w:r>
        <w:t xml:space="preserve"> </w:t>
      </w:r>
      <w:r w:rsidRPr="00E02C40">
        <w:rPr>
          <w:rFonts w:ascii="Georgia" w:eastAsia="Georgia" w:hAnsi="Georgia" w:cs="Georgia"/>
          <w:b/>
          <w:bCs/>
          <w:color w:val="000000" w:themeColor="text1"/>
          <w:sz w:val="16"/>
          <w:szCs w:val="16"/>
        </w:rPr>
        <w:t xml:space="preserve">sub-projekt </w:t>
      </w:r>
      <w:r>
        <w:rPr>
          <w:rFonts w:ascii="Georgia" w:eastAsia="Georgia" w:hAnsi="Georgia" w:cs="Georgia"/>
          <w:color w:val="000000" w:themeColor="text1"/>
          <w:sz w:val="16"/>
          <w:szCs w:val="16"/>
        </w:rPr>
        <w:t xml:space="preserve">- </w:t>
      </w:r>
      <w:r w:rsidRPr="00E02C40">
        <w:rPr>
          <w:rFonts w:ascii="Georgia" w:hAnsi="Georgia" w:cs="Calibri"/>
          <w:color w:val="000000"/>
          <w:sz w:val="16"/>
          <w:szCs w:val="16"/>
          <w:bdr w:val="none" w:sz="0" w:space="0" w:color="auto" w:frame="1"/>
          <w:lang w:eastAsia="cs-CZ"/>
        </w:rPr>
        <w:t xml:space="preserve">popisuje se projekt, který se implementuje ve spolupráci s partnery, zaměřuje se na tu část aktivit, které se realizují z dotace ZRS. Zároveň rozpočet se také vztahuje k té části </w:t>
      </w:r>
      <w:r>
        <w:rPr>
          <w:rFonts w:ascii="Georgia" w:hAnsi="Georgia" w:cs="Calibri"/>
          <w:color w:val="000000"/>
          <w:sz w:val="16"/>
          <w:szCs w:val="16"/>
          <w:bdr w:val="none" w:sz="0" w:space="0" w:color="auto" w:frame="1"/>
          <w:lang w:eastAsia="cs-CZ"/>
        </w:rPr>
        <w:t xml:space="preserve">projektu </w:t>
      </w:r>
      <w:r w:rsidRPr="00E02C40">
        <w:rPr>
          <w:rFonts w:ascii="Georgia" w:hAnsi="Georgia" w:cs="Calibri"/>
          <w:color w:val="000000"/>
          <w:sz w:val="16"/>
          <w:szCs w:val="16"/>
          <w:bdr w:val="none" w:sz="0" w:space="0" w:color="auto" w:frame="1"/>
          <w:lang w:eastAsia="cs-CZ"/>
        </w:rPr>
        <w:t xml:space="preserve">financované z dotace ZRS, přičemž pro intervenční logiku celého projektu je </w:t>
      </w:r>
      <w:r>
        <w:rPr>
          <w:rFonts w:ascii="Georgia" w:hAnsi="Georgia" w:cs="Calibri"/>
          <w:color w:val="000000"/>
          <w:sz w:val="16"/>
          <w:szCs w:val="16"/>
          <w:bdr w:val="none" w:sz="0" w:space="0" w:color="auto" w:frame="1"/>
          <w:lang w:eastAsia="cs-CZ"/>
        </w:rPr>
        <w:t xml:space="preserve">potřeba </w:t>
      </w:r>
      <w:r w:rsidRPr="00E02C40">
        <w:rPr>
          <w:rFonts w:ascii="Georgia" w:hAnsi="Georgia" w:cs="Calibri"/>
          <w:color w:val="000000"/>
          <w:sz w:val="16"/>
          <w:szCs w:val="16"/>
          <w:bdr w:val="none" w:sz="0" w:space="0" w:color="auto" w:frame="1"/>
          <w:lang w:eastAsia="cs-CZ"/>
        </w:rPr>
        <w:t>přiložit k žádosti o dotaci</w:t>
      </w:r>
      <w:r>
        <w:rPr>
          <w:rFonts w:ascii="Georgia" w:hAnsi="Georgia" w:cs="Calibri"/>
          <w:color w:val="000000"/>
          <w:sz w:val="16"/>
          <w:szCs w:val="16"/>
          <w:bdr w:val="none" w:sz="0" w:space="0" w:color="auto" w:frame="1"/>
          <w:lang w:eastAsia="cs-CZ"/>
        </w:rPr>
        <w:t xml:space="preserve"> </w:t>
      </w:r>
      <w:r w:rsidR="00EF2D20">
        <w:rPr>
          <w:rFonts w:ascii="Georgia" w:hAnsi="Georgia" w:cs="Calibri"/>
          <w:color w:val="000000"/>
          <w:sz w:val="16"/>
          <w:szCs w:val="16"/>
          <w:bdr w:val="none" w:sz="0" w:space="0" w:color="auto" w:frame="1"/>
          <w:lang w:eastAsia="cs-CZ"/>
        </w:rPr>
        <w:t xml:space="preserve">rovněž </w:t>
      </w:r>
      <w:r>
        <w:rPr>
          <w:rFonts w:ascii="Georgia" w:hAnsi="Georgia" w:cs="Calibri"/>
          <w:color w:val="000000"/>
          <w:sz w:val="16"/>
          <w:szCs w:val="16"/>
          <w:bdr w:val="none" w:sz="0" w:space="0" w:color="auto" w:frame="1"/>
          <w:lang w:eastAsia="cs-CZ"/>
        </w:rPr>
        <w:t>projektový dokument</w:t>
      </w:r>
      <w:r w:rsidRPr="00E02C40">
        <w:rPr>
          <w:rFonts w:ascii="Georgia" w:hAnsi="Georgia" w:cs="Calibri"/>
          <w:color w:val="000000"/>
          <w:sz w:val="16"/>
          <w:szCs w:val="16"/>
          <w:bdr w:val="none" w:sz="0" w:space="0" w:color="auto" w:frame="1"/>
          <w:lang w:eastAsia="cs-CZ"/>
        </w:rPr>
        <w:t xml:space="preserve"> hlavního </w:t>
      </w:r>
      <w:r>
        <w:rPr>
          <w:rFonts w:ascii="Georgia" w:hAnsi="Georgia" w:cs="Calibri"/>
          <w:color w:val="000000"/>
          <w:sz w:val="16"/>
          <w:szCs w:val="16"/>
          <w:bdr w:val="none" w:sz="0" w:space="0" w:color="auto" w:frame="1"/>
          <w:lang w:eastAsia="cs-CZ"/>
        </w:rPr>
        <w:t xml:space="preserve">nebo jiného </w:t>
      </w:r>
      <w:r w:rsidRPr="00E02C40">
        <w:rPr>
          <w:rFonts w:ascii="Georgia" w:hAnsi="Georgia" w:cs="Calibri"/>
          <w:color w:val="000000"/>
          <w:sz w:val="16"/>
          <w:szCs w:val="16"/>
          <w:bdr w:val="none" w:sz="0" w:space="0" w:color="auto" w:frame="1"/>
          <w:lang w:eastAsia="cs-CZ"/>
        </w:rPr>
        <w:t>donora</w:t>
      </w:r>
      <w:r>
        <w:rPr>
          <w:rFonts w:ascii="Georgia" w:hAnsi="Georgia" w:cs="Calibri"/>
          <w:color w:val="000000"/>
          <w:sz w:val="16"/>
          <w:szCs w:val="16"/>
          <w:bdr w:val="none" w:sz="0" w:space="0" w:color="auto" w:frame="1"/>
          <w:lang w:eastAsia="cs-CZ"/>
        </w:rPr>
        <w:t xml:space="preserve">, který celý projekt komplexně </w:t>
      </w:r>
      <w:r w:rsidRPr="00E02C40">
        <w:rPr>
          <w:rFonts w:ascii="Georgia" w:hAnsi="Georgia" w:cs="Calibri"/>
          <w:color w:val="000000"/>
          <w:sz w:val="16"/>
          <w:szCs w:val="16"/>
          <w:bdr w:val="none" w:sz="0" w:space="0" w:color="auto" w:frame="1"/>
          <w:lang w:eastAsia="cs-CZ"/>
        </w:rPr>
        <w:t>popisuje či jinak v očekávaných výstupech a výsledcích deklaruje. </w:t>
      </w:r>
      <w:r w:rsidRPr="00E02C40">
        <w:rPr>
          <w:rFonts w:ascii="Georgia" w:hAnsi="Georgia"/>
          <w:sz w:val="16"/>
          <w:szCs w:val="16"/>
        </w:rPr>
        <w:t xml:space="preserve">Žadatel doplní, k jakým výstupům </w:t>
      </w:r>
      <w:r>
        <w:rPr>
          <w:rFonts w:ascii="Georgia" w:hAnsi="Georgia"/>
          <w:sz w:val="16"/>
          <w:szCs w:val="16"/>
        </w:rPr>
        <w:t xml:space="preserve">poskytnutá </w:t>
      </w:r>
      <w:r w:rsidRPr="00E02C40">
        <w:rPr>
          <w:rFonts w:ascii="Georgia" w:hAnsi="Georgia"/>
          <w:sz w:val="16"/>
          <w:szCs w:val="16"/>
        </w:rPr>
        <w:t>dotace ZRS</w:t>
      </w:r>
      <w:r>
        <w:rPr>
          <w:rFonts w:ascii="Georgia" w:hAnsi="Georgia"/>
          <w:sz w:val="16"/>
          <w:szCs w:val="16"/>
        </w:rPr>
        <w:t xml:space="preserve"> má</w:t>
      </w:r>
      <w:r w:rsidRPr="00E02C40">
        <w:rPr>
          <w:rFonts w:ascii="Georgia" w:hAnsi="Georgia"/>
          <w:sz w:val="16"/>
          <w:szCs w:val="16"/>
        </w:rPr>
        <w:t xml:space="preserve"> přispě</w:t>
      </w:r>
      <w:r>
        <w:rPr>
          <w:rFonts w:ascii="Georgia" w:hAnsi="Georgia"/>
          <w:sz w:val="16"/>
          <w:szCs w:val="16"/>
        </w:rPr>
        <w:t>t</w:t>
      </w:r>
      <w:r w:rsidR="00CD60B4">
        <w:rPr>
          <w:rFonts w:ascii="Georgia" w:hAnsi="Georgia"/>
          <w:sz w:val="16"/>
          <w:szCs w:val="16"/>
        </w:rPr>
        <w:t>. Ž</w:t>
      </w:r>
      <w:r>
        <w:rPr>
          <w:rFonts w:ascii="Georgia" w:hAnsi="Georgia"/>
          <w:sz w:val="16"/>
          <w:szCs w:val="16"/>
        </w:rPr>
        <w:t xml:space="preserve">adatel </w:t>
      </w:r>
      <w:r w:rsidRPr="00E02C40">
        <w:rPr>
          <w:rFonts w:ascii="Georgia" w:hAnsi="Georgia"/>
          <w:sz w:val="16"/>
          <w:szCs w:val="16"/>
        </w:rPr>
        <w:t xml:space="preserve">přidává vlastní aktivity či realizuje ty v původním PD hlavního nebo jiného donora </w:t>
      </w:r>
      <w:r>
        <w:rPr>
          <w:rFonts w:ascii="Georgia" w:hAnsi="Georgia"/>
          <w:sz w:val="16"/>
          <w:szCs w:val="16"/>
        </w:rPr>
        <w:t>v určeném poměru</w:t>
      </w:r>
      <w:r w:rsidR="00CD60B4">
        <w:rPr>
          <w:rFonts w:ascii="Georgia" w:hAnsi="Georgia"/>
          <w:sz w:val="16"/>
          <w:szCs w:val="16"/>
        </w:rPr>
        <w:t>/podílu</w:t>
      </w:r>
      <w:r w:rsidRPr="00E02C40">
        <w:rPr>
          <w:rFonts w:ascii="Georgia" w:hAnsi="Georgia"/>
          <w:sz w:val="16"/>
          <w:szCs w:val="16"/>
        </w:rPr>
        <w:t xml:space="preserve">, doporučuje se </w:t>
      </w:r>
      <w:r>
        <w:rPr>
          <w:rFonts w:ascii="Georgia" w:hAnsi="Georgia"/>
          <w:sz w:val="16"/>
          <w:szCs w:val="16"/>
        </w:rPr>
        <w:t xml:space="preserve">participace žadatele </w:t>
      </w:r>
      <w:r w:rsidRPr="00E02C40">
        <w:rPr>
          <w:rFonts w:ascii="Georgia" w:hAnsi="Georgia"/>
          <w:sz w:val="16"/>
          <w:szCs w:val="16"/>
        </w:rPr>
        <w:t>nastínit i skrze schéma teorie změny</w:t>
      </w:r>
      <w:r>
        <w:rPr>
          <w:rFonts w:ascii="Georgia" w:hAnsi="Georgia"/>
          <w:sz w:val="16"/>
          <w:szCs w:val="16"/>
        </w:rPr>
        <w:t>.</w:t>
      </w:r>
      <w:r w:rsidRPr="00E02C40">
        <w:rPr>
          <w:rFonts w:ascii="Georgia" w:hAnsi="Georgia"/>
          <w:sz w:val="16"/>
          <w:szCs w:val="16"/>
        </w:rPr>
        <w:t xml:space="preserve"> </w:t>
      </w:r>
    </w:p>
    <w:p w14:paraId="4A1D442D" w14:textId="1994D75C" w:rsidR="007A4D6F" w:rsidRDefault="007A4D6F">
      <w:pPr>
        <w:pStyle w:val="Textpoznpodarou"/>
      </w:pPr>
    </w:p>
  </w:footnote>
  <w:footnote w:id="2">
    <w:p w14:paraId="15A8EF7C" w14:textId="297DFC46" w:rsidR="007D327E" w:rsidRDefault="007D327E" w:rsidP="00BD3B6B">
      <w:pPr>
        <w:pStyle w:val="Textpoznpodarou"/>
      </w:pPr>
      <w:r>
        <w:rPr>
          <w:rStyle w:val="Znakapoznpodarou"/>
        </w:rPr>
        <w:footnoteRef/>
      </w:r>
      <w:r>
        <w:t xml:space="preserve"> https://www.mzv.cz/file/3557173/_7_Evaluace_prurezovych_principu_Operacionalizace.pdf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7D81D" w14:textId="77777777" w:rsidR="007D327E" w:rsidRDefault="007D327E" w:rsidP="00E64BE9">
    <w:pPr>
      <w:pStyle w:val="Zhlav"/>
      <w:tabs>
        <w:tab w:val="clear" w:pos="4153"/>
        <w:tab w:val="clear" w:pos="8306"/>
        <w:tab w:val="center" w:pos="4533"/>
        <w:tab w:val="right" w:pos="9066"/>
      </w:tabs>
    </w:pPr>
    <w:r>
      <w:t>[Type text]</w:t>
    </w:r>
    <w:r>
      <w:tab/>
      <w:t>[Type text]</w:t>
    </w:r>
    <w:r>
      <w:tab/>
      <w:t>[Type text]</w:t>
    </w:r>
  </w:p>
  <w:p w14:paraId="131A7D1F" w14:textId="77777777" w:rsidR="007D327E" w:rsidRDefault="007D327E">
    <w:pPr>
      <w:pStyle w:val="Zhlav"/>
    </w:pPr>
  </w:p>
  <w:p w14:paraId="7A3EDBA6" w14:textId="77777777" w:rsidR="007D327E" w:rsidRDefault="007D327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8E04C" w14:textId="77777777" w:rsidR="007D327E" w:rsidRDefault="007D327E">
    <w:pPr>
      <w:pStyle w:val="Zhlav"/>
    </w:pPr>
  </w:p>
  <w:p w14:paraId="7E11A576" w14:textId="77777777" w:rsidR="007D327E" w:rsidRDefault="007D327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F73AA" w14:textId="1854F767" w:rsidR="007D327E" w:rsidRDefault="001C6927">
    <w:pPr>
      <w:pStyle w:val="Zhlav"/>
    </w:pPr>
    <w:r>
      <w:rPr>
        <w:noProof/>
        <w:lang w:eastAsia="cs-CZ"/>
      </w:rPr>
      <w:drawing>
        <wp:anchor distT="0" distB="0" distL="114300" distR="114300" simplePos="0" relativeHeight="251659264" behindDoc="1" locked="0" layoutInCell="1" allowOverlap="1" wp14:anchorId="0EA3FC51" wp14:editId="1F6AAF7A">
          <wp:simplePos x="0" y="0"/>
          <wp:positionH relativeFrom="margin">
            <wp:posOffset>-349250</wp:posOffset>
          </wp:positionH>
          <wp:positionV relativeFrom="margin">
            <wp:posOffset>-1349375</wp:posOffset>
          </wp:positionV>
          <wp:extent cx="7560310" cy="1247775"/>
          <wp:effectExtent l="0" t="0" r="2540" b="9525"/>
          <wp:wrapNone/>
          <wp:docPr id="1" name="Picture 3" descr="CRA_hlavickovy_papir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A_hlavickovy_papir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247775"/>
                  </a:xfrm>
                  <a:prstGeom prst="rect">
                    <a:avLst/>
                  </a:prstGeom>
                  <a:noFill/>
                  <a:ln>
                    <a:noFill/>
                  </a:ln>
                </pic:spPr>
              </pic:pic>
            </a:graphicData>
          </a:graphic>
        </wp:anchor>
      </w:drawing>
    </w:r>
  </w:p>
  <w:p w14:paraId="6A5F31CE" w14:textId="2375BF92" w:rsidR="007D327E" w:rsidRDefault="007D327E" w:rsidP="11276A9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912D8"/>
    <w:multiLevelType w:val="hybridMultilevel"/>
    <w:tmpl w:val="90DCC7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062819"/>
    <w:multiLevelType w:val="hybridMultilevel"/>
    <w:tmpl w:val="0405001F"/>
    <w:lvl w:ilvl="0" w:tplc="B9C41D14">
      <w:start w:val="1"/>
      <w:numFmt w:val="decimal"/>
      <w:lvlText w:val="%1."/>
      <w:lvlJc w:val="left"/>
      <w:pPr>
        <w:ind w:left="360" w:hanging="360"/>
      </w:pPr>
      <w:rPr>
        <w:rFonts w:hint="default"/>
        <w:b/>
        <w:color w:val="auto"/>
      </w:rPr>
    </w:lvl>
    <w:lvl w:ilvl="1" w:tplc="08A63996">
      <w:start w:val="1"/>
      <w:numFmt w:val="decimal"/>
      <w:lvlText w:val="%1.%2."/>
      <w:lvlJc w:val="left"/>
      <w:pPr>
        <w:ind w:left="792" w:hanging="432"/>
      </w:pPr>
      <w:rPr>
        <w:rFonts w:hint="default"/>
        <w:b/>
        <w:i w:val="0"/>
      </w:rPr>
    </w:lvl>
    <w:lvl w:ilvl="2" w:tplc="AA1A3652">
      <w:start w:val="1"/>
      <w:numFmt w:val="decimal"/>
      <w:lvlText w:val="%1.%2.%3."/>
      <w:lvlJc w:val="left"/>
      <w:pPr>
        <w:ind w:left="1224" w:hanging="504"/>
      </w:pPr>
      <w:rPr>
        <w:rFonts w:hint="default"/>
        <w:b/>
        <w:i w:val="0"/>
      </w:rPr>
    </w:lvl>
    <w:lvl w:ilvl="3" w:tplc="43520004">
      <w:start w:val="1"/>
      <w:numFmt w:val="decimal"/>
      <w:lvlText w:val="%1.%2.%3.%4."/>
      <w:lvlJc w:val="left"/>
      <w:pPr>
        <w:ind w:left="1728" w:hanging="648"/>
      </w:pPr>
      <w:rPr>
        <w:rFonts w:hint="default"/>
        <w:b/>
        <w:i w:val="0"/>
      </w:rPr>
    </w:lvl>
    <w:lvl w:ilvl="4" w:tplc="E8081E2A">
      <w:start w:val="1"/>
      <w:numFmt w:val="decimal"/>
      <w:lvlText w:val="%1.%2.%3.%4.%5."/>
      <w:lvlJc w:val="left"/>
      <w:pPr>
        <w:ind w:left="2232" w:hanging="792"/>
      </w:pPr>
      <w:rPr>
        <w:rFonts w:hint="default"/>
        <w:b/>
        <w:i w:val="0"/>
      </w:rPr>
    </w:lvl>
    <w:lvl w:ilvl="5" w:tplc="79B0F64A">
      <w:start w:val="1"/>
      <w:numFmt w:val="decimal"/>
      <w:lvlText w:val="%1.%2.%3.%4.%5.%6."/>
      <w:lvlJc w:val="left"/>
      <w:pPr>
        <w:ind w:left="2736" w:hanging="936"/>
      </w:pPr>
      <w:rPr>
        <w:rFonts w:hint="default"/>
        <w:b/>
        <w:i w:val="0"/>
      </w:rPr>
    </w:lvl>
    <w:lvl w:ilvl="6" w:tplc="0C0A523C">
      <w:start w:val="1"/>
      <w:numFmt w:val="decimal"/>
      <w:lvlText w:val="%1.%2.%3.%4.%5.%6.%7."/>
      <w:lvlJc w:val="left"/>
      <w:pPr>
        <w:ind w:left="3240" w:hanging="1080"/>
      </w:pPr>
      <w:rPr>
        <w:rFonts w:hint="default"/>
        <w:b/>
        <w:i w:val="0"/>
      </w:rPr>
    </w:lvl>
    <w:lvl w:ilvl="7" w:tplc="5400D59C">
      <w:start w:val="1"/>
      <w:numFmt w:val="decimal"/>
      <w:lvlText w:val="%1.%2.%3.%4.%5.%6.%7.%8."/>
      <w:lvlJc w:val="left"/>
      <w:pPr>
        <w:ind w:left="3744" w:hanging="1224"/>
      </w:pPr>
      <w:rPr>
        <w:rFonts w:hint="default"/>
        <w:b/>
        <w:i w:val="0"/>
      </w:rPr>
    </w:lvl>
    <w:lvl w:ilvl="8" w:tplc="3EB4051A">
      <w:start w:val="1"/>
      <w:numFmt w:val="decimal"/>
      <w:lvlText w:val="%1.%2.%3.%4.%5.%6.%7.%8.%9."/>
      <w:lvlJc w:val="left"/>
      <w:pPr>
        <w:ind w:left="4320" w:hanging="1440"/>
      </w:pPr>
      <w:rPr>
        <w:rFonts w:hint="default"/>
        <w:b/>
        <w:i w:val="0"/>
      </w:rPr>
    </w:lvl>
  </w:abstractNum>
  <w:abstractNum w:abstractNumId="2" w15:restartNumberingAfterBreak="0">
    <w:nsid w:val="0F684E21"/>
    <w:multiLevelType w:val="hybridMultilevel"/>
    <w:tmpl w:val="0405001F"/>
    <w:lvl w:ilvl="0" w:tplc="0A20A7F4">
      <w:start w:val="1"/>
      <w:numFmt w:val="decimal"/>
      <w:lvlText w:val="%1."/>
      <w:lvlJc w:val="left"/>
      <w:pPr>
        <w:ind w:left="360" w:hanging="360"/>
      </w:pPr>
    </w:lvl>
    <w:lvl w:ilvl="1" w:tplc="E6B0753C">
      <w:start w:val="1"/>
      <w:numFmt w:val="decimal"/>
      <w:lvlText w:val="%1.%2."/>
      <w:lvlJc w:val="left"/>
      <w:pPr>
        <w:ind w:left="792" w:hanging="432"/>
      </w:pPr>
    </w:lvl>
    <w:lvl w:ilvl="2" w:tplc="01D6DD7A">
      <w:start w:val="1"/>
      <w:numFmt w:val="decimal"/>
      <w:lvlText w:val="%1.%2.%3."/>
      <w:lvlJc w:val="left"/>
      <w:pPr>
        <w:ind w:left="1224" w:hanging="504"/>
      </w:pPr>
    </w:lvl>
    <w:lvl w:ilvl="3" w:tplc="4CACBEF6">
      <w:start w:val="1"/>
      <w:numFmt w:val="decimal"/>
      <w:lvlText w:val="%1.%2.%3.%4."/>
      <w:lvlJc w:val="left"/>
      <w:pPr>
        <w:ind w:left="1728" w:hanging="648"/>
      </w:pPr>
    </w:lvl>
    <w:lvl w:ilvl="4" w:tplc="63CAB3D6">
      <w:start w:val="1"/>
      <w:numFmt w:val="decimal"/>
      <w:lvlText w:val="%1.%2.%3.%4.%5."/>
      <w:lvlJc w:val="left"/>
      <w:pPr>
        <w:ind w:left="2232" w:hanging="792"/>
      </w:pPr>
    </w:lvl>
    <w:lvl w:ilvl="5" w:tplc="B8448EA0">
      <w:start w:val="1"/>
      <w:numFmt w:val="decimal"/>
      <w:lvlText w:val="%1.%2.%3.%4.%5.%6."/>
      <w:lvlJc w:val="left"/>
      <w:pPr>
        <w:ind w:left="2736" w:hanging="936"/>
      </w:pPr>
    </w:lvl>
    <w:lvl w:ilvl="6" w:tplc="F5207AAE">
      <w:start w:val="1"/>
      <w:numFmt w:val="decimal"/>
      <w:lvlText w:val="%1.%2.%3.%4.%5.%6.%7."/>
      <w:lvlJc w:val="left"/>
      <w:pPr>
        <w:ind w:left="3240" w:hanging="1080"/>
      </w:pPr>
    </w:lvl>
    <w:lvl w:ilvl="7" w:tplc="DF8C9F0E">
      <w:start w:val="1"/>
      <w:numFmt w:val="decimal"/>
      <w:lvlText w:val="%1.%2.%3.%4.%5.%6.%7.%8."/>
      <w:lvlJc w:val="left"/>
      <w:pPr>
        <w:ind w:left="3744" w:hanging="1224"/>
      </w:pPr>
    </w:lvl>
    <w:lvl w:ilvl="8" w:tplc="6762A732">
      <w:start w:val="1"/>
      <w:numFmt w:val="decimal"/>
      <w:lvlText w:val="%1.%2.%3.%4.%5.%6.%7.%8.%9."/>
      <w:lvlJc w:val="left"/>
      <w:pPr>
        <w:ind w:left="4320" w:hanging="1440"/>
      </w:pPr>
    </w:lvl>
  </w:abstractNum>
  <w:abstractNum w:abstractNumId="3" w15:restartNumberingAfterBreak="0">
    <w:nsid w:val="12447A3D"/>
    <w:multiLevelType w:val="hybridMultilevel"/>
    <w:tmpl w:val="FFFFFFFF"/>
    <w:lvl w:ilvl="0" w:tplc="71D473EC">
      <w:start w:val="1"/>
      <w:numFmt w:val="decimal"/>
      <w:lvlText w:val="%1."/>
      <w:lvlJc w:val="left"/>
      <w:pPr>
        <w:ind w:left="720" w:hanging="360"/>
      </w:pPr>
    </w:lvl>
    <w:lvl w:ilvl="1" w:tplc="8E5AB79C">
      <w:start w:val="1"/>
      <w:numFmt w:val="lowerLetter"/>
      <w:lvlText w:val="%2."/>
      <w:lvlJc w:val="left"/>
      <w:pPr>
        <w:ind w:left="1440" w:hanging="360"/>
      </w:pPr>
    </w:lvl>
    <w:lvl w:ilvl="2" w:tplc="874AB42A">
      <w:start w:val="1"/>
      <w:numFmt w:val="lowerRoman"/>
      <w:lvlText w:val="%3."/>
      <w:lvlJc w:val="right"/>
      <w:pPr>
        <w:ind w:left="2160" w:hanging="180"/>
      </w:pPr>
    </w:lvl>
    <w:lvl w:ilvl="3" w:tplc="57DE3D80">
      <w:start w:val="1"/>
      <w:numFmt w:val="decimal"/>
      <w:lvlText w:val="%4."/>
      <w:lvlJc w:val="left"/>
      <w:pPr>
        <w:ind w:left="2880" w:hanging="360"/>
      </w:pPr>
    </w:lvl>
    <w:lvl w:ilvl="4" w:tplc="D4F6825C">
      <w:start w:val="1"/>
      <w:numFmt w:val="lowerLetter"/>
      <w:lvlText w:val="%5."/>
      <w:lvlJc w:val="left"/>
      <w:pPr>
        <w:ind w:left="3600" w:hanging="360"/>
      </w:pPr>
    </w:lvl>
    <w:lvl w:ilvl="5" w:tplc="7A1E5AC2">
      <w:start w:val="1"/>
      <w:numFmt w:val="lowerRoman"/>
      <w:lvlText w:val="%6."/>
      <w:lvlJc w:val="right"/>
      <w:pPr>
        <w:ind w:left="4320" w:hanging="180"/>
      </w:pPr>
    </w:lvl>
    <w:lvl w:ilvl="6" w:tplc="39D28D26">
      <w:start w:val="1"/>
      <w:numFmt w:val="decimal"/>
      <w:lvlText w:val="%7."/>
      <w:lvlJc w:val="left"/>
      <w:pPr>
        <w:ind w:left="5040" w:hanging="360"/>
      </w:pPr>
    </w:lvl>
    <w:lvl w:ilvl="7" w:tplc="768C47D4">
      <w:start w:val="1"/>
      <w:numFmt w:val="lowerLetter"/>
      <w:lvlText w:val="%8."/>
      <w:lvlJc w:val="left"/>
      <w:pPr>
        <w:ind w:left="5760" w:hanging="360"/>
      </w:pPr>
    </w:lvl>
    <w:lvl w:ilvl="8" w:tplc="1A58FA72">
      <w:start w:val="1"/>
      <w:numFmt w:val="lowerRoman"/>
      <w:lvlText w:val="%9."/>
      <w:lvlJc w:val="right"/>
      <w:pPr>
        <w:ind w:left="6480" w:hanging="180"/>
      </w:pPr>
    </w:lvl>
  </w:abstractNum>
  <w:abstractNum w:abstractNumId="4" w15:restartNumberingAfterBreak="0">
    <w:nsid w:val="17526419"/>
    <w:multiLevelType w:val="hybridMultilevel"/>
    <w:tmpl w:val="FFFFFFFF"/>
    <w:lvl w:ilvl="0" w:tplc="BBD0CF3C">
      <w:start w:val="1"/>
      <w:numFmt w:val="bullet"/>
      <w:lvlText w:val=""/>
      <w:lvlJc w:val="left"/>
      <w:pPr>
        <w:ind w:left="720" w:hanging="360"/>
      </w:pPr>
      <w:rPr>
        <w:rFonts w:ascii="Symbol" w:hAnsi="Symbol" w:hint="default"/>
      </w:rPr>
    </w:lvl>
    <w:lvl w:ilvl="1" w:tplc="A78E7046">
      <w:start w:val="1"/>
      <w:numFmt w:val="bullet"/>
      <w:lvlText w:val="o"/>
      <w:lvlJc w:val="left"/>
      <w:pPr>
        <w:ind w:left="1440" w:hanging="360"/>
      </w:pPr>
      <w:rPr>
        <w:rFonts w:ascii="Courier New" w:hAnsi="Courier New" w:hint="default"/>
      </w:rPr>
    </w:lvl>
    <w:lvl w:ilvl="2" w:tplc="D018BEC0">
      <w:start w:val="1"/>
      <w:numFmt w:val="bullet"/>
      <w:lvlText w:val=""/>
      <w:lvlJc w:val="left"/>
      <w:pPr>
        <w:ind w:left="2160" w:hanging="360"/>
      </w:pPr>
      <w:rPr>
        <w:rFonts w:ascii="Wingdings" w:hAnsi="Wingdings" w:hint="default"/>
      </w:rPr>
    </w:lvl>
    <w:lvl w:ilvl="3" w:tplc="76C2557C">
      <w:start w:val="1"/>
      <w:numFmt w:val="bullet"/>
      <w:lvlText w:val=""/>
      <w:lvlJc w:val="left"/>
      <w:pPr>
        <w:ind w:left="2880" w:hanging="360"/>
      </w:pPr>
      <w:rPr>
        <w:rFonts w:ascii="Symbol" w:hAnsi="Symbol" w:hint="default"/>
      </w:rPr>
    </w:lvl>
    <w:lvl w:ilvl="4" w:tplc="F9E8FE46">
      <w:start w:val="1"/>
      <w:numFmt w:val="bullet"/>
      <w:lvlText w:val="o"/>
      <w:lvlJc w:val="left"/>
      <w:pPr>
        <w:ind w:left="3600" w:hanging="360"/>
      </w:pPr>
      <w:rPr>
        <w:rFonts w:ascii="Courier New" w:hAnsi="Courier New" w:hint="default"/>
      </w:rPr>
    </w:lvl>
    <w:lvl w:ilvl="5" w:tplc="71BE0EF8">
      <w:start w:val="1"/>
      <w:numFmt w:val="bullet"/>
      <w:lvlText w:val=""/>
      <w:lvlJc w:val="left"/>
      <w:pPr>
        <w:ind w:left="4320" w:hanging="360"/>
      </w:pPr>
      <w:rPr>
        <w:rFonts w:ascii="Wingdings" w:hAnsi="Wingdings" w:hint="default"/>
      </w:rPr>
    </w:lvl>
    <w:lvl w:ilvl="6" w:tplc="91C60506">
      <w:start w:val="1"/>
      <w:numFmt w:val="bullet"/>
      <w:lvlText w:val=""/>
      <w:lvlJc w:val="left"/>
      <w:pPr>
        <w:ind w:left="5040" w:hanging="360"/>
      </w:pPr>
      <w:rPr>
        <w:rFonts w:ascii="Symbol" w:hAnsi="Symbol" w:hint="default"/>
      </w:rPr>
    </w:lvl>
    <w:lvl w:ilvl="7" w:tplc="2C32C2B2">
      <w:start w:val="1"/>
      <w:numFmt w:val="bullet"/>
      <w:lvlText w:val="o"/>
      <w:lvlJc w:val="left"/>
      <w:pPr>
        <w:ind w:left="5760" w:hanging="360"/>
      </w:pPr>
      <w:rPr>
        <w:rFonts w:ascii="Courier New" w:hAnsi="Courier New" w:hint="default"/>
      </w:rPr>
    </w:lvl>
    <w:lvl w:ilvl="8" w:tplc="B3AC803A">
      <w:start w:val="1"/>
      <w:numFmt w:val="bullet"/>
      <w:lvlText w:val=""/>
      <w:lvlJc w:val="left"/>
      <w:pPr>
        <w:ind w:left="6480" w:hanging="360"/>
      </w:pPr>
      <w:rPr>
        <w:rFonts w:ascii="Wingdings" w:hAnsi="Wingdings" w:hint="default"/>
      </w:rPr>
    </w:lvl>
  </w:abstractNum>
  <w:abstractNum w:abstractNumId="5" w15:restartNumberingAfterBreak="0">
    <w:nsid w:val="19772BC8"/>
    <w:multiLevelType w:val="hybridMultilevel"/>
    <w:tmpl w:val="BA943BD8"/>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6" w15:restartNumberingAfterBreak="0">
    <w:nsid w:val="1B87342D"/>
    <w:multiLevelType w:val="hybridMultilevel"/>
    <w:tmpl w:val="BFF83568"/>
    <w:lvl w:ilvl="0" w:tplc="04050001">
      <w:start w:val="1"/>
      <w:numFmt w:val="bullet"/>
      <w:lvlText w:val=""/>
      <w:lvlJc w:val="left"/>
      <w:pPr>
        <w:ind w:left="1006" w:hanging="360"/>
      </w:pPr>
      <w:rPr>
        <w:rFonts w:ascii="Symbol" w:hAnsi="Symbol" w:hint="default"/>
      </w:rPr>
    </w:lvl>
    <w:lvl w:ilvl="1" w:tplc="04050003" w:tentative="1">
      <w:start w:val="1"/>
      <w:numFmt w:val="bullet"/>
      <w:lvlText w:val="o"/>
      <w:lvlJc w:val="left"/>
      <w:pPr>
        <w:ind w:left="1726" w:hanging="360"/>
      </w:pPr>
      <w:rPr>
        <w:rFonts w:ascii="Courier New" w:hAnsi="Courier New" w:cs="Courier New" w:hint="default"/>
      </w:rPr>
    </w:lvl>
    <w:lvl w:ilvl="2" w:tplc="04050005" w:tentative="1">
      <w:start w:val="1"/>
      <w:numFmt w:val="bullet"/>
      <w:lvlText w:val=""/>
      <w:lvlJc w:val="left"/>
      <w:pPr>
        <w:ind w:left="2446" w:hanging="360"/>
      </w:pPr>
      <w:rPr>
        <w:rFonts w:ascii="Wingdings" w:hAnsi="Wingdings" w:hint="default"/>
      </w:rPr>
    </w:lvl>
    <w:lvl w:ilvl="3" w:tplc="04050001" w:tentative="1">
      <w:start w:val="1"/>
      <w:numFmt w:val="bullet"/>
      <w:lvlText w:val=""/>
      <w:lvlJc w:val="left"/>
      <w:pPr>
        <w:ind w:left="3166" w:hanging="360"/>
      </w:pPr>
      <w:rPr>
        <w:rFonts w:ascii="Symbol" w:hAnsi="Symbol" w:hint="default"/>
      </w:rPr>
    </w:lvl>
    <w:lvl w:ilvl="4" w:tplc="04050003" w:tentative="1">
      <w:start w:val="1"/>
      <w:numFmt w:val="bullet"/>
      <w:lvlText w:val="o"/>
      <w:lvlJc w:val="left"/>
      <w:pPr>
        <w:ind w:left="3886" w:hanging="360"/>
      </w:pPr>
      <w:rPr>
        <w:rFonts w:ascii="Courier New" w:hAnsi="Courier New" w:cs="Courier New" w:hint="default"/>
      </w:rPr>
    </w:lvl>
    <w:lvl w:ilvl="5" w:tplc="04050005" w:tentative="1">
      <w:start w:val="1"/>
      <w:numFmt w:val="bullet"/>
      <w:lvlText w:val=""/>
      <w:lvlJc w:val="left"/>
      <w:pPr>
        <w:ind w:left="4606" w:hanging="360"/>
      </w:pPr>
      <w:rPr>
        <w:rFonts w:ascii="Wingdings" w:hAnsi="Wingdings" w:hint="default"/>
      </w:rPr>
    </w:lvl>
    <w:lvl w:ilvl="6" w:tplc="04050001" w:tentative="1">
      <w:start w:val="1"/>
      <w:numFmt w:val="bullet"/>
      <w:lvlText w:val=""/>
      <w:lvlJc w:val="left"/>
      <w:pPr>
        <w:ind w:left="5326" w:hanging="360"/>
      </w:pPr>
      <w:rPr>
        <w:rFonts w:ascii="Symbol" w:hAnsi="Symbol" w:hint="default"/>
      </w:rPr>
    </w:lvl>
    <w:lvl w:ilvl="7" w:tplc="04050003" w:tentative="1">
      <w:start w:val="1"/>
      <w:numFmt w:val="bullet"/>
      <w:lvlText w:val="o"/>
      <w:lvlJc w:val="left"/>
      <w:pPr>
        <w:ind w:left="6046" w:hanging="360"/>
      </w:pPr>
      <w:rPr>
        <w:rFonts w:ascii="Courier New" w:hAnsi="Courier New" w:cs="Courier New" w:hint="default"/>
      </w:rPr>
    </w:lvl>
    <w:lvl w:ilvl="8" w:tplc="04050005" w:tentative="1">
      <w:start w:val="1"/>
      <w:numFmt w:val="bullet"/>
      <w:lvlText w:val=""/>
      <w:lvlJc w:val="left"/>
      <w:pPr>
        <w:ind w:left="6766" w:hanging="360"/>
      </w:pPr>
      <w:rPr>
        <w:rFonts w:ascii="Wingdings" w:hAnsi="Wingdings" w:hint="default"/>
      </w:rPr>
    </w:lvl>
  </w:abstractNum>
  <w:abstractNum w:abstractNumId="7" w15:restartNumberingAfterBreak="0">
    <w:nsid w:val="1DBC7B67"/>
    <w:multiLevelType w:val="hybridMultilevel"/>
    <w:tmpl w:val="0405001F"/>
    <w:lvl w:ilvl="0" w:tplc="C43A5E08">
      <w:start w:val="1"/>
      <w:numFmt w:val="decimal"/>
      <w:lvlText w:val="%1."/>
      <w:lvlJc w:val="left"/>
      <w:pPr>
        <w:ind w:left="1080" w:hanging="360"/>
      </w:pPr>
    </w:lvl>
    <w:lvl w:ilvl="1" w:tplc="D5F0EA4A">
      <w:start w:val="1"/>
      <w:numFmt w:val="decimal"/>
      <w:lvlText w:val="%1.%2."/>
      <w:lvlJc w:val="left"/>
      <w:pPr>
        <w:ind w:left="1512" w:hanging="432"/>
      </w:pPr>
    </w:lvl>
    <w:lvl w:ilvl="2" w:tplc="A3E2B540">
      <w:start w:val="1"/>
      <w:numFmt w:val="decimal"/>
      <w:lvlText w:val="%1.%2.%3."/>
      <w:lvlJc w:val="left"/>
      <w:pPr>
        <w:ind w:left="1944" w:hanging="504"/>
      </w:pPr>
    </w:lvl>
    <w:lvl w:ilvl="3" w:tplc="F4DE9D0A">
      <w:start w:val="1"/>
      <w:numFmt w:val="decimal"/>
      <w:lvlText w:val="%1.%2.%3.%4."/>
      <w:lvlJc w:val="left"/>
      <w:pPr>
        <w:ind w:left="2448" w:hanging="648"/>
      </w:pPr>
    </w:lvl>
    <w:lvl w:ilvl="4" w:tplc="02BC258A">
      <w:start w:val="1"/>
      <w:numFmt w:val="decimal"/>
      <w:lvlText w:val="%1.%2.%3.%4.%5."/>
      <w:lvlJc w:val="left"/>
      <w:pPr>
        <w:ind w:left="2952" w:hanging="792"/>
      </w:pPr>
    </w:lvl>
    <w:lvl w:ilvl="5" w:tplc="82CC52A2">
      <w:start w:val="1"/>
      <w:numFmt w:val="decimal"/>
      <w:lvlText w:val="%1.%2.%3.%4.%5.%6."/>
      <w:lvlJc w:val="left"/>
      <w:pPr>
        <w:ind w:left="3456" w:hanging="936"/>
      </w:pPr>
    </w:lvl>
    <w:lvl w:ilvl="6" w:tplc="87B22350">
      <w:start w:val="1"/>
      <w:numFmt w:val="decimal"/>
      <w:lvlText w:val="%1.%2.%3.%4.%5.%6.%7."/>
      <w:lvlJc w:val="left"/>
      <w:pPr>
        <w:ind w:left="3960" w:hanging="1080"/>
      </w:pPr>
    </w:lvl>
    <w:lvl w:ilvl="7" w:tplc="0D76B894">
      <w:start w:val="1"/>
      <w:numFmt w:val="decimal"/>
      <w:lvlText w:val="%1.%2.%3.%4.%5.%6.%7.%8."/>
      <w:lvlJc w:val="left"/>
      <w:pPr>
        <w:ind w:left="4464" w:hanging="1224"/>
      </w:pPr>
    </w:lvl>
    <w:lvl w:ilvl="8" w:tplc="8FAA01D0">
      <w:start w:val="1"/>
      <w:numFmt w:val="decimal"/>
      <w:lvlText w:val="%1.%2.%3.%4.%5.%6.%7.%8.%9."/>
      <w:lvlJc w:val="left"/>
      <w:pPr>
        <w:ind w:left="5040" w:hanging="1440"/>
      </w:pPr>
    </w:lvl>
  </w:abstractNum>
  <w:abstractNum w:abstractNumId="8" w15:restartNumberingAfterBreak="0">
    <w:nsid w:val="1F826E8C"/>
    <w:multiLevelType w:val="hybridMultilevel"/>
    <w:tmpl w:val="912A81DE"/>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9" w15:restartNumberingAfterBreak="0">
    <w:nsid w:val="2C795A16"/>
    <w:multiLevelType w:val="hybridMultilevel"/>
    <w:tmpl w:val="47F023D2"/>
    <w:lvl w:ilvl="0" w:tplc="E64EDA58">
      <w:start w:val="1"/>
      <w:numFmt w:val="decimal"/>
      <w:lvlText w:val="%1."/>
      <w:lvlJc w:val="left"/>
      <w:pPr>
        <w:ind w:left="360" w:hanging="360"/>
      </w:pPr>
      <w:rPr>
        <w:b/>
        <w:color w:val="auto"/>
        <w:sz w:val="28"/>
        <w:szCs w:val="28"/>
      </w:rPr>
    </w:lvl>
    <w:lvl w:ilvl="1" w:tplc="145691E0">
      <w:start w:val="1"/>
      <w:numFmt w:val="decimal"/>
      <w:lvlText w:val="%1.%2."/>
      <w:lvlJc w:val="left"/>
      <w:pPr>
        <w:ind w:left="792" w:hanging="432"/>
      </w:pPr>
      <w:rPr>
        <w:b/>
        <w:color w:val="auto"/>
        <w:sz w:val="24"/>
        <w:szCs w:val="24"/>
      </w:rPr>
    </w:lvl>
    <w:lvl w:ilvl="2" w:tplc="C12E87F6">
      <w:start w:val="1"/>
      <w:numFmt w:val="decimal"/>
      <w:lvlText w:val="%1.%2.%3."/>
      <w:lvlJc w:val="left"/>
      <w:pPr>
        <w:ind w:left="1224" w:hanging="504"/>
      </w:pPr>
    </w:lvl>
    <w:lvl w:ilvl="3" w:tplc="87041604">
      <w:start w:val="1"/>
      <w:numFmt w:val="decimal"/>
      <w:lvlText w:val="%1.%2.%3.%4."/>
      <w:lvlJc w:val="left"/>
      <w:pPr>
        <w:ind w:left="1728" w:hanging="648"/>
      </w:pPr>
    </w:lvl>
    <w:lvl w:ilvl="4" w:tplc="D7986BAE">
      <w:start w:val="1"/>
      <w:numFmt w:val="decimal"/>
      <w:lvlText w:val="%1.%2.%3.%4.%5."/>
      <w:lvlJc w:val="left"/>
      <w:pPr>
        <w:ind w:left="2232" w:hanging="792"/>
      </w:pPr>
    </w:lvl>
    <w:lvl w:ilvl="5" w:tplc="5EAC70DA">
      <w:start w:val="1"/>
      <w:numFmt w:val="decimal"/>
      <w:lvlText w:val="%1.%2.%3.%4.%5.%6."/>
      <w:lvlJc w:val="left"/>
      <w:pPr>
        <w:ind w:left="2736" w:hanging="936"/>
      </w:pPr>
    </w:lvl>
    <w:lvl w:ilvl="6" w:tplc="D48EDE06">
      <w:start w:val="1"/>
      <w:numFmt w:val="decimal"/>
      <w:lvlText w:val="%1.%2.%3.%4.%5.%6.%7."/>
      <w:lvlJc w:val="left"/>
      <w:pPr>
        <w:ind w:left="3240" w:hanging="1080"/>
      </w:pPr>
    </w:lvl>
    <w:lvl w:ilvl="7" w:tplc="44143854">
      <w:start w:val="1"/>
      <w:numFmt w:val="decimal"/>
      <w:lvlText w:val="%1.%2.%3.%4.%5.%6.%7.%8."/>
      <w:lvlJc w:val="left"/>
      <w:pPr>
        <w:ind w:left="3744" w:hanging="1224"/>
      </w:pPr>
    </w:lvl>
    <w:lvl w:ilvl="8" w:tplc="7CE492B4">
      <w:start w:val="1"/>
      <w:numFmt w:val="decimal"/>
      <w:lvlText w:val="%1.%2.%3.%4.%5.%6.%7.%8.%9."/>
      <w:lvlJc w:val="left"/>
      <w:pPr>
        <w:ind w:left="4320" w:hanging="1440"/>
      </w:pPr>
    </w:lvl>
  </w:abstractNum>
  <w:abstractNum w:abstractNumId="10" w15:restartNumberingAfterBreak="0">
    <w:nsid w:val="2DE5647D"/>
    <w:multiLevelType w:val="hybridMultilevel"/>
    <w:tmpl w:val="814A833A"/>
    <w:lvl w:ilvl="0" w:tplc="E806B5C2">
      <w:start w:val="1"/>
      <w:numFmt w:val="decimal"/>
      <w:lvlText w:val="%1."/>
      <w:lvlJc w:val="left"/>
      <w:pPr>
        <w:tabs>
          <w:tab w:val="num" w:pos="900"/>
        </w:tabs>
        <w:ind w:left="900" w:hanging="360"/>
      </w:pPr>
      <w:rPr>
        <w:rFonts w:cs="Times New Roman" w:hint="default"/>
        <w:b/>
        <w:color w:val="auto"/>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1" w15:restartNumberingAfterBreak="0">
    <w:nsid w:val="2E0D5ADA"/>
    <w:multiLevelType w:val="hybridMultilevel"/>
    <w:tmpl w:val="0405001F"/>
    <w:lvl w:ilvl="0" w:tplc="8E40C24A">
      <w:start w:val="1"/>
      <w:numFmt w:val="decimal"/>
      <w:lvlText w:val="%1."/>
      <w:lvlJc w:val="left"/>
      <w:pPr>
        <w:ind w:left="360" w:hanging="360"/>
      </w:pPr>
    </w:lvl>
    <w:lvl w:ilvl="1" w:tplc="2A9AD50E">
      <w:start w:val="1"/>
      <w:numFmt w:val="decimal"/>
      <w:lvlText w:val="%1.%2."/>
      <w:lvlJc w:val="left"/>
      <w:pPr>
        <w:ind w:left="792" w:hanging="432"/>
      </w:pPr>
    </w:lvl>
    <w:lvl w:ilvl="2" w:tplc="3A9844E0">
      <w:start w:val="1"/>
      <w:numFmt w:val="decimal"/>
      <w:lvlText w:val="%1.%2.%3."/>
      <w:lvlJc w:val="left"/>
      <w:pPr>
        <w:ind w:left="1224" w:hanging="504"/>
      </w:pPr>
    </w:lvl>
    <w:lvl w:ilvl="3" w:tplc="9C1458C6">
      <w:start w:val="1"/>
      <w:numFmt w:val="decimal"/>
      <w:lvlText w:val="%1.%2.%3.%4."/>
      <w:lvlJc w:val="left"/>
      <w:pPr>
        <w:ind w:left="1728" w:hanging="648"/>
      </w:pPr>
    </w:lvl>
    <w:lvl w:ilvl="4" w:tplc="1B1C43A8">
      <w:start w:val="1"/>
      <w:numFmt w:val="decimal"/>
      <w:lvlText w:val="%1.%2.%3.%4.%5."/>
      <w:lvlJc w:val="left"/>
      <w:pPr>
        <w:ind w:left="2232" w:hanging="792"/>
      </w:pPr>
    </w:lvl>
    <w:lvl w:ilvl="5" w:tplc="0A2A6EEA">
      <w:start w:val="1"/>
      <w:numFmt w:val="decimal"/>
      <w:lvlText w:val="%1.%2.%3.%4.%5.%6."/>
      <w:lvlJc w:val="left"/>
      <w:pPr>
        <w:ind w:left="2736" w:hanging="936"/>
      </w:pPr>
    </w:lvl>
    <w:lvl w:ilvl="6" w:tplc="7BCCAEFA">
      <w:start w:val="1"/>
      <w:numFmt w:val="decimal"/>
      <w:lvlText w:val="%1.%2.%3.%4.%5.%6.%7."/>
      <w:lvlJc w:val="left"/>
      <w:pPr>
        <w:ind w:left="3240" w:hanging="1080"/>
      </w:pPr>
    </w:lvl>
    <w:lvl w:ilvl="7" w:tplc="1A4E857E">
      <w:start w:val="1"/>
      <w:numFmt w:val="decimal"/>
      <w:lvlText w:val="%1.%2.%3.%4.%5.%6.%7.%8."/>
      <w:lvlJc w:val="left"/>
      <w:pPr>
        <w:ind w:left="3744" w:hanging="1224"/>
      </w:pPr>
    </w:lvl>
    <w:lvl w:ilvl="8" w:tplc="DD5CAC70">
      <w:start w:val="1"/>
      <w:numFmt w:val="decimal"/>
      <w:lvlText w:val="%1.%2.%3.%4.%5.%6.%7.%8.%9."/>
      <w:lvlJc w:val="left"/>
      <w:pPr>
        <w:ind w:left="4320" w:hanging="1440"/>
      </w:pPr>
    </w:lvl>
  </w:abstractNum>
  <w:abstractNum w:abstractNumId="12" w15:restartNumberingAfterBreak="0">
    <w:nsid w:val="2E1D4628"/>
    <w:multiLevelType w:val="hybridMultilevel"/>
    <w:tmpl w:val="47F023D2"/>
    <w:lvl w:ilvl="0" w:tplc="7AC2E164">
      <w:start w:val="1"/>
      <w:numFmt w:val="decimal"/>
      <w:lvlText w:val="%1."/>
      <w:lvlJc w:val="left"/>
      <w:pPr>
        <w:ind w:left="360" w:hanging="360"/>
      </w:pPr>
      <w:rPr>
        <w:b/>
        <w:color w:val="auto"/>
        <w:sz w:val="28"/>
        <w:szCs w:val="28"/>
      </w:rPr>
    </w:lvl>
    <w:lvl w:ilvl="1" w:tplc="43C67F86">
      <w:start w:val="1"/>
      <w:numFmt w:val="decimal"/>
      <w:lvlText w:val="%1.%2."/>
      <w:lvlJc w:val="left"/>
      <w:pPr>
        <w:ind w:left="792" w:hanging="432"/>
      </w:pPr>
      <w:rPr>
        <w:b/>
        <w:color w:val="auto"/>
        <w:sz w:val="24"/>
        <w:szCs w:val="24"/>
      </w:rPr>
    </w:lvl>
    <w:lvl w:ilvl="2" w:tplc="B544A278">
      <w:start w:val="1"/>
      <w:numFmt w:val="decimal"/>
      <w:lvlText w:val="%1.%2.%3."/>
      <w:lvlJc w:val="left"/>
      <w:pPr>
        <w:ind w:left="1224" w:hanging="504"/>
      </w:pPr>
    </w:lvl>
    <w:lvl w:ilvl="3" w:tplc="4E884DEC">
      <w:start w:val="1"/>
      <w:numFmt w:val="decimal"/>
      <w:lvlText w:val="%1.%2.%3.%4."/>
      <w:lvlJc w:val="left"/>
      <w:pPr>
        <w:ind w:left="1728" w:hanging="648"/>
      </w:pPr>
    </w:lvl>
    <w:lvl w:ilvl="4" w:tplc="E7462A2A">
      <w:start w:val="1"/>
      <w:numFmt w:val="decimal"/>
      <w:lvlText w:val="%1.%2.%3.%4.%5."/>
      <w:lvlJc w:val="left"/>
      <w:pPr>
        <w:ind w:left="2232" w:hanging="792"/>
      </w:pPr>
    </w:lvl>
    <w:lvl w:ilvl="5" w:tplc="FAF88A40">
      <w:start w:val="1"/>
      <w:numFmt w:val="decimal"/>
      <w:lvlText w:val="%1.%2.%3.%4.%5.%6."/>
      <w:lvlJc w:val="left"/>
      <w:pPr>
        <w:ind w:left="2736" w:hanging="936"/>
      </w:pPr>
    </w:lvl>
    <w:lvl w:ilvl="6" w:tplc="3BDCDC3E">
      <w:start w:val="1"/>
      <w:numFmt w:val="decimal"/>
      <w:lvlText w:val="%1.%2.%3.%4.%5.%6.%7."/>
      <w:lvlJc w:val="left"/>
      <w:pPr>
        <w:ind w:left="3240" w:hanging="1080"/>
      </w:pPr>
    </w:lvl>
    <w:lvl w:ilvl="7" w:tplc="BAC238A2">
      <w:start w:val="1"/>
      <w:numFmt w:val="decimal"/>
      <w:lvlText w:val="%1.%2.%3.%4.%5.%6.%7.%8."/>
      <w:lvlJc w:val="left"/>
      <w:pPr>
        <w:ind w:left="3744" w:hanging="1224"/>
      </w:pPr>
    </w:lvl>
    <w:lvl w:ilvl="8" w:tplc="26E68FBE">
      <w:start w:val="1"/>
      <w:numFmt w:val="decimal"/>
      <w:lvlText w:val="%1.%2.%3.%4.%5.%6.%7.%8.%9."/>
      <w:lvlJc w:val="left"/>
      <w:pPr>
        <w:ind w:left="4320" w:hanging="1440"/>
      </w:pPr>
    </w:lvl>
  </w:abstractNum>
  <w:abstractNum w:abstractNumId="13" w15:restartNumberingAfterBreak="0">
    <w:nsid w:val="398033A3"/>
    <w:multiLevelType w:val="hybridMultilevel"/>
    <w:tmpl w:val="FFFFFFFF"/>
    <w:lvl w:ilvl="0" w:tplc="57523C2E">
      <w:start w:val="1"/>
      <w:numFmt w:val="decimal"/>
      <w:lvlText w:val="%1."/>
      <w:lvlJc w:val="left"/>
      <w:pPr>
        <w:ind w:left="720" w:hanging="360"/>
      </w:pPr>
    </w:lvl>
    <w:lvl w:ilvl="1" w:tplc="3B823C72">
      <w:start w:val="1"/>
      <w:numFmt w:val="lowerLetter"/>
      <w:lvlText w:val="%2."/>
      <w:lvlJc w:val="left"/>
      <w:pPr>
        <w:ind w:left="1440" w:hanging="360"/>
      </w:pPr>
    </w:lvl>
    <w:lvl w:ilvl="2" w:tplc="4E600D66">
      <w:start w:val="1"/>
      <w:numFmt w:val="lowerRoman"/>
      <w:lvlText w:val="%3."/>
      <w:lvlJc w:val="right"/>
      <w:pPr>
        <w:ind w:left="2160" w:hanging="180"/>
      </w:pPr>
    </w:lvl>
    <w:lvl w:ilvl="3" w:tplc="840C69E8">
      <w:start w:val="1"/>
      <w:numFmt w:val="decimal"/>
      <w:lvlText w:val="%4."/>
      <w:lvlJc w:val="left"/>
      <w:pPr>
        <w:ind w:left="2880" w:hanging="360"/>
      </w:pPr>
    </w:lvl>
    <w:lvl w:ilvl="4" w:tplc="41B2DA86">
      <w:start w:val="1"/>
      <w:numFmt w:val="lowerLetter"/>
      <w:lvlText w:val="%5."/>
      <w:lvlJc w:val="left"/>
      <w:pPr>
        <w:ind w:left="3600" w:hanging="360"/>
      </w:pPr>
    </w:lvl>
    <w:lvl w:ilvl="5" w:tplc="EFD42EF2">
      <w:start w:val="1"/>
      <w:numFmt w:val="lowerRoman"/>
      <w:lvlText w:val="%6."/>
      <w:lvlJc w:val="right"/>
      <w:pPr>
        <w:ind w:left="4320" w:hanging="180"/>
      </w:pPr>
    </w:lvl>
    <w:lvl w:ilvl="6" w:tplc="6404802E">
      <w:start w:val="1"/>
      <w:numFmt w:val="decimal"/>
      <w:lvlText w:val="%7."/>
      <w:lvlJc w:val="left"/>
      <w:pPr>
        <w:ind w:left="5040" w:hanging="360"/>
      </w:pPr>
    </w:lvl>
    <w:lvl w:ilvl="7" w:tplc="C5560118">
      <w:start w:val="1"/>
      <w:numFmt w:val="lowerLetter"/>
      <w:lvlText w:val="%8."/>
      <w:lvlJc w:val="left"/>
      <w:pPr>
        <w:ind w:left="5760" w:hanging="360"/>
      </w:pPr>
    </w:lvl>
    <w:lvl w:ilvl="8" w:tplc="311A1BB8">
      <w:start w:val="1"/>
      <w:numFmt w:val="lowerRoman"/>
      <w:lvlText w:val="%9."/>
      <w:lvlJc w:val="right"/>
      <w:pPr>
        <w:ind w:left="6480" w:hanging="180"/>
      </w:pPr>
    </w:lvl>
  </w:abstractNum>
  <w:abstractNum w:abstractNumId="14" w15:restartNumberingAfterBreak="0">
    <w:nsid w:val="40BB000F"/>
    <w:multiLevelType w:val="hybridMultilevel"/>
    <w:tmpl w:val="6ABE959C"/>
    <w:lvl w:ilvl="0" w:tplc="D7A6B4C6">
      <w:start w:val="1"/>
      <w:numFmt w:val="decimal"/>
      <w:pStyle w:val="Nadpis1-slovan"/>
      <w:lvlText w:val="%1."/>
      <w:lvlJc w:val="left"/>
      <w:pPr>
        <w:tabs>
          <w:tab w:val="num" w:pos="360"/>
        </w:tabs>
        <w:ind w:left="360" w:hanging="360"/>
      </w:pPr>
      <w:rPr>
        <w:b/>
        <w:bCs/>
      </w:rPr>
    </w:lvl>
    <w:lvl w:ilvl="1" w:tplc="30EC47CA">
      <w:start w:val="1"/>
      <w:numFmt w:val="decimal"/>
      <w:pStyle w:val="Nadpis2-slovan"/>
      <w:lvlText w:val="%1.%2"/>
      <w:lvlJc w:val="left"/>
      <w:pPr>
        <w:tabs>
          <w:tab w:val="num" w:pos="792"/>
        </w:tabs>
        <w:ind w:left="792" w:hanging="432"/>
      </w:pPr>
      <w:rPr>
        <w:rFonts w:hint="default"/>
        <w:b/>
        <w:bCs/>
      </w:rPr>
    </w:lvl>
    <w:lvl w:ilvl="2" w:tplc="77E4E186">
      <w:start w:val="1"/>
      <w:numFmt w:val="decimal"/>
      <w:lvlText w:val="%1.%2.%3."/>
      <w:lvlJc w:val="left"/>
      <w:pPr>
        <w:tabs>
          <w:tab w:val="num" w:pos="1440"/>
        </w:tabs>
        <w:ind w:left="1224" w:hanging="504"/>
      </w:pPr>
      <w:rPr>
        <w:rFonts w:hint="default"/>
      </w:rPr>
    </w:lvl>
    <w:lvl w:ilvl="3" w:tplc="89A89386">
      <w:start w:val="1"/>
      <w:numFmt w:val="decimal"/>
      <w:lvlText w:val="%1.%2.%3.%4."/>
      <w:lvlJc w:val="left"/>
      <w:pPr>
        <w:tabs>
          <w:tab w:val="num" w:pos="1800"/>
        </w:tabs>
        <w:ind w:left="1728" w:hanging="648"/>
      </w:pPr>
      <w:rPr>
        <w:rFonts w:hint="default"/>
      </w:rPr>
    </w:lvl>
    <w:lvl w:ilvl="4" w:tplc="11C4E2AC">
      <w:start w:val="1"/>
      <w:numFmt w:val="decimal"/>
      <w:lvlText w:val="%1.%2.%3.%4.%5."/>
      <w:lvlJc w:val="left"/>
      <w:pPr>
        <w:tabs>
          <w:tab w:val="num" w:pos="2520"/>
        </w:tabs>
        <w:ind w:left="2232" w:hanging="792"/>
      </w:pPr>
      <w:rPr>
        <w:rFonts w:hint="default"/>
      </w:rPr>
    </w:lvl>
    <w:lvl w:ilvl="5" w:tplc="8462074C">
      <w:start w:val="1"/>
      <w:numFmt w:val="decimal"/>
      <w:lvlText w:val="%1.%2.%3.%4.%5.%6."/>
      <w:lvlJc w:val="left"/>
      <w:pPr>
        <w:tabs>
          <w:tab w:val="num" w:pos="2880"/>
        </w:tabs>
        <w:ind w:left="2736" w:hanging="936"/>
      </w:pPr>
      <w:rPr>
        <w:rFonts w:hint="default"/>
      </w:rPr>
    </w:lvl>
    <w:lvl w:ilvl="6" w:tplc="3D904B42">
      <w:start w:val="1"/>
      <w:numFmt w:val="decimal"/>
      <w:lvlText w:val="%1.%2.%3.%4.%5.%6.%7."/>
      <w:lvlJc w:val="left"/>
      <w:pPr>
        <w:tabs>
          <w:tab w:val="num" w:pos="3600"/>
        </w:tabs>
        <w:ind w:left="3240" w:hanging="1080"/>
      </w:pPr>
      <w:rPr>
        <w:rFonts w:hint="default"/>
      </w:rPr>
    </w:lvl>
    <w:lvl w:ilvl="7" w:tplc="9BDE04C0">
      <w:start w:val="1"/>
      <w:numFmt w:val="decimal"/>
      <w:lvlText w:val="%1.%2.%3.%4.%5.%6.%7.%8."/>
      <w:lvlJc w:val="left"/>
      <w:pPr>
        <w:tabs>
          <w:tab w:val="num" w:pos="3960"/>
        </w:tabs>
        <w:ind w:left="3744" w:hanging="1224"/>
      </w:pPr>
      <w:rPr>
        <w:rFonts w:hint="default"/>
      </w:rPr>
    </w:lvl>
    <w:lvl w:ilvl="8" w:tplc="799019C4">
      <w:start w:val="1"/>
      <w:numFmt w:val="decimal"/>
      <w:lvlText w:val="%1.%2.%3.%4.%5.%6.%7.%8.%9."/>
      <w:lvlJc w:val="left"/>
      <w:pPr>
        <w:tabs>
          <w:tab w:val="num" w:pos="4680"/>
        </w:tabs>
        <w:ind w:left="4320" w:hanging="1440"/>
      </w:pPr>
      <w:rPr>
        <w:rFonts w:hint="default"/>
      </w:rPr>
    </w:lvl>
  </w:abstractNum>
  <w:abstractNum w:abstractNumId="15" w15:restartNumberingAfterBreak="0">
    <w:nsid w:val="41A47C10"/>
    <w:multiLevelType w:val="hybridMultilevel"/>
    <w:tmpl w:val="0405001F"/>
    <w:lvl w:ilvl="0" w:tplc="02B2E5A0">
      <w:start w:val="1"/>
      <w:numFmt w:val="decimal"/>
      <w:lvlText w:val="%1."/>
      <w:lvlJc w:val="left"/>
      <w:pPr>
        <w:ind w:left="360" w:hanging="360"/>
      </w:pPr>
    </w:lvl>
    <w:lvl w:ilvl="1" w:tplc="B476AE74">
      <w:start w:val="1"/>
      <w:numFmt w:val="decimal"/>
      <w:lvlText w:val="%1.%2."/>
      <w:lvlJc w:val="left"/>
      <w:pPr>
        <w:ind w:left="792" w:hanging="432"/>
      </w:pPr>
    </w:lvl>
    <w:lvl w:ilvl="2" w:tplc="2C5640D6">
      <w:start w:val="1"/>
      <w:numFmt w:val="decimal"/>
      <w:lvlText w:val="%1.%2.%3."/>
      <w:lvlJc w:val="left"/>
      <w:pPr>
        <w:ind w:left="1224" w:hanging="504"/>
      </w:pPr>
    </w:lvl>
    <w:lvl w:ilvl="3" w:tplc="DDE66E68">
      <w:start w:val="1"/>
      <w:numFmt w:val="decimal"/>
      <w:lvlText w:val="%1.%2.%3.%4."/>
      <w:lvlJc w:val="left"/>
      <w:pPr>
        <w:ind w:left="1728" w:hanging="648"/>
      </w:pPr>
    </w:lvl>
    <w:lvl w:ilvl="4" w:tplc="1E5E69FA">
      <w:start w:val="1"/>
      <w:numFmt w:val="decimal"/>
      <w:lvlText w:val="%1.%2.%3.%4.%5."/>
      <w:lvlJc w:val="left"/>
      <w:pPr>
        <w:ind w:left="2232" w:hanging="792"/>
      </w:pPr>
    </w:lvl>
    <w:lvl w:ilvl="5" w:tplc="0D8273C0">
      <w:start w:val="1"/>
      <w:numFmt w:val="decimal"/>
      <w:lvlText w:val="%1.%2.%3.%4.%5.%6."/>
      <w:lvlJc w:val="left"/>
      <w:pPr>
        <w:ind w:left="2736" w:hanging="936"/>
      </w:pPr>
    </w:lvl>
    <w:lvl w:ilvl="6" w:tplc="FB32768E">
      <w:start w:val="1"/>
      <w:numFmt w:val="decimal"/>
      <w:lvlText w:val="%1.%2.%3.%4.%5.%6.%7."/>
      <w:lvlJc w:val="left"/>
      <w:pPr>
        <w:ind w:left="3240" w:hanging="1080"/>
      </w:pPr>
    </w:lvl>
    <w:lvl w:ilvl="7" w:tplc="8F2E6540">
      <w:start w:val="1"/>
      <w:numFmt w:val="decimal"/>
      <w:lvlText w:val="%1.%2.%3.%4.%5.%6.%7.%8."/>
      <w:lvlJc w:val="left"/>
      <w:pPr>
        <w:ind w:left="3744" w:hanging="1224"/>
      </w:pPr>
    </w:lvl>
    <w:lvl w:ilvl="8" w:tplc="AD341AC4">
      <w:start w:val="1"/>
      <w:numFmt w:val="decimal"/>
      <w:lvlText w:val="%1.%2.%3.%4.%5.%6.%7.%8.%9."/>
      <w:lvlJc w:val="left"/>
      <w:pPr>
        <w:ind w:left="4320" w:hanging="1440"/>
      </w:pPr>
    </w:lvl>
  </w:abstractNum>
  <w:abstractNum w:abstractNumId="16" w15:restartNumberingAfterBreak="0">
    <w:nsid w:val="4248009D"/>
    <w:multiLevelType w:val="hybridMultilevel"/>
    <w:tmpl w:val="7D386C8C"/>
    <w:lvl w:ilvl="0" w:tplc="9034AB42">
      <w:start w:val="1"/>
      <w:numFmt w:val="decimal"/>
      <w:lvlText w:val="%1."/>
      <w:lvlJc w:val="left"/>
      <w:pPr>
        <w:tabs>
          <w:tab w:val="num" w:pos="360"/>
        </w:tabs>
        <w:ind w:left="360" w:hanging="360"/>
      </w:pPr>
      <w:rPr>
        <w:rFonts w:hint="default"/>
      </w:rPr>
    </w:lvl>
    <w:lvl w:ilvl="1" w:tplc="8B629D32">
      <w:start w:val="1"/>
      <w:numFmt w:val="decimal"/>
      <w:lvlText w:val="%1.%2"/>
      <w:lvlJc w:val="left"/>
      <w:pPr>
        <w:tabs>
          <w:tab w:val="num" w:pos="792"/>
        </w:tabs>
        <w:ind w:left="792" w:hanging="432"/>
      </w:pPr>
      <w:rPr>
        <w:rFonts w:hint="default"/>
      </w:rPr>
    </w:lvl>
    <w:lvl w:ilvl="2" w:tplc="1BBA19AA">
      <w:start w:val="1"/>
      <w:numFmt w:val="decimal"/>
      <w:lvlText w:val="%1.%2.%3."/>
      <w:lvlJc w:val="left"/>
      <w:pPr>
        <w:tabs>
          <w:tab w:val="num" w:pos="1440"/>
        </w:tabs>
        <w:ind w:left="1224" w:hanging="504"/>
      </w:pPr>
      <w:rPr>
        <w:rFonts w:hint="default"/>
      </w:rPr>
    </w:lvl>
    <w:lvl w:ilvl="3" w:tplc="E46A4120">
      <w:start w:val="1"/>
      <w:numFmt w:val="decimal"/>
      <w:lvlText w:val="%1.%2.%3.%4."/>
      <w:lvlJc w:val="left"/>
      <w:pPr>
        <w:tabs>
          <w:tab w:val="num" w:pos="1800"/>
        </w:tabs>
        <w:ind w:left="1728" w:hanging="648"/>
      </w:pPr>
      <w:rPr>
        <w:rFonts w:hint="default"/>
      </w:rPr>
    </w:lvl>
    <w:lvl w:ilvl="4" w:tplc="F836BE82">
      <w:start w:val="1"/>
      <w:numFmt w:val="decimal"/>
      <w:lvlText w:val="%1.%2.%3.%4.%5."/>
      <w:lvlJc w:val="left"/>
      <w:pPr>
        <w:tabs>
          <w:tab w:val="num" w:pos="2520"/>
        </w:tabs>
        <w:ind w:left="2232" w:hanging="792"/>
      </w:pPr>
      <w:rPr>
        <w:rFonts w:hint="default"/>
      </w:rPr>
    </w:lvl>
    <w:lvl w:ilvl="5" w:tplc="2F6499E0">
      <w:start w:val="1"/>
      <w:numFmt w:val="decimal"/>
      <w:lvlText w:val="%1.%2.%3.%4.%5.%6."/>
      <w:lvlJc w:val="left"/>
      <w:pPr>
        <w:tabs>
          <w:tab w:val="num" w:pos="2880"/>
        </w:tabs>
        <w:ind w:left="2736" w:hanging="936"/>
      </w:pPr>
      <w:rPr>
        <w:rFonts w:hint="default"/>
      </w:rPr>
    </w:lvl>
    <w:lvl w:ilvl="6" w:tplc="8BD2719E">
      <w:start w:val="1"/>
      <w:numFmt w:val="decimal"/>
      <w:lvlText w:val="%1.%2.%3.%4.%5.%6.%7."/>
      <w:lvlJc w:val="left"/>
      <w:pPr>
        <w:tabs>
          <w:tab w:val="num" w:pos="3600"/>
        </w:tabs>
        <w:ind w:left="3240" w:hanging="1080"/>
      </w:pPr>
      <w:rPr>
        <w:rFonts w:hint="default"/>
      </w:rPr>
    </w:lvl>
    <w:lvl w:ilvl="7" w:tplc="53F41E56">
      <w:start w:val="1"/>
      <w:numFmt w:val="decimal"/>
      <w:lvlText w:val="%1.%2.%3.%4.%5.%6.%7.%8."/>
      <w:lvlJc w:val="left"/>
      <w:pPr>
        <w:tabs>
          <w:tab w:val="num" w:pos="3960"/>
        </w:tabs>
        <w:ind w:left="3744" w:hanging="1224"/>
      </w:pPr>
      <w:rPr>
        <w:rFonts w:hint="default"/>
      </w:rPr>
    </w:lvl>
    <w:lvl w:ilvl="8" w:tplc="53AC7BCE">
      <w:start w:val="1"/>
      <w:numFmt w:val="decimal"/>
      <w:lvlText w:val="%1.%2.%3.%4.%5.%6.%7.%8.%9."/>
      <w:lvlJc w:val="left"/>
      <w:pPr>
        <w:tabs>
          <w:tab w:val="num" w:pos="4680"/>
        </w:tabs>
        <w:ind w:left="4320" w:hanging="1440"/>
      </w:pPr>
      <w:rPr>
        <w:rFonts w:hint="default"/>
      </w:rPr>
    </w:lvl>
  </w:abstractNum>
  <w:abstractNum w:abstractNumId="17" w15:restartNumberingAfterBreak="0">
    <w:nsid w:val="45B0217F"/>
    <w:multiLevelType w:val="hybridMultilevel"/>
    <w:tmpl w:val="0405001F"/>
    <w:lvl w:ilvl="0" w:tplc="3B7A32C8">
      <w:start w:val="1"/>
      <w:numFmt w:val="decimal"/>
      <w:lvlText w:val="%1."/>
      <w:lvlJc w:val="left"/>
      <w:pPr>
        <w:ind w:left="360" w:hanging="360"/>
      </w:pPr>
    </w:lvl>
    <w:lvl w:ilvl="1" w:tplc="734A610C">
      <w:start w:val="1"/>
      <w:numFmt w:val="decimal"/>
      <w:lvlText w:val="%1.%2."/>
      <w:lvlJc w:val="left"/>
      <w:pPr>
        <w:ind w:left="792" w:hanging="432"/>
      </w:pPr>
    </w:lvl>
    <w:lvl w:ilvl="2" w:tplc="84703D14">
      <w:start w:val="1"/>
      <w:numFmt w:val="decimal"/>
      <w:lvlText w:val="%1.%2.%3."/>
      <w:lvlJc w:val="left"/>
      <w:pPr>
        <w:ind w:left="1224" w:hanging="504"/>
      </w:pPr>
    </w:lvl>
    <w:lvl w:ilvl="3" w:tplc="7B7014EC">
      <w:start w:val="1"/>
      <w:numFmt w:val="decimal"/>
      <w:lvlText w:val="%1.%2.%3.%4."/>
      <w:lvlJc w:val="left"/>
      <w:pPr>
        <w:ind w:left="1728" w:hanging="648"/>
      </w:pPr>
    </w:lvl>
    <w:lvl w:ilvl="4" w:tplc="1A220424">
      <w:start w:val="1"/>
      <w:numFmt w:val="decimal"/>
      <w:lvlText w:val="%1.%2.%3.%4.%5."/>
      <w:lvlJc w:val="left"/>
      <w:pPr>
        <w:ind w:left="2232" w:hanging="792"/>
      </w:pPr>
    </w:lvl>
    <w:lvl w:ilvl="5" w:tplc="128CFF20">
      <w:start w:val="1"/>
      <w:numFmt w:val="decimal"/>
      <w:lvlText w:val="%1.%2.%3.%4.%5.%6."/>
      <w:lvlJc w:val="left"/>
      <w:pPr>
        <w:ind w:left="2736" w:hanging="936"/>
      </w:pPr>
    </w:lvl>
    <w:lvl w:ilvl="6" w:tplc="2542BB30">
      <w:start w:val="1"/>
      <w:numFmt w:val="decimal"/>
      <w:lvlText w:val="%1.%2.%3.%4.%5.%6.%7."/>
      <w:lvlJc w:val="left"/>
      <w:pPr>
        <w:ind w:left="3240" w:hanging="1080"/>
      </w:pPr>
    </w:lvl>
    <w:lvl w:ilvl="7" w:tplc="A11425F8">
      <w:start w:val="1"/>
      <w:numFmt w:val="decimal"/>
      <w:lvlText w:val="%1.%2.%3.%4.%5.%6.%7.%8."/>
      <w:lvlJc w:val="left"/>
      <w:pPr>
        <w:ind w:left="3744" w:hanging="1224"/>
      </w:pPr>
    </w:lvl>
    <w:lvl w:ilvl="8" w:tplc="DDEC64EA">
      <w:start w:val="1"/>
      <w:numFmt w:val="decimal"/>
      <w:lvlText w:val="%1.%2.%3.%4.%5.%6.%7.%8.%9."/>
      <w:lvlJc w:val="left"/>
      <w:pPr>
        <w:ind w:left="4320" w:hanging="1440"/>
      </w:pPr>
    </w:lvl>
  </w:abstractNum>
  <w:abstractNum w:abstractNumId="18" w15:restartNumberingAfterBreak="0">
    <w:nsid w:val="461D7884"/>
    <w:multiLevelType w:val="hybridMultilevel"/>
    <w:tmpl w:val="4732CA68"/>
    <w:lvl w:ilvl="0" w:tplc="FFFFFFFF">
      <w:start w:val="1"/>
      <w:numFmt w:val="decimal"/>
      <w:lvlText w:val="%1."/>
      <w:lvlJc w:val="left"/>
      <w:pPr>
        <w:ind w:left="360" w:hanging="360"/>
      </w:pPr>
      <w:rPr>
        <w:b/>
        <w:color w:val="auto"/>
        <w:sz w:val="28"/>
        <w:szCs w:val="28"/>
      </w:rPr>
    </w:lvl>
    <w:lvl w:ilvl="1" w:tplc="FFFFFFFF">
      <w:start w:val="1"/>
      <w:numFmt w:val="decimal"/>
      <w:lvlText w:val="%1.%2"/>
      <w:lvlJc w:val="left"/>
      <w:pPr>
        <w:ind w:left="716" w:hanging="432"/>
      </w:pPr>
      <w:rPr>
        <w:b/>
        <w:i w:val="0"/>
        <w:color w:val="auto"/>
        <w:sz w:val="24"/>
        <w:szCs w:val="24"/>
      </w:rPr>
    </w:lvl>
    <w:lvl w:ilvl="2" w:tplc="ACB29E70">
      <w:start w:val="1"/>
      <w:numFmt w:val="decimal"/>
      <w:lvlText w:val="%1.%2.%3."/>
      <w:lvlJc w:val="left"/>
      <w:pPr>
        <w:ind w:left="1224" w:hanging="504"/>
      </w:pPr>
    </w:lvl>
    <w:lvl w:ilvl="3" w:tplc="CE702174">
      <w:start w:val="1"/>
      <w:numFmt w:val="decimal"/>
      <w:lvlText w:val="%1.%2.%3.%4."/>
      <w:lvlJc w:val="left"/>
      <w:pPr>
        <w:ind w:left="1728" w:hanging="648"/>
      </w:pPr>
    </w:lvl>
    <w:lvl w:ilvl="4" w:tplc="E23A52CA">
      <w:start w:val="1"/>
      <w:numFmt w:val="decimal"/>
      <w:lvlText w:val="%1.%2.%3.%4.%5."/>
      <w:lvlJc w:val="left"/>
      <w:pPr>
        <w:ind w:left="2232" w:hanging="792"/>
      </w:pPr>
    </w:lvl>
    <w:lvl w:ilvl="5" w:tplc="AAAABDBE">
      <w:start w:val="1"/>
      <w:numFmt w:val="decimal"/>
      <w:lvlText w:val="%1.%2.%3.%4.%5.%6."/>
      <w:lvlJc w:val="left"/>
      <w:pPr>
        <w:ind w:left="2736" w:hanging="936"/>
      </w:pPr>
    </w:lvl>
    <w:lvl w:ilvl="6" w:tplc="CE4CBB6C">
      <w:start w:val="1"/>
      <w:numFmt w:val="decimal"/>
      <w:lvlText w:val="%1.%2.%3.%4.%5.%6.%7."/>
      <w:lvlJc w:val="left"/>
      <w:pPr>
        <w:ind w:left="3240" w:hanging="1080"/>
      </w:pPr>
    </w:lvl>
    <w:lvl w:ilvl="7" w:tplc="B492D760">
      <w:start w:val="1"/>
      <w:numFmt w:val="decimal"/>
      <w:lvlText w:val="%1.%2.%3.%4.%5.%6.%7.%8."/>
      <w:lvlJc w:val="left"/>
      <w:pPr>
        <w:ind w:left="3744" w:hanging="1224"/>
      </w:pPr>
    </w:lvl>
    <w:lvl w:ilvl="8" w:tplc="1228E668">
      <w:start w:val="1"/>
      <w:numFmt w:val="decimal"/>
      <w:lvlText w:val="%1.%2.%3.%4.%5.%6.%7.%8.%9."/>
      <w:lvlJc w:val="left"/>
      <w:pPr>
        <w:ind w:left="4320" w:hanging="1440"/>
      </w:pPr>
    </w:lvl>
  </w:abstractNum>
  <w:abstractNum w:abstractNumId="19" w15:restartNumberingAfterBreak="0">
    <w:nsid w:val="4A1A19F1"/>
    <w:multiLevelType w:val="hybridMultilevel"/>
    <w:tmpl w:val="FFFFFFFF"/>
    <w:lvl w:ilvl="0" w:tplc="E67A6D9E">
      <w:start w:val="1"/>
      <w:numFmt w:val="bullet"/>
      <w:lvlText w:val=""/>
      <w:lvlJc w:val="left"/>
      <w:pPr>
        <w:ind w:left="720" w:hanging="360"/>
      </w:pPr>
      <w:rPr>
        <w:rFonts w:ascii="Symbol" w:hAnsi="Symbol" w:hint="default"/>
      </w:rPr>
    </w:lvl>
    <w:lvl w:ilvl="1" w:tplc="B31494C4">
      <w:start w:val="1"/>
      <w:numFmt w:val="bullet"/>
      <w:lvlText w:val="o"/>
      <w:lvlJc w:val="left"/>
      <w:pPr>
        <w:ind w:left="1440" w:hanging="360"/>
      </w:pPr>
      <w:rPr>
        <w:rFonts w:ascii="Courier New" w:hAnsi="Courier New" w:hint="default"/>
      </w:rPr>
    </w:lvl>
    <w:lvl w:ilvl="2" w:tplc="98489318">
      <w:start w:val="1"/>
      <w:numFmt w:val="bullet"/>
      <w:lvlText w:val=""/>
      <w:lvlJc w:val="left"/>
      <w:pPr>
        <w:ind w:left="2160" w:hanging="360"/>
      </w:pPr>
      <w:rPr>
        <w:rFonts w:ascii="Wingdings" w:hAnsi="Wingdings" w:hint="default"/>
      </w:rPr>
    </w:lvl>
    <w:lvl w:ilvl="3" w:tplc="87FE9D74">
      <w:start w:val="1"/>
      <w:numFmt w:val="bullet"/>
      <w:lvlText w:val=""/>
      <w:lvlJc w:val="left"/>
      <w:pPr>
        <w:ind w:left="2880" w:hanging="360"/>
      </w:pPr>
      <w:rPr>
        <w:rFonts w:ascii="Symbol" w:hAnsi="Symbol" w:hint="default"/>
      </w:rPr>
    </w:lvl>
    <w:lvl w:ilvl="4" w:tplc="0B5060E8">
      <w:start w:val="1"/>
      <w:numFmt w:val="bullet"/>
      <w:lvlText w:val="o"/>
      <w:lvlJc w:val="left"/>
      <w:pPr>
        <w:ind w:left="3600" w:hanging="360"/>
      </w:pPr>
      <w:rPr>
        <w:rFonts w:ascii="Courier New" w:hAnsi="Courier New" w:hint="default"/>
      </w:rPr>
    </w:lvl>
    <w:lvl w:ilvl="5" w:tplc="25069AFE">
      <w:start w:val="1"/>
      <w:numFmt w:val="bullet"/>
      <w:lvlText w:val=""/>
      <w:lvlJc w:val="left"/>
      <w:pPr>
        <w:ind w:left="4320" w:hanging="360"/>
      </w:pPr>
      <w:rPr>
        <w:rFonts w:ascii="Wingdings" w:hAnsi="Wingdings" w:hint="default"/>
      </w:rPr>
    </w:lvl>
    <w:lvl w:ilvl="6" w:tplc="903841E6">
      <w:start w:val="1"/>
      <w:numFmt w:val="bullet"/>
      <w:lvlText w:val=""/>
      <w:lvlJc w:val="left"/>
      <w:pPr>
        <w:ind w:left="5040" w:hanging="360"/>
      </w:pPr>
      <w:rPr>
        <w:rFonts w:ascii="Symbol" w:hAnsi="Symbol" w:hint="default"/>
      </w:rPr>
    </w:lvl>
    <w:lvl w:ilvl="7" w:tplc="61FEB6DE">
      <w:start w:val="1"/>
      <w:numFmt w:val="bullet"/>
      <w:lvlText w:val="o"/>
      <w:lvlJc w:val="left"/>
      <w:pPr>
        <w:ind w:left="5760" w:hanging="360"/>
      </w:pPr>
      <w:rPr>
        <w:rFonts w:ascii="Courier New" w:hAnsi="Courier New" w:hint="default"/>
      </w:rPr>
    </w:lvl>
    <w:lvl w:ilvl="8" w:tplc="04A69F8A">
      <w:start w:val="1"/>
      <w:numFmt w:val="bullet"/>
      <w:lvlText w:val=""/>
      <w:lvlJc w:val="left"/>
      <w:pPr>
        <w:ind w:left="6480" w:hanging="360"/>
      </w:pPr>
      <w:rPr>
        <w:rFonts w:ascii="Wingdings" w:hAnsi="Wingdings" w:hint="default"/>
      </w:rPr>
    </w:lvl>
  </w:abstractNum>
  <w:abstractNum w:abstractNumId="20" w15:restartNumberingAfterBreak="0">
    <w:nsid w:val="4AC94D9E"/>
    <w:multiLevelType w:val="hybridMultilevel"/>
    <w:tmpl w:val="90DCC7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A539DC"/>
    <w:multiLevelType w:val="hybridMultilevel"/>
    <w:tmpl w:val="FFFFFFFF"/>
    <w:lvl w:ilvl="0" w:tplc="BD342A30">
      <w:start w:val="1"/>
      <w:numFmt w:val="decimal"/>
      <w:lvlText w:val="%1."/>
      <w:lvlJc w:val="left"/>
      <w:pPr>
        <w:ind w:left="720" w:hanging="360"/>
      </w:pPr>
    </w:lvl>
    <w:lvl w:ilvl="1" w:tplc="F92CBD00">
      <w:start w:val="1"/>
      <w:numFmt w:val="decimal"/>
      <w:lvlText w:val="%1.%2."/>
      <w:lvlJc w:val="left"/>
      <w:pPr>
        <w:ind w:left="1440" w:hanging="360"/>
      </w:pPr>
    </w:lvl>
    <w:lvl w:ilvl="2" w:tplc="56021984">
      <w:start w:val="1"/>
      <w:numFmt w:val="decimal"/>
      <w:lvlText w:val="%1.%2.%3."/>
      <w:lvlJc w:val="left"/>
      <w:pPr>
        <w:ind w:left="2160" w:hanging="180"/>
      </w:pPr>
    </w:lvl>
    <w:lvl w:ilvl="3" w:tplc="370AD1AE">
      <w:start w:val="1"/>
      <w:numFmt w:val="decimal"/>
      <w:lvlText w:val="%1.%2.%3.%4."/>
      <w:lvlJc w:val="left"/>
      <w:pPr>
        <w:ind w:left="2880" w:hanging="360"/>
      </w:pPr>
    </w:lvl>
    <w:lvl w:ilvl="4" w:tplc="916425C2">
      <w:start w:val="1"/>
      <w:numFmt w:val="decimal"/>
      <w:lvlText w:val="%1.%2.%3.%4.%5."/>
      <w:lvlJc w:val="left"/>
      <w:pPr>
        <w:ind w:left="3600" w:hanging="360"/>
      </w:pPr>
    </w:lvl>
    <w:lvl w:ilvl="5" w:tplc="D6866310">
      <w:start w:val="1"/>
      <w:numFmt w:val="decimal"/>
      <w:lvlText w:val="%1.%2.%3.%4.%5.%6."/>
      <w:lvlJc w:val="left"/>
      <w:pPr>
        <w:ind w:left="4320" w:hanging="180"/>
      </w:pPr>
    </w:lvl>
    <w:lvl w:ilvl="6" w:tplc="BABEB36C">
      <w:start w:val="1"/>
      <w:numFmt w:val="decimal"/>
      <w:lvlText w:val="%1.%2.%3.%4.%5.%6.%7."/>
      <w:lvlJc w:val="left"/>
      <w:pPr>
        <w:ind w:left="5040" w:hanging="360"/>
      </w:pPr>
    </w:lvl>
    <w:lvl w:ilvl="7" w:tplc="D914558E">
      <w:start w:val="1"/>
      <w:numFmt w:val="decimal"/>
      <w:lvlText w:val="%1.%2.%3.%4.%5.%6.%7.%8."/>
      <w:lvlJc w:val="left"/>
      <w:pPr>
        <w:ind w:left="5760" w:hanging="360"/>
      </w:pPr>
    </w:lvl>
    <w:lvl w:ilvl="8" w:tplc="AEAC6906">
      <w:start w:val="1"/>
      <w:numFmt w:val="decimal"/>
      <w:lvlText w:val="%1.%2.%3.%4.%5.%6.%7.%8.%9."/>
      <w:lvlJc w:val="left"/>
      <w:pPr>
        <w:ind w:left="6480" w:hanging="180"/>
      </w:pPr>
    </w:lvl>
  </w:abstractNum>
  <w:abstractNum w:abstractNumId="22" w15:restartNumberingAfterBreak="0">
    <w:nsid w:val="4F9E3382"/>
    <w:multiLevelType w:val="hybridMultilevel"/>
    <w:tmpl w:val="0405001F"/>
    <w:lvl w:ilvl="0" w:tplc="F078F470">
      <w:start w:val="1"/>
      <w:numFmt w:val="decimal"/>
      <w:lvlText w:val="%1."/>
      <w:lvlJc w:val="left"/>
      <w:pPr>
        <w:ind w:left="360" w:hanging="360"/>
      </w:pPr>
    </w:lvl>
    <w:lvl w:ilvl="1" w:tplc="F70C11AC">
      <w:start w:val="1"/>
      <w:numFmt w:val="decimal"/>
      <w:lvlText w:val="%1.%2."/>
      <w:lvlJc w:val="left"/>
      <w:pPr>
        <w:ind w:left="792" w:hanging="432"/>
      </w:pPr>
    </w:lvl>
    <w:lvl w:ilvl="2" w:tplc="31F860AC">
      <w:start w:val="1"/>
      <w:numFmt w:val="decimal"/>
      <w:lvlText w:val="%1.%2.%3."/>
      <w:lvlJc w:val="left"/>
      <w:pPr>
        <w:ind w:left="1224" w:hanging="504"/>
      </w:pPr>
    </w:lvl>
    <w:lvl w:ilvl="3" w:tplc="1332CF22">
      <w:start w:val="1"/>
      <w:numFmt w:val="decimal"/>
      <w:lvlText w:val="%1.%2.%3.%4."/>
      <w:lvlJc w:val="left"/>
      <w:pPr>
        <w:ind w:left="1728" w:hanging="648"/>
      </w:pPr>
    </w:lvl>
    <w:lvl w:ilvl="4" w:tplc="06D8DDBE">
      <w:start w:val="1"/>
      <w:numFmt w:val="decimal"/>
      <w:lvlText w:val="%1.%2.%3.%4.%5."/>
      <w:lvlJc w:val="left"/>
      <w:pPr>
        <w:ind w:left="2232" w:hanging="792"/>
      </w:pPr>
    </w:lvl>
    <w:lvl w:ilvl="5" w:tplc="4D16CCC8">
      <w:start w:val="1"/>
      <w:numFmt w:val="decimal"/>
      <w:lvlText w:val="%1.%2.%3.%4.%5.%6."/>
      <w:lvlJc w:val="left"/>
      <w:pPr>
        <w:ind w:left="2736" w:hanging="936"/>
      </w:pPr>
    </w:lvl>
    <w:lvl w:ilvl="6" w:tplc="9D565BBC">
      <w:start w:val="1"/>
      <w:numFmt w:val="decimal"/>
      <w:lvlText w:val="%1.%2.%3.%4.%5.%6.%7."/>
      <w:lvlJc w:val="left"/>
      <w:pPr>
        <w:ind w:left="3240" w:hanging="1080"/>
      </w:pPr>
    </w:lvl>
    <w:lvl w:ilvl="7" w:tplc="CBA295D0">
      <w:start w:val="1"/>
      <w:numFmt w:val="decimal"/>
      <w:lvlText w:val="%1.%2.%3.%4.%5.%6.%7.%8."/>
      <w:lvlJc w:val="left"/>
      <w:pPr>
        <w:ind w:left="3744" w:hanging="1224"/>
      </w:pPr>
    </w:lvl>
    <w:lvl w:ilvl="8" w:tplc="B9EE8670">
      <w:start w:val="1"/>
      <w:numFmt w:val="decimal"/>
      <w:lvlText w:val="%1.%2.%3.%4.%5.%6.%7.%8.%9."/>
      <w:lvlJc w:val="left"/>
      <w:pPr>
        <w:ind w:left="4320" w:hanging="1440"/>
      </w:pPr>
    </w:lvl>
  </w:abstractNum>
  <w:abstractNum w:abstractNumId="23" w15:restartNumberingAfterBreak="0">
    <w:nsid w:val="523A4412"/>
    <w:multiLevelType w:val="hybridMultilevel"/>
    <w:tmpl w:val="FFFFFFFF"/>
    <w:lvl w:ilvl="0" w:tplc="3F04F65A">
      <w:start w:val="1"/>
      <w:numFmt w:val="bullet"/>
      <w:lvlText w:val=""/>
      <w:lvlJc w:val="left"/>
      <w:pPr>
        <w:ind w:left="720" w:hanging="360"/>
      </w:pPr>
      <w:rPr>
        <w:rFonts w:ascii="Symbol" w:hAnsi="Symbol" w:hint="default"/>
      </w:rPr>
    </w:lvl>
    <w:lvl w:ilvl="1" w:tplc="9BFE0BD6">
      <w:start w:val="1"/>
      <w:numFmt w:val="bullet"/>
      <w:lvlText w:val="o"/>
      <w:lvlJc w:val="left"/>
      <w:pPr>
        <w:ind w:left="1440" w:hanging="360"/>
      </w:pPr>
      <w:rPr>
        <w:rFonts w:ascii="Courier New" w:hAnsi="Courier New" w:hint="default"/>
      </w:rPr>
    </w:lvl>
    <w:lvl w:ilvl="2" w:tplc="817CF6E8">
      <w:start w:val="1"/>
      <w:numFmt w:val="bullet"/>
      <w:lvlText w:val=""/>
      <w:lvlJc w:val="left"/>
      <w:pPr>
        <w:ind w:left="2160" w:hanging="360"/>
      </w:pPr>
      <w:rPr>
        <w:rFonts w:ascii="Wingdings" w:hAnsi="Wingdings" w:hint="default"/>
      </w:rPr>
    </w:lvl>
    <w:lvl w:ilvl="3" w:tplc="B03CA0C4">
      <w:start w:val="1"/>
      <w:numFmt w:val="bullet"/>
      <w:lvlText w:val=""/>
      <w:lvlJc w:val="left"/>
      <w:pPr>
        <w:ind w:left="2880" w:hanging="360"/>
      </w:pPr>
      <w:rPr>
        <w:rFonts w:ascii="Symbol" w:hAnsi="Symbol" w:hint="default"/>
      </w:rPr>
    </w:lvl>
    <w:lvl w:ilvl="4" w:tplc="1DC2DF60">
      <w:start w:val="1"/>
      <w:numFmt w:val="bullet"/>
      <w:lvlText w:val="o"/>
      <w:lvlJc w:val="left"/>
      <w:pPr>
        <w:ind w:left="3600" w:hanging="360"/>
      </w:pPr>
      <w:rPr>
        <w:rFonts w:ascii="Courier New" w:hAnsi="Courier New" w:hint="default"/>
      </w:rPr>
    </w:lvl>
    <w:lvl w:ilvl="5" w:tplc="2B70C648">
      <w:start w:val="1"/>
      <w:numFmt w:val="bullet"/>
      <w:lvlText w:val=""/>
      <w:lvlJc w:val="left"/>
      <w:pPr>
        <w:ind w:left="4320" w:hanging="360"/>
      </w:pPr>
      <w:rPr>
        <w:rFonts w:ascii="Wingdings" w:hAnsi="Wingdings" w:hint="default"/>
      </w:rPr>
    </w:lvl>
    <w:lvl w:ilvl="6" w:tplc="448E71F6">
      <w:start w:val="1"/>
      <w:numFmt w:val="bullet"/>
      <w:lvlText w:val=""/>
      <w:lvlJc w:val="left"/>
      <w:pPr>
        <w:ind w:left="5040" w:hanging="360"/>
      </w:pPr>
      <w:rPr>
        <w:rFonts w:ascii="Symbol" w:hAnsi="Symbol" w:hint="default"/>
      </w:rPr>
    </w:lvl>
    <w:lvl w:ilvl="7" w:tplc="42D09B16">
      <w:start w:val="1"/>
      <w:numFmt w:val="bullet"/>
      <w:lvlText w:val="o"/>
      <w:lvlJc w:val="left"/>
      <w:pPr>
        <w:ind w:left="5760" w:hanging="360"/>
      </w:pPr>
      <w:rPr>
        <w:rFonts w:ascii="Courier New" w:hAnsi="Courier New" w:hint="default"/>
      </w:rPr>
    </w:lvl>
    <w:lvl w:ilvl="8" w:tplc="24622870">
      <w:start w:val="1"/>
      <w:numFmt w:val="bullet"/>
      <w:lvlText w:val=""/>
      <w:lvlJc w:val="left"/>
      <w:pPr>
        <w:ind w:left="6480" w:hanging="360"/>
      </w:pPr>
      <w:rPr>
        <w:rFonts w:ascii="Wingdings" w:hAnsi="Wingdings" w:hint="default"/>
      </w:rPr>
    </w:lvl>
  </w:abstractNum>
  <w:abstractNum w:abstractNumId="24" w15:restartNumberingAfterBreak="0">
    <w:nsid w:val="57E77D39"/>
    <w:multiLevelType w:val="hybridMultilevel"/>
    <w:tmpl w:val="FFFFFFFF"/>
    <w:lvl w:ilvl="0" w:tplc="76BEB306">
      <w:start w:val="1"/>
      <w:numFmt w:val="bullet"/>
      <w:lvlText w:val=""/>
      <w:lvlJc w:val="left"/>
      <w:pPr>
        <w:ind w:left="720" w:hanging="360"/>
      </w:pPr>
      <w:rPr>
        <w:rFonts w:ascii="Symbol" w:hAnsi="Symbol" w:hint="default"/>
      </w:rPr>
    </w:lvl>
    <w:lvl w:ilvl="1" w:tplc="90104142">
      <w:start w:val="1"/>
      <w:numFmt w:val="bullet"/>
      <w:lvlText w:val="o"/>
      <w:lvlJc w:val="left"/>
      <w:pPr>
        <w:ind w:left="1440" w:hanging="360"/>
      </w:pPr>
      <w:rPr>
        <w:rFonts w:ascii="Courier New" w:hAnsi="Courier New" w:hint="default"/>
      </w:rPr>
    </w:lvl>
    <w:lvl w:ilvl="2" w:tplc="CECADC12">
      <w:start w:val="1"/>
      <w:numFmt w:val="bullet"/>
      <w:lvlText w:val=""/>
      <w:lvlJc w:val="left"/>
      <w:pPr>
        <w:ind w:left="2160" w:hanging="360"/>
      </w:pPr>
      <w:rPr>
        <w:rFonts w:ascii="Wingdings" w:hAnsi="Wingdings" w:hint="default"/>
      </w:rPr>
    </w:lvl>
    <w:lvl w:ilvl="3" w:tplc="3294A650">
      <w:start w:val="1"/>
      <w:numFmt w:val="bullet"/>
      <w:lvlText w:val=""/>
      <w:lvlJc w:val="left"/>
      <w:pPr>
        <w:ind w:left="2880" w:hanging="360"/>
      </w:pPr>
      <w:rPr>
        <w:rFonts w:ascii="Symbol" w:hAnsi="Symbol" w:hint="default"/>
      </w:rPr>
    </w:lvl>
    <w:lvl w:ilvl="4" w:tplc="F99EB972">
      <w:start w:val="1"/>
      <w:numFmt w:val="bullet"/>
      <w:lvlText w:val="o"/>
      <w:lvlJc w:val="left"/>
      <w:pPr>
        <w:ind w:left="3600" w:hanging="360"/>
      </w:pPr>
      <w:rPr>
        <w:rFonts w:ascii="Courier New" w:hAnsi="Courier New" w:hint="default"/>
      </w:rPr>
    </w:lvl>
    <w:lvl w:ilvl="5" w:tplc="FFF29956">
      <w:start w:val="1"/>
      <w:numFmt w:val="bullet"/>
      <w:lvlText w:val=""/>
      <w:lvlJc w:val="left"/>
      <w:pPr>
        <w:ind w:left="4320" w:hanging="360"/>
      </w:pPr>
      <w:rPr>
        <w:rFonts w:ascii="Wingdings" w:hAnsi="Wingdings" w:hint="default"/>
      </w:rPr>
    </w:lvl>
    <w:lvl w:ilvl="6" w:tplc="166A3402">
      <w:start w:val="1"/>
      <w:numFmt w:val="bullet"/>
      <w:lvlText w:val=""/>
      <w:lvlJc w:val="left"/>
      <w:pPr>
        <w:ind w:left="5040" w:hanging="360"/>
      </w:pPr>
      <w:rPr>
        <w:rFonts w:ascii="Symbol" w:hAnsi="Symbol" w:hint="default"/>
      </w:rPr>
    </w:lvl>
    <w:lvl w:ilvl="7" w:tplc="B112B402">
      <w:start w:val="1"/>
      <w:numFmt w:val="bullet"/>
      <w:lvlText w:val="o"/>
      <w:lvlJc w:val="left"/>
      <w:pPr>
        <w:ind w:left="5760" w:hanging="360"/>
      </w:pPr>
      <w:rPr>
        <w:rFonts w:ascii="Courier New" w:hAnsi="Courier New" w:hint="default"/>
      </w:rPr>
    </w:lvl>
    <w:lvl w:ilvl="8" w:tplc="51349D9A">
      <w:start w:val="1"/>
      <w:numFmt w:val="bullet"/>
      <w:lvlText w:val=""/>
      <w:lvlJc w:val="left"/>
      <w:pPr>
        <w:ind w:left="6480" w:hanging="360"/>
      </w:pPr>
      <w:rPr>
        <w:rFonts w:ascii="Wingdings" w:hAnsi="Wingdings" w:hint="default"/>
      </w:rPr>
    </w:lvl>
  </w:abstractNum>
  <w:abstractNum w:abstractNumId="25" w15:restartNumberingAfterBreak="0">
    <w:nsid w:val="594025BA"/>
    <w:multiLevelType w:val="hybridMultilevel"/>
    <w:tmpl w:val="0405001F"/>
    <w:lvl w:ilvl="0" w:tplc="A69E87B2">
      <w:start w:val="1"/>
      <w:numFmt w:val="decimal"/>
      <w:lvlText w:val="%1."/>
      <w:lvlJc w:val="left"/>
      <w:pPr>
        <w:ind w:left="360" w:hanging="360"/>
      </w:pPr>
    </w:lvl>
    <w:lvl w:ilvl="1" w:tplc="2B7E08CE">
      <w:start w:val="1"/>
      <w:numFmt w:val="decimal"/>
      <w:lvlText w:val="%1.%2."/>
      <w:lvlJc w:val="left"/>
      <w:pPr>
        <w:ind w:left="792" w:hanging="432"/>
      </w:pPr>
    </w:lvl>
    <w:lvl w:ilvl="2" w:tplc="01381E14">
      <w:start w:val="1"/>
      <w:numFmt w:val="decimal"/>
      <w:lvlText w:val="%1.%2.%3."/>
      <w:lvlJc w:val="left"/>
      <w:pPr>
        <w:ind w:left="1224" w:hanging="504"/>
      </w:pPr>
    </w:lvl>
    <w:lvl w:ilvl="3" w:tplc="69DEF04C">
      <w:start w:val="1"/>
      <w:numFmt w:val="decimal"/>
      <w:lvlText w:val="%1.%2.%3.%4."/>
      <w:lvlJc w:val="left"/>
      <w:pPr>
        <w:ind w:left="1728" w:hanging="648"/>
      </w:pPr>
    </w:lvl>
    <w:lvl w:ilvl="4" w:tplc="5CFEE06E">
      <w:start w:val="1"/>
      <w:numFmt w:val="decimal"/>
      <w:lvlText w:val="%1.%2.%3.%4.%5."/>
      <w:lvlJc w:val="left"/>
      <w:pPr>
        <w:ind w:left="2232" w:hanging="792"/>
      </w:pPr>
    </w:lvl>
    <w:lvl w:ilvl="5" w:tplc="9C34E782">
      <w:start w:val="1"/>
      <w:numFmt w:val="decimal"/>
      <w:lvlText w:val="%1.%2.%3.%4.%5.%6."/>
      <w:lvlJc w:val="left"/>
      <w:pPr>
        <w:ind w:left="2736" w:hanging="936"/>
      </w:pPr>
    </w:lvl>
    <w:lvl w:ilvl="6" w:tplc="2C028C50">
      <w:start w:val="1"/>
      <w:numFmt w:val="decimal"/>
      <w:lvlText w:val="%1.%2.%3.%4.%5.%6.%7."/>
      <w:lvlJc w:val="left"/>
      <w:pPr>
        <w:ind w:left="3240" w:hanging="1080"/>
      </w:pPr>
    </w:lvl>
    <w:lvl w:ilvl="7" w:tplc="416E6ED6">
      <w:start w:val="1"/>
      <w:numFmt w:val="decimal"/>
      <w:lvlText w:val="%1.%2.%3.%4.%5.%6.%7.%8."/>
      <w:lvlJc w:val="left"/>
      <w:pPr>
        <w:ind w:left="3744" w:hanging="1224"/>
      </w:pPr>
    </w:lvl>
    <w:lvl w:ilvl="8" w:tplc="61D6CC32">
      <w:start w:val="1"/>
      <w:numFmt w:val="decimal"/>
      <w:lvlText w:val="%1.%2.%3.%4.%5.%6.%7.%8.%9."/>
      <w:lvlJc w:val="left"/>
      <w:pPr>
        <w:ind w:left="4320" w:hanging="1440"/>
      </w:pPr>
    </w:lvl>
  </w:abstractNum>
  <w:abstractNum w:abstractNumId="26" w15:restartNumberingAfterBreak="0">
    <w:nsid w:val="5AC57DF2"/>
    <w:multiLevelType w:val="hybridMultilevel"/>
    <w:tmpl w:val="1920663E"/>
    <w:lvl w:ilvl="0" w:tplc="04050003">
      <w:start w:val="1"/>
      <w:numFmt w:val="bullet"/>
      <w:lvlText w:val="o"/>
      <w:lvlJc w:val="left"/>
      <w:pPr>
        <w:ind w:left="1004" w:hanging="360"/>
      </w:pPr>
      <w:rPr>
        <w:rFonts w:ascii="Courier New" w:hAnsi="Courier New" w:cs="Courier New"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7" w15:restartNumberingAfterBreak="0">
    <w:nsid w:val="5F57467E"/>
    <w:multiLevelType w:val="hybridMultilevel"/>
    <w:tmpl w:val="90965042"/>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28" w15:restartNumberingAfterBreak="0">
    <w:nsid w:val="626E579A"/>
    <w:multiLevelType w:val="hybridMultilevel"/>
    <w:tmpl w:val="D61EEB6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4031B58"/>
    <w:multiLevelType w:val="hybridMultilevel"/>
    <w:tmpl w:val="FFFFFFFF"/>
    <w:lvl w:ilvl="0" w:tplc="7580189A">
      <w:start w:val="1"/>
      <w:numFmt w:val="bullet"/>
      <w:lvlText w:val=""/>
      <w:lvlJc w:val="left"/>
      <w:pPr>
        <w:ind w:left="720" w:hanging="360"/>
      </w:pPr>
      <w:rPr>
        <w:rFonts w:ascii="Symbol" w:hAnsi="Symbol" w:hint="default"/>
      </w:rPr>
    </w:lvl>
    <w:lvl w:ilvl="1" w:tplc="4CE8B3A4">
      <w:start w:val="1"/>
      <w:numFmt w:val="bullet"/>
      <w:lvlText w:val="o"/>
      <w:lvlJc w:val="left"/>
      <w:pPr>
        <w:ind w:left="1440" w:hanging="360"/>
      </w:pPr>
      <w:rPr>
        <w:rFonts w:ascii="Courier New" w:hAnsi="Courier New" w:hint="default"/>
      </w:rPr>
    </w:lvl>
    <w:lvl w:ilvl="2" w:tplc="11509E06">
      <w:start w:val="1"/>
      <w:numFmt w:val="bullet"/>
      <w:lvlText w:val=""/>
      <w:lvlJc w:val="left"/>
      <w:pPr>
        <w:ind w:left="2160" w:hanging="360"/>
      </w:pPr>
      <w:rPr>
        <w:rFonts w:ascii="Wingdings" w:hAnsi="Wingdings" w:hint="default"/>
      </w:rPr>
    </w:lvl>
    <w:lvl w:ilvl="3" w:tplc="DD56CC7A">
      <w:start w:val="1"/>
      <w:numFmt w:val="bullet"/>
      <w:lvlText w:val=""/>
      <w:lvlJc w:val="left"/>
      <w:pPr>
        <w:ind w:left="2880" w:hanging="360"/>
      </w:pPr>
      <w:rPr>
        <w:rFonts w:ascii="Symbol" w:hAnsi="Symbol" w:hint="default"/>
      </w:rPr>
    </w:lvl>
    <w:lvl w:ilvl="4" w:tplc="17149CD6">
      <w:start w:val="1"/>
      <w:numFmt w:val="bullet"/>
      <w:lvlText w:val="o"/>
      <w:lvlJc w:val="left"/>
      <w:pPr>
        <w:ind w:left="3600" w:hanging="360"/>
      </w:pPr>
      <w:rPr>
        <w:rFonts w:ascii="Courier New" w:hAnsi="Courier New" w:hint="default"/>
      </w:rPr>
    </w:lvl>
    <w:lvl w:ilvl="5" w:tplc="3522BBFC">
      <w:start w:val="1"/>
      <w:numFmt w:val="bullet"/>
      <w:lvlText w:val=""/>
      <w:lvlJc w:val="left"/>
      <w:pPr>
        <w:ind w:left="4320" w:hanging="360"/>
      </w:pPr>
      <w:rPr>
        <w:rFonts w:ascii="Wingdings" w:hAnsi="Wingdings" w:hint="default"/>
      </w:rPr>
    </w:lvl>
    <w:lvl w:ilvl="6" w:tplc="6C743BC4">
      <w:start w:val="1"/>
      <w:numFmt w:val="bullet"/>
      <w:lvlText w:val=""/>
      <w:lvlJc w:val="left"/>
      <w:pPr>
        <w:ind w:left="5040" w:hanging="360"/>
      </w:pPr>
      <w:rPr>
        <w:rFonts w:ascii="Symbol" w:hAnsi="Symbol" w:hint="default"/>
      </w:rPr>
    </w:lvl>
    <w:lvl w:ilvl="7" w:tplc="5252AF10">
      <w:start w:val="1"/>
      <w:numFmt w:val="bullet"/>
      <w:lvlText w:val="o"/>
      <w:lvlJc w:val="left"/>
      <w:pPr>
        <w:ind w:left="5760" w:hanging="360"/>
      </w:pPr>
      <w:rPr>
        <w:rFonts w:ascii="Courier New" w:hAnsi="Courier New" w:hint="default"/>
      </w:rPr>
    </w:lvl>
    <w:lvl w:ilvl="8" w:tplc="9276440E">
      <w:start w:val="1"/>
      <w:numFmt w:val="bullet"/>
      <w:lvlText w:val=""/>
      <w:lvlJc w:val="left"/>
      <w:pPr>
        <w:ind w:left="6480" w:hanging="360"/>
      </w:pPr>
      <w:rPr>
        <w:rFonts w:ascii="Wingdings" w:hAnsi="Wingdings" w:hint="default"/>
      </w:rPr>
    </w:lvl>
  </w:abstractNum>
  <w:abstractNum w:abstractNumId="30" w15:restartNumberingAfterBreak="0">
    <w:nsid w:val="64BA79D7"/>
    <w:multiLevelType w:val="hybridMultilevel"/>
    <w:tmpl w:val="0405001F"/>
    <w:lvl w:ilvl="0" w:tplc="52B43FFA">
      <w:start w:val="1"/>
      <w:numFmt w:val="decimal"/>
      <w:lvlText w:val="%1."/>
      <w:lvlJc w:val="left"/>
      <w:pPr>
        <w:ind w:left="360" w:hanging="360"/>
      </w:pPr>
    </w:lvl>
    <w:lvl w:ilvl="1" w:tplc="E228B4E6">
      <w:start w:val="1"/>
      <w:numFmt w:val="decimal"/>
      <w:lvlText w:val="%1.%2."/>
      <w:lvlJc w:val="left"/>
      <w:pPr>
        <w:ind w:left="792" w:hanging="432"/>
      </w:pPr>
    </w:lvl>
    <w:lvl w:ilvl="2" w:tplc="8D36C478">
      <w:start w:val="1"/>
      <w:numFmt w:val="decimal"/>
      <w:lvlText w:val="%1.%2.%3."/>
      <w:lvlJc w:val="left"/>
      <w:pPr>
        <w:ind w:left="1224" w:hanging="504"/>
      </w:pPr>
    </w:lvl>
    <w:lvl w:ilvl="3" w:tplc="CDDAC3FC">
      <w:start w:val="1"/>
      <w:numFmt w:val="decimal"/>
      <w:lvlText w:val="%1.%2.%3.%4."/>
      <w:lvlJc w:val="left"/>
      <w:pPr>
        <w:ind w:left="1728" w:hanging="648"/>
      </w:pPr>
    </w:lvl>
    <w:lvl w:ilvl="4" w:tplc="581C80F2">
      <w:start w:val="1"/>
      <w:numFmt w:val="decimal"/>
      <w:lvlText w:val="%1.%2.%3.%4.%5."/>
      <w:lvlJc w:val="left"/>
      <w:pPr>
        <w:ind w:left="2232" w:hanging="792"/>
      </w:pPr>
    </w:lvl>
    <w:lvl w:ilvl="5" w:tplc="4E069788">
      <w:start w:val="1"/>
      <w:numFmt w:val="decimal"/>
      <w:lvlText w:val="%1.%2.%3.%4.%5.%6."/>
      <w:lvlJc w:val="left"/>
      <w:pPr>
        <w:ind w:left="2736" w:hanging="936"/>
      </w:pPr>
    </w:lvl>
    <w:lvl w:ilvl="6" w:tplc="CA8296B4">
      <w:start w:val="1"/>
      <w:numFmt w:val="decimal"/>
      <w:lvlText w:val="%1.%2.%3.%4.%5.%6.%7."/>
      <w:lvlJc w:val="left"/>
      <w:pPr>
        <w:ind w:left="3240" w:hanging="1080"/>
      </w:pPr>
    </w:lvl>
    <w:lvl w:ilvl="7" w:tplc="EA927B12">
      <w:start w:val="1"/>
      <w:numFmt w:val="decimal"/>
      <w:lvlText w:val="%1.%2.%3.%4.%5.%6.%7.%8."/>
      <w:lvlJc w:val="left"/>
      <w:pPr>
        <w:ind w:left="3744" w:hanging="1224"/>
      </w:pPr>
    </w:lvl>
    <w:lvl w:ilvl="8" w:tplc="EA5EC352">
      <w:start w:val="1"/>
      <w:numFmt w:val="decimal"/>
      <w:lvlText w:val="%1.%2.%3.%4.%5.%6.%7.%8.%9."/>
      <w:lvlJc w:val="left"/>
      <w:pPr>
        <w:ind w:left="4320" w:hanging="1440"/>
      </w:pPr>
    </w:lvl>
  </w:abstractNum>
  <w:abstractNum w:abstractNumId="31" w15:restartNumberingAfterBreak="0">
    <w:nsid w:val="677A7B64"/>
    <w:multiLevelType w:val="hybridMultilevel"/>
    <w:tmpl w:val="1A822D64"/>
    <w:lvl w:ilvl="0" w:tplc="79EE235C">
      <w:start w:val="2"/>
      <w:numFmt w:val="decimal"/>
      <w:lvlText w:val="%1"/>
      <w:lvlJc w:val="left"/>
      <w:pPr>
        <w:tabs>
          <w:tab w:val="num" w:pos="480"/>
        </w:tabs>
        <w:ind w:left="480" w:hanging="480"/>
      </w:pPr>
      <w:rPr>
        <w:rFonts w:hint="default"/>
      </w:rPr>
    </w:lvl>
    <w:lvl w:ilvl="1" w:tplc="FBA48656">
      <w:start w:val="1"/>
      <w:numFmt w:val="decimal"/>
      <w:lvlText w:val="%1.%2"/>
      <w:lvlJc w:val="left"/>
      <w:pPr>
        <w:tabs>
          <w:tab w:val="num" w:pos="660"/>
        </w:tabs>
        <w:ind w:left="660" w:hanging="480"/>
      </w:pPr>
      <w:rPr>
        <w:rFonts w:hint="default"/>
      </w:rPr>
    </w:lvl>
    <w:lvl w:ilvl="2" w:tplc="3454D066">
      <w:start w:val="1"/>
      <w:numFmt w:val="decimal"/>
      <w:pStyle w:val="Nadpis3-slovan"/>
      <w:lvlText w:val="%1.%2.%3"/>
      <w:lvlJc w:val="left"/>
      <w:pPr>
        <w:tabs>
          <w:tab w:val="num" w:pos="1080"/>
        </w:tabs>
        <w:ind w:left="1080" w:hanging="720"/>
      </w:pPr>
      <w:rPr>
        <w:rFonts w:hint="default"/>
        <w:u w:val="none"/>
      </w:rPr>
    </w:lvl>
    <w:lvl w:ilvl="3" w:tplc="966AFDE0">
      <w:start w:val="1"/>
      <w:numFmt w:val="decimal"/>
      <w:lvlText w:val="%1.%2.%3.%4"/>
      <w:lvlJc w:val="left"/>
      <w:pPr>
        <w:tabs>
          <w:tab w:val="num" w:pos="1260"/>
        </w:tabs>
        <w:ind w:left="1260" w:hanging="720"/>
      </w:pPr>
      <w:rPr>
        <w:rFonts w:hint="default"/>
      </w:rPr>
    </w:lvl>
    <w:lvl w:ilvl="4" w:tplc="1A908118">
      <w:start w:val="1"/>
      <w:numFmt w:val="decimal"/>
      <w:lvlText w:val="%1.%2.%3.%4.%5"/>
      <w:lvlJc w:val="left"/>
      <w:pPr>
        <w:tabs>
          <w:tab w:val="num" w:pos="1800"/>
        </w:tabs>
        <w:ind w:left="1800" w:hanging="1080"/>
      </w:pPr>
      <w:rPr>
        <w:rFonts w:hint="default"/>
      </w:rPr>
    </w:lvl>
    <w:lvl w:ilvl="5" w:tplc="E77AE004">
      <w:start w:val="1"/>
      <w:numFmt w:val="decimal"/>
      <w:lvlText w:val="%1.%2.%3.%4.%5.%6"/>
      <w:lvlJc w:val="left"/>
      <w:pPr>
        <w:tabs>
          <w:tab w:val="num" w:pos="1980"/>
        </w:tabs>
        <w:ind w:left="1980" w:hanging="1080"/>
      </w:pPr>
      <w:rPr>
        <w:rFonts w:hint="default"/>
      </w:rPr>
    </w:lvl>
    <w:lvl w:ilvl="6" w:tplc="98A2F942">
      <w:start w:val="1"/>
      <w:numFmt w:val="decimal"/>
      <w:lvlText w:val="%1.%2.%3.%4.%5.%6.%7"/>
      <w:lvlJc w:val="left"/>
      <w:pPr>
        <w:tabs>
          <w:tab w:val="num" w:pos="2520"/>
        </w:tabs>
        <w:ind w:left="2520" w:hanging="1440"/>
      </w:pPr>
      <w:rPr>
        <w:rFonts w:hint="default"/>
      </w:rPr>
    </w:lvl>
    <w:lvl w:ilvl="7" w:tplc="EA543C8E">
      <w:start w:val="1"/>
      <w:numFmt w:val="decimal"/>
      <w:lvlText w:val="%1.%2.%3.%4.%5.%6.%7.%8"/>
      <w:lvlJc w:val="left"/>
      <w:pPr>
        <w:tabs>
          <w:tab w:val="num" w:pos="2700"/>
        </w:tabs>
        <w:ind w:left="2700" w:hanging="1440"/>
      </w:pPr>
      <w:rPr>
        <w:rFonts w:hint="default"/>
      </w:rPr>
    </w:lvl>
    <w:lvl w:ilvl="8" w:tplc="67906DCC">
      <w:start w:val="1"/>
      <w:numFmt w:val="decimal"/>
      <w:lvlText w:val="%1.%2.%3.%4.%5.%6.%7.%8.%9"/>
      <w:lvlJc w:val="left"/>
      <w:pPr>
        <w:tabs>
          <w:tab w:val="num" w:pos="3240"/>
        </w:tabs>
        <w:ind w:left="3240" w:hanging="1800"/>
      </w:pPr>
      <w:rPr>
        <w:rFonts w:hint="default"/>
      </w:rPr>
    </w:lvl>
  </w:abstractNum>
  <w:abstractNum w:abstractNumId="32" w15:restartNumberingAfterBreak="0">
    <w:nsid w:val="682B7419"/>
    <w:multiLevelType w:val="hybridMultilevel"/>
    <w:tmpl w:val="021A211A"/>
    <w:lvl w:ilvl="0" w:tplc="C1E8805A">
      <w:start w:val="2"/>
      <w:numFmt w:val="decimal"/>
      <w:lvlText w:val="%1"/>
      <w:lvlJc w:val="left"/>
      <w:pPr>
        <w:ind w:left="360" w:hanging="360"/>
      </w:pPr>
      <w:rPr>
        <w:rFonts w:hint="default"/>
        <w:b/>
      </w:rPr>
    </w:lvl>
    <w:lvl w:ilvl="1" w:tplc="633E9838">
      <w:start w:val="2"/>
      <w:numFmt w:val="decimal"/>
      <w:lvlText w:val="%1.%2"/>
      <w:lvlJc w:val="left"/>
      <w:pPr>
        <w:ind w:left="530" w:hanging="360"/>
      </w:pPr>
      <w:rPr>
        <w:rFonts w:hint="default"/>
        <w:b/>
      </w:rPr>
    </w:lvl>
    <w:lvl w:ilvl="2" w:tplc="4430349A">
      <w:start w:val="1"/>
      <w:numFmt w:val="decimal"/>
      <w:lvlText w:val="%1.%2.%3"/>
      <w:lvlJc w:val="left"/>
      <w:pPr>
        <w:ind w:left="1060" w:hanging="720"/>
      </w:pPr>
      <w:rPr>
        <w:rFonts w:hint="default"/>
        <w:b/>
      </w:rPr>
    </w:lvl>
    <w:lvl w:ilvl="3" w:tplc="56F430D4">
      <w:start w:val="1"/>
      <w:numFmt w:val="decimal"/>
      <w:lvlText w:val="%1.%2.%3.%4"/>
      <w:lvlJc w:val="left"/>
      <w:pPr>
        <w:ind w:left="1590" w:hanging="1080"/>
      </w:pPr>
      <w:rPr>
        <w:rFonts w:hint="default"/>
        <w:b/>
      </w:rPr>
    </w:lvl>
    <w:lvl w:ilvl="4" w:tplc="82DEFAB4">
      <w:start w:val="1"/>
      <w:numFmt w:val="decimal"/>
      <w:lvlText w:val="%1.%2.%3.%4.%5"/>
      <w:lvlJc w:val="left"/>
      <w:pPr>
        <w:ind w:left="1760" w:hanging="1080"/>
      </w:pPr>
      <w:rPr>
        <w:rFonts w:hint="default"/>
        <w:b/>
      </w:rPr>
    </w:lvl>
    <w:lvl w:ilvl="5" w:tplc="88C46760">
      <w:start w:val="1"/>
      <w:numFmt w:val="decimal"/>
      <w:lvlText w:val="%1.%2.%3.%4.%5.%6"/>
      <w:lvlJc w:val="left"/>
      <w:pPr>
        <w:ind w:left="2290" w:hanging="1440"/>
      </w:pPr>
      <w:rPr>
        <w:rFonts w:hint="default"/>
        <w:b/>
      </w:rPr>
    </w:lvl>
    <w:lvl w:ilvl="6" w:tplc="59C091AA">
      <w:start w:val="1"/>
      <w:numFmt w:val="decimal"/>
      <w:lvlText w:val="%1.%2.%3.%4.%5.%6.%7"/>
      <w:lvlJc w:val="left"/>
      <w:pPr>
        <w:ind w:left="2460" w:hanging="1440"/>
      </w:pPr>
      <w:rPr>
        <w:rFonts w:hint="default"/>
        <w:b/>
      </w:rPr>
    </w:lvl>
    <w:lvl w:ilvl="7" w:tplc="AF7E2936">
      <w:start w:val="1"/>
      <w:numFmt w:val="decimal"/>
      <w:lvlText w:val="%1.%2.%3.%4.%5.%6.%7.%8"/>
      <w:lvlJc w:val="left"/>
      <w:pPr>
        <w:ind w:left="2990" w:hanging="1800"/>
      </w:pPr>
      <w:rPr>
        <w:rFonts w:hint="default"/>
        <w:b/>
      </w:rPr>
    </w:lvl>
    <w:lvl w:ilvl="8" w:tplc="493A954E">
      <w:start w:val="1"/>
      <w:numFmt w:val="decimal"/>
      <w:lvlText w:val="%1.%2.%3.%4.%5.%6.%7.%8.%9"/>
      <w:lvlJc w:val="left"/>
      <w:pPr>
        <w:ind w:left="3160" w:hanging="1800"/>
      </w:pPr>
      <w:rPr>
        <w:rFonts w:hint="default"/>
        <w:b/>
      </w:rPr>
    </w:lvl>
  </w:abstractNum>
  <w:abstractNum w:abstractNumId="33" w15:restartNumberingAfterBreak="0">
    <w:nsid w:val="69687F63"/>
    <w:multiLevelType w:val="hybridMultilevel"/>
    <w:tmpl w:val="0405001F"/>
    <w:lvl w:ilvl="0" w:tplc="7EC00D86">
      <w:start w:val="1"/>
      <w:numFmt w:val="decimal"/>
      <w:lvlText w:val="%1."/>
      <w:lvlJc w:val="left"/>
      <w:pPr>
        <w:ind w:left="360" w:hanging="360"/>
      </w:pPr>
    </w:lvl>
    <w:lvl w:ilvl="1" w:tplc="2050019A">
      <w:start w:val="1"/>
      <w:numFmt w:val="decimal"/>
      <w:lvlText w:val="%1.%2."/>
      <w:lvlJc w:val="left"/>
      <w:pPr>
        <w:ind w:left="792" w:hanging="432"/>
      </w:pPr>
    </w:lvl>
    <w:lvl w:ilvl="2" w:tplc="F27AB334">
      <w:start w:val="1"/>
      <w:numFmt w:val="decimal"/>
      <w:lvlText w:val="%1.%2.%3."/>
      <w:lvlJc w:val="left"/>
      <w:pPr>
        <w:ind w:left="1224" w:hanging="504"/>
      </w:pPr>
    </w:lvl>
    <w:lvl w:ilvl="3" w:tplc="508C87D0">
      <w:start w:val="1"/>
      <w:numFmt w:val="decimal"/>
      <w:lvlText w:val="%1.%2.%3.%4."/>
      <w:lvlJc w:val="left"/>
      <w:pPr>
        <w:ind w:left="1728" w:hanging="648"/>
      </w:pPr>
    </w:lvl>
    <w:lvl w:ilvl="4" w:tplc="A266A424">
      <w:start w:val="1"/>
      <w:numFmt w:val="decimal"/>
      <w:lvlText w:val="%1.%2.%3.%4.%5."/>
      <w:lvlJc w:val="left"/>
      <w:pPr>
        <w:ind w:left="2232" w:hanging="792"/>
      </w:pPr>
    </w:lvl>
    <w:lvl w:ilvl="5" w:tplc="91641340">
      <w:start w:val="1"/>
      <w:numFmt w:val="decimal"/>
      <w:lvlText w:val="%1.%2.%3.%4.%5.%6."/>
      <w:lvlJc w:val="left"/>
      <w:pPr>
        <w:ind w:left="2736" w:hanging="936"/>
      </w:pPr>
    </w:lvl>
    <w:lvl w:ilvl="6" w:tplc="D7A204AC">
      <w:start w:val="1"/>
      <w:numFmt w:val="decimal"/>
      <w:lvlText w:val="%1.%2.%3.%4.%5.%6.%7."/>
      <w:lvlJc w:val="left"/>
      <w:pPr>
        <w:ind w:left="3240" w:hanging="1080"/>
      </w:pPr>
    </w:lvl>
    <w:lvl w:ilvl="7" w:tplc="AFAA98A0">
      <w:start w:val="1"/>
      <w:numFmt w:val="decimal"/>
      <w:lvlText w:val="%1.%2.%3.%4.%5.%6.%7.%8."/>
      <w:lvlJc w:val="left"/>
      <w:pPr>
        <w:ind w:left="3744" w:hanging="1224"/>
      </w:pPr>
    </w:lvl>
    <w:lvl w:ilvl="8" w:tplc="B4BAF6BA">
      <w:start w:val="1"/>
      <w:numFmt w:val="decimal"/>
      <w:lvlText w:val="%1.%2.%3.%4.%5.%6.%7.%8.%9."/>
      <w:lvlJc w:val="left"/>
      <w:pPr>
        <w:ind w:left="4320" w:hanging="1440"/>
      </w:pPr>
    </w:lvl>
  </w:abstractNum>
  <w:abstractNum w:abstractNumId="34" w15:restartNumberingAfterBreak="0">
    <w:nsid w:val="6D2A39A7"/>
    <w:multiLevelType w:val="hybridMultilevel"/>
    <w:tmpl w:val="FFFFFFFF"/>
    <w:lvl w:ilvl="0" w:tplc="FF644C9A">
      <w:start w:val="1"/>
      <w:numFmt w:val="decimal"/>
      <w:lvlText w:val="%1."/>
      <w:lvlJc w:val="left"/>
      <w:pPr>
        <w:ind w:left="720" w:hanging="360"/>
      </w:pPr>
    </w:lvl>
    <w:lvl w:ilvl="1" w:tplc="3214A7DA">
      <w:start w:val="1"/>
      <w:numFmt w:val="decimal"/>
      <w:lvlText w:val="%1.%2."/>
      <w:lvlJc w:val="left"/>
      <w:pPr>
        <w:ind w:left="1440" w:hanging="360"/>
      </w:pPr>
    </w:lvl>
    <w:lvl w:ilvl="2" w:tplc="E05CB102">
      <w:start w:val="1"/>
      <w:numFmt w:val="decimal"/>
      <w:lvlText w:val="%1.%2.%3."/>
      <w:lvlJc w:val="left"/>
      <w:pPr>
        <w:ind w:left="2160" w:hanging="180"/>
      </w:pPr>
    </w:lvl>
    <w:lvl w:ilvl="3" w:tplc="351AAF46">
      <w:start w:val="1"/>
      <w:numFmt w:val="decimal"/>
      <w:lvlText w:val="%1.%2.%3.%4."/>
      <w:lvlJc w:val="left"/>
      <w:pPr>
        <w:ind w:left="2880" w:hanging="360"/>
      </w:pPr>
    </w:lvl>
    <w:lvl w:ilvl="4" w:tplc="C6FE707E">
      <w:start w:val="1"/>
      <w:numFmt w:val="decimal"/>
      <w:lvlText w:val="%1.%2.%3.%4.%5."/>
      <w:lvlJc w:val="left"/>
      <w:pPr>
        <w:ind w:left="3600" w:hanging="360"/>
      </w:pPr>
    </w:lvl>
    <w:lvl w:ilvl="5" w:tplc="EBE2F14E">
      <w:start w:val="1"/>
      <w:numFmt w:val="decimal"/>
      <w:lvlText w:val="%1.%2.%3.%4.%5.%6."/>
      <w:lvlJc w:val="left"/>
      <w:pPr>
        <w:ind w:left="4320" w:hanging="180"/>
      </w:pPr>
    </w:lvl>
    <w:lvl w:ilvl="6" w:tplc="CCB4B9F4">
      <w:start w:val="1"/>
      <w:numFmt w:val="decimal"/>
      <w:lvlText w:val="%1.%2.%3.%4.%5.%6.%7."/>
      <w:lvlJc w:val="left"/>
      <w:pPr>
        <w:ind w:left="5040" w:hanging="360"/>
      </w:pPr>
    </w:lvl>
    <w:lvl w:ilvl="7" w:tplc="413ABA04">
      <w:start w:val="1"/>
      <w:numFmt w:val="decimal"/>
      <w:lvlText w:val="%1.%2.%3.%4.%5.%6.%7.%8."/>
      <w:lvlJc w:val="left"/>
      <w:pPr>
        <w:ind w:left="5760" w:hanging="360"/>
      </w:pPr>
    </w:lvl>
    <w:lvl w:ilvl="8" w:tplc="D67ABCC0">
      <w:start w:val="1"/>
      <w:numFmt w:val="decimal"/>
      <w:lvlText w:val="%1.%2.%3.%4.%5.%6.%7.%8.%9."/>
      <w:lvlJc w:val="left"/>
      <w:pPr>
        <w:ind w:left="6480" w:hanging="180"/>
      </w:pPr>
    </w:lvl>
  </w:abstractNum>
  <w:abstractNum w:abstractNumId="35" w15:restartNumberingAfterBreak="0">
    <w:nsid w:val="77D44AB6"/>
    <w:multiLevelType w:val="hybridMultilevel"/>
    <w:tmpl w:val="7D025D04"/>
    <w:lvl w:ilvl="0" w:tplc="BE2E66F0">
      <w:start w:val="5"/>
      <w:numFmt w:val="bullet"/>
      <w:lvlText w:val="-"/>
      <w:lvlJc w:val="left"/>
      <w:pPr>
        <w:ind w:left="1260" w:hanging="360"/>
      </w:pPr>
      <w:rPr>
        <w:rFonts w:ascii="TimesNewRomanPSMT" w:eastAsia="Times New Roman" w:hAnsi="TimesNewRomanPSMT" w:cs="TimesNewRomanPSMT"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36" w15:restartNumberingAfterBreak="0">
    <w:nsid w:val="78A07698"/>
    <w:multiLevelType w:val="hybridMultilevel"/>
    <w:tmpl w:val="0405001F"/>
    <w:lvl w:ilvl="0" w:tplc="B0E0218E">
      <w:start w:val="1"/>
      <w:numFmt w:val="decimal"/>
      <w:lvlText w:val="%1."/>
      <w:lvlJc w:val="left"/>
      <w:pPr>
        <w:ind w:left="360" w:hanging="360"/>
      </w:pPr>
    </w:lvl>
    <w:lvl w:ilvl="1" w:tplc="88C43570">
      <w:start w:val="1"/>
      <w:numFmt w:val="decimal"/>
      <w:lvlText w:val="%1.%2."/>
      <w:lvlJc w:val="left"/>
      <w:pPr>
        <w:ind w:left="792" w:hanging="432"/>
      </w:pPr>
    </w:lvl>
    <w:lvl w:ilvl="2" w:tplc="77E8749A">
      <w:start w:val="1"/>
      <w:numFmt w:val="decimal"/>
      <w:lvlText w:val="%1.%2.%3."/>
      <w:lvlJc w:val="left"/>
      <w:pPr>
        <w:ind w:left="1224" w:hanging="504"/>
      </w:pPr>
    </w:lvl>
    <w:lvl w:ilvl="3" w:tplc="A6EAE7EA">
      <w:start w:val="1"/>
      <w:numFmt w:val="decimal"/>
      <w:lvlText w:val="%1.%2.%3.%4."/>
      <w:lvlJc w:val="left"/>
      <w:pPr>
        <w:ind w:left="1728" w:hanging="648"/>
      </w:pPr>
    </w:lvl>
    <w:lvl w:ilvl="4" w:tplc="9A121054">
      <w:start w:val="1"/>
      <w:numFmt w:val="decimal"/>
      <w:lvlText w:val="%1.%2.%3.%4.%5."/>
      <w:lvlJc w:val="left"/>
      <w:pPr>
        <w:ind w:left="2232" w:hanging="792"/>
      </w:pPr>
    </w:lvl>
    <w:lvl w:ilvl="5" w:tplc="BFF0CC00">
      <w:start w:val="1"/>
      <w:numFmt w:val="decimal"/>
      <w:lvlText w:val="%1.%2.%3.%4.%5.%6."/>
      <w:lvlJc w:val="left"/>
      <w:pPr>
        <w:ind w:left="2736" w:hanging="936"/>
      </w:pPr>
    </w:lvl>
    <w:lvl w:ilvl="6" w:tplc="D23033E6">
      <w:start w:val="1"/>
      <w:numFmt w:val="decimal"/>
      <w:lvlText w:val="%1.%2.%3.%4.%5.%6.%7."/>
      <w:lvlJc w:val="left"/>
      <w:pPr>
        <w:ind w:left="3240" w:hanging="1080"/>
      </w:pPr>
    </w:lvl>
    <w:lvl w:ilvl="7" w:tplc="50703772">
      <w:start w:val="1"/>
      <w:numFmt w:val="decimal"/>
      <w:lvlText w:val="%1.%2.%3.%4.%5.%6.%7.%8."/>
      <w:lvlJc w:val="left"/>
      <w:pPr>
        <w:ind w:left="3744" w:hanging="1224"/>
      </w:pPr>
    </w:lvl>
    <w:lvl w:ilvl="8" w:tplc="A156CF1E">
      <w:start w:val="1"/>
      <w:numFmt w:val="decimal"/>
      <w:lvlText w:val="%1.%2.%3.%4.%5.%6.%7.%8.%9."/>
      <w:lvlJc w:val="left"/>
      <w:pPr>
        <w:ind w:left="4320" w:hanging="1440"/>
      </w:pPr>
    </w:lvl>
  </w:abstractNum>
  <w:abstractNum w:abstractNumId="37" w15:restartNumberingAfterBreak="0">
    <w:nsid w:val="7E084EBE"/>
    <w:multiLevelType w:val="hybridMultilevel"/>
    <w:tmpl w:val="0405001F"/>
    <w:lvl w:ilvl="0" w:tplc="5C3AAE7A">
      <w:start w:val="1"/>
      <w:numFmt w:val="decimal"/>
      <w:lvlText w:val="%1."/>
      <w:lvlJc w:val="left"/>
      <w:pPr>
        <w:ind w:left="360" w:hanging="360"/>
      </w:pPr>
    </w:lvl>
    <w:lvl w:ilvl="1" w:tplc="2B72358C">
      <w:start w:val="1"/>
      <w:numFmt w:val="decimal"/>
      <w:lvlText w:val="%1.%2."/>
      <w:lvlJc w:val="left"/>
      <w:pPr>
        <w:ind w:left="792" w:hanging="432"/>
      </w:pPr>
    </w:lvl>
    <w:lvl w:ilvl="2" w:tplc="AC5CE252">
      <w:start w:val="1"/>
      <w:numFmt w:val="decimal"/>
      <w:lvlText w:val="%1.%2.%3."/>
      <w:lvlJc w:val="left"/>
      <w:pPr>
        <w:ind w:left="1224" w:hanging="504"/>
      </w:pPr>
    </w:lvl>
    <w:lvl w:ilvl="3" w:tplc="156E749E">
      <w:start w:val="1"/>
      <w:numFmt w:val="decimal"/>
      <w:lvlText w:val="%1.%2.%3.%4."/>
      <w:lvlJc w:val="left"/>
      <w:pPr>
        <w:ind w:left="1728" w:hanging="648"/>
      </w:pPr>
    </w:lvl>
    <w:lvl w:ilvl="4" w:tplc="3328E084">
      <w:start w:val="1"/>
      <w:numFmt w:val="decimal"/>
      <w:lvlText w:val="%1.%2.%3.%4.%5."/>
      <w:lvlJc w:val="left"/>
      <w:pPr>
        <w:ind w:left="2232" w:hanging="792"/>
      </w:pPr>
    </w:lvl>
    <w:lvl w:ilvl="5" w:tplc="D4AC620E">
      <w:start w:val="1"/>
      <w:numFmt w:val="decimal"/>
      <w:lvlText w:val="%1.%2.%3.%4.%5.%6."/>
      <w:lvlJc w:val="left"/>
      <w:pPr>
        <w:ind w:left="2736" w:hanging="936"/>
      </w:pPr>
    </w:lvl>
    <w:lvl w:ilvl="6" w:tplc="368AC3D6">
      <w:start w:val="1"/>
      <w:numFmt w:val="decimal"/>
      <w:lvlText w:val="%1.%2.%3.%4.%5.%6.%7."/>
      <w:lvlJc w:val="left"/>
      <w:pPr>
        <w:ind w:left="3240" w:hanging="1080"/>
      </w:pPr>
    </w:lvl>
    <w:lvl w:ilvl="7" w:tplc="798EA3C0">
      <w:start w:val="1"/>
      <w:numFmt w:val="decimal"/>
      <w:lvlText w:val="%1.%2.%3.%4.%5.%6.%7.%8."/>
      <w:lvlJc w:val="left"/>
      <w:pPr>
        <w:ind w:left="3744" w:hanging="1224"/>
      </w:pPr>
    </w:lvl>
    <w:lvl w:ilvl="8" w:tplc="744035B6">
      <w:start w:val="1"/>
      <w:numFmt w:val="decimal"/>
      <w:lvlText w:val="%1.%2.%3.%4.%5.%6.%7.%8.%9."/>
      <w:lvlJc w:val="left"/>
      <w:pPr>
        <w:ind w:left="4320" w:hanging="1440"/>
      </w:pPr>
    </w:lvl>
  </w:abstractNum>
  <w:num w:numId="1">
    <w:abstractNumId w:val="3"/>
  </w:num>
  <w:num w:numId="2">
    <w:abstractNumId w:val="23"/>
  </w:num>
  <w:num w:numId="3">
    <w:abstractNumId w:val="29"/>
  </w:num>
  <w:num w:numId="4">
    <w:abstractNumId w:val="4"/>
  </w:num>
  <w:num w:numId="5">
    <w:abstractNumId w:val="19"/>
  </w:num>
  <w:num w:numId="6">
    <w:abstractNumId w:val="34"/>
  </w:num>
  <w:num w:numId="7">
    <w:abstractNumId w:val="24"/>
  </w:num>
  <w:num w:numId="8">
    <w:abstractNumId w:val="21"/>
  </w:num>
  <w:num w:numId="9">
    <w:abstractNumId w:val="13"/>
  </w:num>
  <w:num w:numId="10">
    <w:abstractNumId w:val="14"/>
  </w:num>
  <w:num w:numId="11">
    <w:abstractNumId w:val="31"/>
  </w:num>
  <w:num w:numId="12">
    <w:abstractNumId w:val="16"/>
  </w:num>
  <w:num w:numId="13">
    <w:abstractNumId w:val="8"/>
  </w:num>
  <w:num w:numId="14">
    <w:abstractNumId w:val="5"/>
  </w:num>
  <w:num w:numId="15">
    <w:abstractNumId w:val="27"/>
  </w:num>
  <w:num w:numId="16">
    <w:abstractNumId w:val="10"/>
  </w:num>
  <w:num w:numId="17">
    <w:abstractNumId w:val="1"/>
  </w:num>
  <w:num w:numId="18">
    <w:abstractNumId w:val="35"/>
  </w:num>
  <w:num w:numId="19">
    <w:abstractNumId w:val="32"/>
  </w:num>
  <w:num w:numId="20">
    <w:abstractNumId w:val="18"/>
  </w:num>
  <w:num w:numId="21">
    <w:abstractNumId w:val="17"/>
  </w:num>
  <w:num w:numId="22">
    <w:abstractNumId w:val="30"/>
  </w:num>
  <w:num w:numId="23">
    <w:abstractNumId w:val="15"/>
  </w:num>
  <w:num w:numId="24">
    <w:abstractNumId w:val="33"/>
  </w:num>
  <w:num w:numId="25">
    <w:abstractNumId w:val="11"/>
  </w:num>
  <w:num w:numId="26">
    <w:abstractNumId w:val="37"/>
  </w:num>
  <w:num w:numId="27">
    <w:abstractNumId w:val="22"/>
  </w:num>
  <w:num w:numId="28">
    <w:abstractNumId w:val="7"/>
  </w:num>
  <w:num w:numId="29">
    <w:abstractNumId w:val="28"/>
  </w:num>
  <w:num w:numId="30">
    <w:abstractNumId w:val="25"/>
  </w:num>
  <w:num w:numId="31">
    <w:abstractNumId w:val="2"/>
  </w:num>
  <w:num w:numId="32">
    <w:abstractNumId w:val="36"/>
  </w:num>
  <w:num w:numId="33">
    <w:abstractNumId w:val="12"/>
  </w:num>
  <w:num w:numId="34">
    <w:abstractNumId w:val="9"/>
  </w:num>
  <w:num w:numId="35">
    <w:abstractNumId w:val="20"/>
  </w:num>
  <w:num w:numId="36">
    <w:abstractNumId w:val="0"/>
  </w:num>
  <w:num w:numId="37">
    <w:abstractNumId w:val="26"/>
  </w:num>
  <w:num w:numId="38">
    <w:abstractNumId w:val="6"/>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93A"/>
    <w:rsid w:val="00007B20"/>
    <w:rsid w:val="00020886"/>
    <w:rsid w:val="00020B78"/>
    <w:rsid w:val="000226E7"/>
    <w:rsid w:val="00090174"/>
    <w:rsid w:val="000A65DE"/>
    <w:rsid w:val="000B321E"/>
    <w:rsid w:val="000C485F"/>
    <w:rsid w:val="000D042A"/>
    <w:rsid w:val="000D0FCD"/>
    <w:rsid w:val="000D1879"/>
    <w:rsid w:val="000D204A"/>
    <w:rsid w:val="000E281E"/>
    <w:rsid w:val="000E4E01"/>
    <w:rsid w:val="000F1D1A"/>
    <w:rsid w:val="00111486"/>
    <w:rsid w:val="0012167E"/>
    <w:rsid w:val="00121DF0"/>
    <w:rsid w:val="0012752E"/>
    <w:rsid w:val="001331E6"/>
    <w:rsid w:val="00160586"/>
    <w:rsid w:val="00172C4B"/>
    <w:rsid w:val="00175871"/>
    <w:rsid w:val="00194B14"/>
    <w:rsid w:val="001A2D39"/>
    <w:rsid w:val="001A52FB"/>
    <w:rsid w:val="001B5070"/>
    <w:rsid w:val="001C04B9"/>
    <w:rsid w:val="001C6927"/>
    <w:rsid w:val="001D3870"/>
    <w:rsid w:val="001D4EAC"/>
    <w:rsid w:val="001D55DC"/>
    <w:rsid w:val="001E3F44"/>
    <w:rsid w:val="00210B38"/>
    <w:rsid w:val="002240E6"/>
    <w:rsid w:val="0022772E"/>
    <w:rsid w:val="002469EE"/>
    <w:rsid w:val="00254915"/>
    <w:rsid w:val="00262F24"/>
    <w:rsid w:val="002736CD"/>
    <w:rsid w:val="002763A5"/>
    <w:rsid w:val="002A309D"/>
    <w:rsid w:val="002A6546"/>
    <w:rsid w:val="002D1301"/>
    <w:rsid w:val="002D5B34"/>
    <w:rsid w:val="0030729B"/>
    <w:rsid w:val="00313410"/>
    <w:rsid w:val="00314E0E"/>
    <w:rsid w:val="00325AA5"/>
    <w:rsid w:val="00356030"/>
    <w:rsid w:val="00356BEB"/>
    <w:rsid w:val="003623AC"/>
    <w:rsid w:val="003643C0"/>
    <w:rsid w:val="00374059"/>
    <w:rsid w:val="00374526"/>
    <w:rsid w:val="00380462"/>
    <w:rsid w:val="003A4776"/>
    <w:rsid w:val="003E6D72"/>
    <w:rsid w:val="00400BB5"/>
    <w:rsid w:val="00415385"/>
    <w:rsid w:val="004734F0"/>
    <w:rsid w:val="00477B81"/>
    <w:rsid w:val="00493D9C"/>
    <w:rsid w:val="004B64F3"/>
    <w:rsid w:val="004B7266"/>
    <w:rsid w:val="004E35EC"/>
    <w:rsid w:val="004E50FF"/>
    <w:rsid w:val="004F0EE0"/>
    <w:rsid w:val="00503D0F"/>
    <w:rsid w:val="00510A6B"/>
    <w:rsid w:val="0051148C"/>
    <w:rsid w:val="0052783E"/>
    <w:rsid w:val="005516DE"/>
    <w:rsid w:val="00571021"/>
    <w:rsid w:val="00574FA0"/>
    <w:rsid w:val="005776A0"/>
    <w:rsid w:val="00587D4C"/>
    <w:rsid w:val="0059431D"/>
    <w:rsid w:val="005A690C"/>
    <w:rsid w:val="005D5568"/>
    <w:rsid w:val="005D7D70"/>
    <w:rsid w:val="005F6B8C"/>
    <w:rsid w:val="00614006"/>
    <w:rsid w:val="00623DFD"/>
    <w:rsid w:val="0064140E"/>
    <w:rsid w:val="00641D67"/>
    <w:rsid w:val="00666E2A"/>
    <w:rsid w:val="0066715E"/>
    <w:rsid w:val="00667B2F"/>
    <w:rsid w:val="00676C46"/>
    <w:rsid w:val="006812C3"/>
    <w:rsid w:val="0068375E"/>
    <w:rsid w:val="00683FFE"/>
    <w:rsid w:val="006A6F9C"/>
    <w:rsid w:val="006B6FF6"/>
    <w:rsid w:val="006C25B7"/>
    <w:rsid w:val="006E19C4"/>
    <w:rsid w:val="006F6292"/>
    <w:rsid w:val="00713486"/>
    <w:rsid w:val="00736C84"/>
    <w:rsid w:val="007707CB"/>
    <w:rsid w:val="007A4D6F"/>
    <w:rsid w:val="007B25AF"/>
    <w:rsid w:val="007C143A"/>
    <w:rsid w:val="007C63BD"/>
    <w:rsid w:val="007C6E1F"/>
    <w:rsid w:val="007D327E"/>
    <w:rsid w:val="007D5DE1"/>
    <w:rsid w:val="007F2E36"/>
    <w:rsid w:val="00804DF5"/>
    <w:rsid w:val="008123F6"/>
    <w:rsid w:val="0081462C"/>
    <w:rsid w:val="00840B97"/>
    <w:rsid w:val="008416D3"/>
    <w:rsid w:val="00845815"/>
    <w:rsid w:val="00856F19"/>
    <w:rsid w:val="008706C7"/>
    <w:rsid w:val="008B590D"/>
    <w:rsid w:val="008C43C9"/>
    <w:rsid w:val="008C7393"/>
    <w:rsid w:val="008D3157"/>
    <w:rsid w:val="008E4BB1"/>
    <w:rsid w:val="008E5F6A"/>
    <w:rsid w:val="008F2166"/>
    <w:rsid w:val="00902F17"/>
    <w:rsid w:val="00915753"/>
    <w:rsid w:val="00931C0F"/>
    <w:rsid w:val="00936EAF"/>
    <w:rsid w:val="00957285"/>
    <w:rsid w:val="00961433"/>
    <w:rsid w:val="009922CF"/>
    <w:rsid w:val="009B0EFF"/>
    <w:rsid w:val="009C75ED"/>
    <w:rsid w:val="009D0CE4"/>
    <w:rsid w:val="009D406B"/>
    <w:rsid w:val="009E3588"/>
    <w:rsid w:val="00A061C0"/>
    <w:rsid w:val="00A07C78"/>
    <w:rsid w:val="00A13D48"/>
    <w:rsid w:val="00A146F8"/>
    <w:rsid w:val="00A20474"/>
    <w:rsid w:val="00A42A2F"/>
    <w:rsid w:val="00A5089A"/>
    <w:rsid w:val="00A54525"/>
    <w:rsid w:val="00A806AE"/>
    <w:rsid w:val="00AA2A1A"/>
    <w:rsid w:val="00AA47EC"/>
    <w:rsid w:val="00AB713B"/>
    <w:rsid w:val="00AC394E"/>
    <w:rsid w:val="00AC5BEF"/>
    <w:rsid w:val="00AC6F0C"/>
    <w:rsid w:val="00AC7953"/>
    <w:rsid w:val="00AD4A3E"/>
    <w:rsid w:val="00AE69C0"/>
    <w:rsid w:val="00B073AE"/>
    <w:rsid w:val="00B16EFD"/>
    <w:rsid w:val="00B30CE6"/>
    <w:rsid w:val="00B326DC"/>
    <w:rsid w:val="00B40E78"/>
    <w:rsid w:val="00B44CAF"/>
    <w:rsid w:val="00B54A6B"/>
    <w:rsid w:val="00B604EE"/>
    <w:rsid w:val="00B61B80"/>
    <w:rsid w:val="00B63EF5"/>
    <w:rsid w:val="00B6656F"/>
    <w:rsid w:val="00B8091E"/>
    <w:rsid w:val="00B813B7"/>
    <w:rsid w:val="00B870AA"/>
    <w:rsid w:val="00B87783"/>
    <w:rsid w:val="00B94F60"/>
    <w:rsid w:val="00B951D4"/>
    <w:rsid w:val="00BA787F"/>
    <w:rsid w:val="00BB0594"/>
    <w:rsid w:val="00BB19C5"/>
    <w:rsid w:val="00BC5615"/>
    <w:rsid w:val="00BD116D"/>
    <w:rsid w:val="00BD3B6B"/>
    <w:rsid w:val="00BD4272"/>
    <w:rsid w:val="00BE2E45"/>
    <w:rsid w:val="00C030AF"/>
    <w:rsid w:val="00C0511A"/>
    <w:rsid w:val="00C306FE"/>
    <w:rsid w:val="00C3087B"/>
    <w:rsid w:val="00C33EB3"/>
    <w:rsid w:val="00C35C79"/>
    <w:rsid w:val="00C372A9"/>
    <w:rsid w:val="00C534E8"/>
    <w:rsid w:val="00C56B70"/>
    <w:rsid w:val="00C60FBE"/>
    <w:rsid w:val="00C762A9"/>
    <w:rsid w:val="00C8507F"/>
    <w:rsid w:val="00C870C7"/>
    <w:rsid w:val="00CA3A7A"/>
    <w:rsid w:val="00CA6162"/>
    <w:rsid w:val="00CB1239"/>
    <w:rsid w:val="00CB2C86"/>
    <w:rsid w:val="00CC0F46"/>
    <w:rsid w:val="00CD60B4"/>
    <w:rsid w:val="00CE2B71"/>
    <w:rsid w:val="00CE3242"/>
    <w:rsid w:val="00CE41C5"/>
    <w:rsid w:val="00CE61D1"/>
    <w:rsid w:val="00CF07CA"/>
    <w:rsid w:val="00D12DA3"/>
    <w:rsid w:val="00D318CC"/>
    <w:rsid w:val="00D4093A"/>
    <w:rsid w:val="00D41689"/>
    <w:rsid w:val="00D6797F"/>
    <w:rsid w:val="00D80314"/>
    <w:rsid w:val="00D81549"/>
    <w:rsid w:val="00DA0F1E"/>
    <w:rsid w:val="00DB296D"/>
    <w:rsid w:val="00DC08CB"/>
    <w:rsid w:val="00DD0B21"/>
    <w:rsid w:val="00DD1032"/>
    <w:rsid w:val="00DD2CFD"/>
    <w:rsid w:val="00DD2E98"/>
    <w:rsid w:val="00DE26C1"/>
    <w:rsid w:val="00DE76A9"/>
    <w:rsid w:val="00DF1DFC"/>
    <w:rsid w:val="00E101F2"/>
    <w:rsid w:val="00E25D82"/>
    <w:rsid w:val="00E522AC"/>
    <w:rsid w:val="00E64BE9"/>
    <w:rsid w:val="00E70EF7"/>
    <w:rsid w:val="00E71804"/>
    <w:rsid w:val="00E77124"/>
    <w:rsid w:val="00E7712F"/>
    <w:rsid w:val="00E93595"/>
    <w:rsid w:val="00EA2EE5"/>
    <w:rsid w:val="00EC51F2"/>
    <w:rsid w:val="00EE01AD"/>
    <w:rsid w:val="00EF2D20"/>
    <w:rsid w:val="00F03C92"/>
    <w:rsid w:val="00F119FB"/>
    <w:rsid w:val="00F122D7"/>
    <w:rsid w:val="00F1637A"/>
    <w:rsid w:val="00F226FE"/>
    <w:rsid w:val="00F23D0F"/>
    <w:rsid w:val="00F32094"/>
    <w:rsid w:val="00F337F2"/>
    <w:rsid w:val="00F345AD"/>
    <w:rsid w:val="00F370C4"/>
    <w:rsid w:val="00F423EE"/>
    <w:rsid w:val="00F50403"/>
    <w:rsid w:val="00F50834"/>
    <w:rsid w:val="00F625CB"/>
    <w:rsid w:val="00F73788"/>
    <w:rsid w:val="00F86915"/>
    <w:rsid w:val="00F94D50"/>
    <w:rsid w:val="00F960B0"/>
    <w:rsid w:val="00FB386F"/>
    <w:rsid w:val="00FB5457"/>
    <w:rsid w:val="00FC22AF"/>
    <w:rsid w:val="00FC6BED"/>
    <w:rsid w:val="00FD36E6"/>
    <w:rsid w:val="00FE4EE2"/>
    <w:rsid w:val="00FF3D5E"/>
    <w:rsid w:val="010A0733"/>
    <w:rsid w:val="01E78107"/>
    <w:rsid w:val="020F9E20"/>
    <w:rsid w:val="0231A7F7"/>
    <w:rsid w:val="027D4B17"/>
    <w:rsid w:val="032A6503"/>
    <w:rsid w:val="0519672F"/>
    <w:rsid w:val="05388E15"/>
    <w:rsid w:val="0545D203"/>
    <w:rsid w:val="05768A7B"/>
    <w:rsid w:val="058A8EB3"/>
    <w:rsid w:val="063DE116"/>
    <w:rsid w:val="06877771"/>
    <w:rsid w:val="07964CA7"/>
    <w:rsid w:val="09DA2297"/>
    <w:rsid w:val="09F41939"/>
    <w:rsid w:val="0A475646"/>
    <w:rsid w:val="0B1D6376"/>
    <w:rsid w:val="0BC4F965"/>
    <w:rsid w:val="0BC7DE87"/>
    <w:rsid w:val="0BCDB5DB"/>
    <w:rsid w:val="0C1F8C41"/>
    <w:rsid w:val="0C4A8558"/>
    <w:rsid w:val="0C710034"/>
    <w:rsid w:val="0C8930B9"/>
    <w:rsid w:val="0CB1BEB7"/>
    <w:rsid w:val="0D362784"/>
    <w:rsid w:val="0D967CE4"/>
    <w:rsid w:val="0DCF13C4"/>
    <w:rsid w:val="0E151557"/>
    <w:rsid w:val="0EDAEB16"/>
    <w:rsid w:val="0FA76A7C"/>
    <w:rsid w:val="10F0DAEB"/>
    <w:rsid w:val="11276A9A"/>
    <w:rsid w:val="112AE7D8"/>
    <w:rsid w:val="1232D369"/>
    <w:rsid w:val="12A707B1"/>
    <w:rsid w:val="130A56CD"/>
    <w:rsid w:val="131AF9F9"/>
    <w:rsid w:val="133C4464"/>
    <w:rsid w:val="1390EC62"/>
    <w:rsid w:val="13F76533"/>
    <w:rsid w:val="14098A07"/>
    <w:rsid w:val="143FD6CB"/>
    <w:rsid w:val="14CC3BC5"/>
    <w:rsid w:val="150378AD"/>
    <w:rsid w:val="153FC78E"/>
    <w:rsid w:val="15460544"/>
    <w:rsid w:val="1656EBB2"/>
    <w:rsid w:val="165AB47C"/>
    <w:rsid w:val="16C7A8C2"/>
    <w:rsid w:val="1785749E"/>
    <w:rsid w:val="17B91B6D"/>
    <w:rsid w:val="17EDB080"/>
    <w:rsid w:val="1933DD61"/>
    <w:rsid w:val="19438BB8"/>
    <w:rsid w:val="199DA91C"/>
    <w:rsid w:val="19F0971F"/>
    <w:rsid w:val="1A2021C4"/>
    <w:rsid w:val="1B20C13F"/>
    <w:rsid w:val="1B2B6526"/>
    <w:rsid w:val="1B3D8503"/>
    <w:rsid w:val="1BC2DC8B"/>
    <w:rsid w:val="1BE6F910"/>
    <w:rsid w:val="1C5A0EFD"/>
    <w:rsid w:val="1C5A6DAE"/>
    <w:rsid w:val="1CB53DBB"/>
    <w:rsid w:val="1D0E3702"/>
    <w:rsid w:val="1D6874E0"/>
    <w:rsid w:val="1D900E9C"/>
    <w:rsid w:val="1DC6DCBB"/>
    <w:rsid w:val="1DD74CF5"/>
    <w:rsid w:val="1E22688B"/>
    <w:rsid w:val="1E78BBB3"/>
    <w:rsid w:val="1F08E0DF"/>
    <w:rsid w:val="1F8536EA"/>
    <w:rsid w:val="1FC649CF"/>
    <w:rsid w:val="20D532A1"/>
    <w:rsid w:val="2102FECC"/>
    <w:rsid w:val="2113B962"/>
    <w:rsid w:val="221A2CF5"/>
    <w:rsid w:val="22243A91"/>
    <w:rsid w:val="229CC309"/>
    <w:rsid w:val="229E3B7C"/>
    <w:rsid w:val="2329FCCB"/>
    <w:rsid w:val="23D6178D"/>
    <w:rsid w:val="243021E5"/>
    <w:rsid w:val="24425A00"/>
    <w:rsid w:val="24FAD8BE"/>
    <w:rsid w:val="252FB623"/>
    <w:rsid w:val="25AC3A1D"/>
    <w:rsid w:val="25BFEC40"/>
    <w:rsid w:val="263A3D03"/>
    <w:rsid w:val="26493A67"/>
    <w:rsid w:val="26519BD1"/>
    <w:rsid w:val="277F0658"/>
    <w:rsid w:val="27801971"/>
    <w:rsid w:val="279A6F44"/>
    <w:rsid w:val="27C9CEB1"/>
    <w:rsid w:val="283672E4"/>
    <w:rsid w:val="28383718"/>
    <w:rsid w:val="2842BB41"/>
    <w:rsid w:val="2A6CB710"/>
    <w:rsid w:val="2B7F3436"/>
    <w:rsid w:val="2CF82C2A"/>
    <w:rsid w:val="2D479C4E"/>
    <w:rsid w:val="2E7189D7"/>
    <w:rsid w:val="2F330611"/>
    <w:rsid w:val="2F35C739"/>
    <w:rsid w:val="2F5E442C"/>
    <w:rsid w:val="2F68EF67"/>
    <w:rsid w:val="2F6B3746"/>
    <w:rsid w:val="2F790A77"/>
    <w:rsid w:val="2FCE2333"/>
    <w:rsid w:val="30FA9BFF"/>
    <w:rsid w:val="3141A39E"/>
    <w:rsid w:val="32AEA48B"/>
    <w:rsid w:val="32E85EA2"/>
    <w:rsid w:val="3316FFF1"/>
    <w:rsid w:val="3336DA85"/>
    <w:rsid w:val="336EBBD2"/>
    <w:rsid w:val="3389C338"/>
    <w:rsid w:val="343D73C7"/>
    <w:rsid w:val="3457B5D9"/>
    <w:rsid w:val="347CDBF5"/>
    <w:rsid w:val="348C8877"/>
    <w:rsid w:val="34FBEDA6"/>
    <w:rsid w:val="354DFFAF"/>
    <w:rsid w:val="355CEB04"/>
    <w:rsid w:val="359942B5"/>
    <w:rsid w:val="360688F1"/>
    <w:rsid w:val="369EB25F"/>
    <w:rsid w:val="376D9AEA"/>
    <w:rsid w:val="379D575C"/>
    <w:rsid w:val="389C3631"/>
    <w:rsid w:val="38B95DB9"/>
    <w:rsid w:val="38DAC277"/>
    <w:rsid w:val="39367152"/>
    <w:rsid w:val="3937168C"/>
    <w:rsid w:val="39C7611F"/>
    <w:rsid w:val="39FDE4D5"/>
    <w:rsid w:val="3A7C35B1"/>
    <w:rsid w:val="3A9604A9"/>
    <w:rsid w:val="3B086B94"/>
    <w:rsid w:val="3B302E9E"/>
    <w:rsid w:val="3B88A578"/>
    <w:rsid w:val="3BB5485F"/>
    <w:rsid w:val="3BD0D412"/>
    <w:rsid w:val="3C79C6CE"/>
    <w:rsid w:val="3CD92C9B"/>
    <w:rsid w:val="3D569727"/>
    <w:rsid w:val="3DE4B40F"/>
    <w:rsid w:val="3E231CE4"/>
    <w:rsid w:val="3E48F1F7"/>
    <w:rsid w:val="3ECB3E72"/>
    <w:rsid w:val="3F6D3234"/>
    <w:rsid w:val="3F733A13"/>
    <w:rsid w:val="3F835BBA"/>
    <w:rsid w:val="40233281"/>
    <w:rsid w:val="405C2839"/>
    <w:rsid w:val="40A57B79"/>
    <w:rsid w:val="40C6DFE9"/>
    <w:rsid w:val="40EBEBC8"/>
    <w:rsid w:val="41177CE3"/>
    <w:rsid w:val="41FE167E"/>
    <w:rsid w:val="44319706"/>
    <w:rsid w:val="445BF85F"/>
    <w:rsid w:val="463C6342"/>
    <w:rsid w:val="471C9E4E"/>
    <w:rsid w:val="4767D413"/>
    <w:rsid w:val="47709236"/>
    <w:rsid w:val="4785E04E"/>
    <w:rsid w:val="482A2C9B"/>
    <w:rsid w:val="4889AA55"/>
    <w:rsid w:val="4889C391"/>
    <w:rsid w:val="4910E5A0"/>
    <w:rsid w:val="495906BF"/>
    <w:rsid w:val="49B7A887"/>
    <w:rsid w:val="4A15AE99"/>
    <w:rsid w:val="4AE72D5B"/>
    <w:rsid w:val="4B058E5D"/>
    <w:rsid w:val="4BB5E77D"/>
    <w:rsid w:val="4C480429"/>
    <w:rsid w:val="4CF54D05"/>
    <w:rsid w:val="4D36102B"/>
    <w:rsid w:val="4E00D624"/>
    <w:rsid w:val="4E011A4B"/>
    <w:rsid w:val="4E27CE4E"/>
    <w:rsid w:val="4E392C35"/>
    <w:rsid w:val="4E56CBA5"/>
    <w:rsid w:val="4ECD8D98"/>
    <w:rsid w:val="4F3FB061"/>
    <w:rsid w:val="4FAA0D27"/>
    <w:rsid w:val="4FDB3016"/>
    <w:rsid w:val="4FEAC6F4"/>
    <w:rsid w:val="503C880E"/>
    <w:rsid w:val="50DA337F"/>
    <w:rsid w:val="50EF7DDD"/>
    <w:rsid w:val="515F3454"/>
    <w:rsid w:val="51A644E3"/>
    <w:rsid w:val="51E1333E"/>
    <w:rsid w:val="52653716"/>
    <w:rsid w:val="52BDADF1"/>
    <w:rsid w:val="52E69B53"/>
    <w:rsid w:val="53F9427B"/>
    <w:rsid w:val="54D09214"/>
    <w:rsid w:val="55938F0E"/>
    <w:rsid w:val="55FBD7D7"/>
    <w:rsid w:val="56523BF8"/>
    <w:rsid w:val="5676AA2C"/>
    <w:rsid w:val="573593D4"/>
    <w:rsid w:val="5756D16B"/>
    <w:rsid w:val="576BA7C7"/>
    <w:rsid w:val="576BE8BA"/>
    <w:rsid w:val="578ACA9A"/>
    <w:rsid w:val="590C1838"/>
    <w:rsid w:val="59A97152"/>
    <w:rsid w:val="59E6AC6C"/>
    <w:rsid w:val="5A015EE5"/>
    <w:rsid w:val="5A082E8E"/>
    <w:rsid w:val="5AACF38F"/>
    <w:rsid w:val="5AC69538"/>
    <w:rsid w:val="5AE26B81"/>
    <w:rsid w:val="5BEEC819"/>
    <w:rsid w:val="5BEF8131"/>
    <w:rsid w:val="5C6E862B"/>
    <w:rsid w:val="5CDD093D"/>
    <w:rsid w:val="5D566D87"/>
    <w:rsid w:val="5F389C67"/>
    <w:rsid w:val="5F3B0B53"/>
    <w:rsid w:val="5F59B582"/>
    <w:rsid w:val="5F68E36C"/>
    <w:rsid w:val="5FB5E670"/>
    <w:rsid w:val="6054A2E5"/>
    <w:rsid w:val="611E64BB"/>
    <w:rsid w:val="617D4261"/>
    <w:rsid w:val="61F53B3C"/>
    <w:rsid w:val="628DC33C"/>
    <w:rsid w:val="63935249"/>
    <w:rsid w:val="640C49FD"/>
    <w:rsid w:val="645BBC11"/>
    <w:rsid w:val="649C78EA"/>
    <w:rsid w:val="64BC20A8"/>
    <w:rsid w:val="64E1B117"/>
    <w:rsid w:val="651AC10F"/>
    <w:rsid w:val="6535CB3F"/>
    <w:rsid w:val="655358CB"/>
    <w:rsid w:val="665E91AD"/>
    <w:rsid w:val="6670B8AF"/>
    <w:rsid w:val="66B52533"/>
    <w:rsid w:val="67D7CE4F"/>
    <w:rsid w:val="6824F617"/>
    <w:rsid w:val="685E15F7"/>
    <w:rsid w:val="696684A9"/>
    <w:rsid w:val="6989B30D"/>
    <w:rsid w:val="6A053F1A"/>
    <w:rsid w:val="6AEB84BA"/>
    <w:rsid w:val="6B18A663"/>
    <w:rsid w:val="6B2C4EFA"/>
    <w:rsid w:val="6B4C547C"/>
    <w:rsid w:val="6BB50539"/>
    <w:rsid w:val="6C71C3F9"/>
    <w:rsid w:val="6D142425"/>
    <w:rsid w:val="6DAC24E3"/>
    <w:rsid w:val="6DD623A0"/>
    <w:rsid w:val="6E0B47BC"/>
    <w:rsid w:val="6EDB4ACE"/>
    <w:rsid w:val="6F9AE227"/>
    <w:rsid w:val="7024FE9D"/>
    <w:rsid w:val="7047BA1E"/>
    <w:rsid w:val="709010BB"/>
    <w:rsid w:val="710814EB"/>
    <w:rsid w:val="7111336B"/>
    <w:rsid w:val="722AC763"/>
    <w:rsid w:val="72664FF4"/>
    <w:rsid w:val="72961FAD"/>
    <w:rsid w:val="72AA8C88"/>
    <w:rsid w:val="72DEED13"/>
    <w:rsid w:val="740A1682"/>
    <w:rsid w:val="744EC328"/>
    <w:rsid w:val="748AE753"/>
    <w:rsid w:val="74D836EA"/>
    <w:rsid w:val="7690B384"/>
    <w:rsid w:val="7758C15E"/>
    <w:rsid w:val="778EB90F"/>
    <w:rsid w:val="781CBC46"/>
    <w:rsid w:val="784E8E59"/>
    <w:rsid w:val="78980F71"/>
    <w:rsid w:val="78A12F76"/>
    <w:rsid w:val="78C2F902"/>
    <w:rsid w:val="799FD2BA"/>
    <w:rsid w:val="79E0D673"/>
    <w:rsid w:val="79E75306"/>
    <w:rsid w:val="7A8D24E8"/>
    <w:rsid w:val="7B394FD3"/>
    <w:rsid w:val="7B6AF782"/>
    <w:rsid w:val="7B797AA7"/>
    <w:rsid w:val="7E7A8AEB"/>
    <w:rsid w:val="7F520C12"/>
    <w:rsid w:val="7F9A5E36"/>
    <w:rsid w:val="7FAB81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39F15CD8"/>
  <w15:chartTrackingRefBased/>
  <w15:docId w15:val="{1D17F282-343A-48F2-BA41-5B67F5394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E78"/>
    <w:rPr>
      <w:sz w:val="24"/>
      <w:szCs w:val="24"/>
      <w:lang w:val="cs-CZ" w:eastAsia="en-US"/>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qFormat/>
    <w:rsid w:val="00CC0F46"/>
    <w:pPr>
      <w:keepNext/>
      <w:spacing w:before="240" w:after="60"/>
      <w:jc w:val="center"/>
      <w:outlineLvl w:val="0"/>
    </w:pPr>
    <w:rPr>
      <w:rFonts w:ascii="Georgia" w:eastAsia="Times New Roman" w:hAnsi="Georgia"/>
      <w:bCs/>
      <w:caps/>
      <w:kern w:val="32"/>
      <w:sz w:val="32"/>
      <w:szCs w:val="32"/>
      <w:lang w:eastAsia="cs-CZ"/>
    </w:rPr>
  </w:style>
  <w:style w:type="paragraph" w:styleId="Nadpis2">
    <w:name w:val="heading 2"/>
    <w:basedOn w:val="Normln"/>
    <w:next w:val="Normln"/>
    <w:link w:val="Nadpis2Char"/>
    <w:uiPriority w:val="9"/>
    <w:semiHidden/>
    <w:unhideWhenUsed/>
    <w:qFormat/>
    <w:rsid w:val="007D5DE1"/>
    <w:pPr>
      <w:keepNext/>
      <w:keepLines/>
      <w:spacing w:before="200"/>
      <w:outlineLvl w:val="1"/>
    </w:pPr>
    <w:rPr>
      <w:rFonts w:ascii="Calibri" w:eastAsia="Times New Roman" w:hAnsi="Calibri"/>
      <w:b/>
      <w:bCs/>
      <w:color w:val="4F81BD"/>
      <w:sz w:val="26"/>
      <w:szCs w:val="26"/>
    </w:rPr>
  </w:style>
  <w:style w:type="paragraph" w:styleId="Nadpis3">
    <w:name w:val="heading 3"/>
    <w:basedOn w:val="Normln"/>
    <w:next w:val="Normln"/>
    <w:link w:val="Nadpis3Char"/>
    <w:uiPriority w:val="9"/>
    <w:semiHidden/>
    <w:unhideWhenUsed/>
    <w:qFormat/>
    <w:rsid w:val="007D5DE1"/>
    <w:pPr>
      <w:keepNext/>
      <w:keepLines/>
      <w:spacing w:before="200"/>
      <w:outlineLvl w:val="2"/>
    </w:pPr>
    <w:rPr>
      <w:rFonts w:ascii="Calibri" w:eastAsia="Times New Roman" w:hAnsi="Calibri"/>
      <w:b/>
      <w:bCs/>
      <w:color w:val="4F81BD"/>
    </w:rPr>
  </w:style>
  <w:style w:type="paragraph" w:styleId="Nadpis4">
    <w:name w:val="heading 4"/>
    <w:basedOn w:val="Normln"/>
    <w:next w:val="Normln"/>
    <w:link w:val="Nadpis4Char"/>
    <w:uiPriority w:val="9"/>
    <w:semiHidden/>
    <w:unhideWhenUsed/>
    <w:qFormat/>
    <w:rsid w:val="007D5DE1"/>
    <w:pPr>
      <w:keepNext/>
      <w:keepLines/>
      <w:spacing w:before="200"/>
      <w:outlineLvl w:val="3"/>
    </w:pPr>
    <w:rPr>
      <w:rFonts w:ascii="Calibri" w:eastAsia="Times New Roman" w:hAnsi="Calibri"/>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4093A"/>
    <w:rPr>
      <w:rFonts w:ascii="Lucida Grande CE" w:hAnsi="Lucida Grande CE"/>
      <w:sz w:val="18"/>
      <w:szCs w:val="18"/>
      <w:lang w:eastAsia="x-none"/>
    </w:rPr>
  </w:style>
  <w:style w:type="character" w:customStyle="1" w:styleId="TextbublinyChar">
    <w:name w:val="Text bubliny Char"/>
    <w:link w:val="Textbubliny"/>
    <w:uiPriority w:val="99"/>
    <w:semiHidden/>
    <w:rsid w:val="00D4093A"/>
    <w:rPr>
      <w:rFonts w:ascii="Lucida Grande CE" w:hAnsi="Lucida Grande CE" w:cs="Lucida Grande CE"/>
      <w:sz w:val="18"/>
      <w:szCs w:val="18"/>
      <w:lang w:val="cs-CZ"/>
    </w:rPr>
  </w:style>
  <w:style w:type="paragraph" w:styleId="Zhlav">
    <w:name w:val="header"/>
    <w:basedOn w:val="Normln"/>
    <w:link w:val="ZhlavChar"/>
    <w:uiPriority w:val="99"/>
    <w:unhideWhenUsed/>
    <w:rsid w:val="00804DF5"/>
    <w:pPr>
      <w:tabs>
        <w:tab w:val="center" w:pos="4153"/>
        <w:tab w:val="right" w:pos="8306"/>
      </w:tabs>
    </w:pPr>
  </w:style>
  <w:style w:type="character" w:customStyle="1" w:styleId="ZhlavChar">
    <w:name w:val="Záhlaví Char"/>
    <w:link w:val="Zhlav"/>
    <w:uiPriority w:val="99"/>
    <w:rsid w:val="00804DF5"/>
    <w:rPr>
      <w:sz w:val="24"/>
      <w:szCs w:val="24"/>
    </w:rPr>
  </w:style>
  <w:style w:type="paragraph" w:styleId="Zpat">
    <w:name w:val="footer"/>
    <w:basedOn w:val="Normln"/>
    <w:link w:val="ZpatChar"/>
    <w:uiPriority w:val="99"/>
    <w:unhideWhenUsed/>
    <w:rsid w:val="00804DF5"/>
    <w:pPr>
      <w:tabs>
        <w:tab w:val="center" w:pos="4153"/>
        <w:tab w:val="right" w:pos="8306"/>
      </w:tabs>
    </w:pPr>
  </w:style>
  <w:style w:type="character" w:customStyle="1" w:styleId="ZpatChar">
    <w:name w:val="Zápatí Char"/>
    <w:link w:val="Zpat"/>
    <w:uiPriority w:val="99"/>
    <w:rsid w:val="00804DF5"/>
    <w:rPr>
      <w:sz w:val="24"/>
      <w:szCs w:val="24"/>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link w:val="Nadpis1"/>
    <w:rsid w:val="00CC0F46"/>
    <w:rPr>
      <w:rFonts w:ascii="Georgia" w:eastAsia="Times New Roman" w:hAnsi="Georgia"/>
      <w:bCs/>
      <w:caps/>
      <w:kern w:val="32"/>
      <w:sz w:val="32"/>
      <w:szCs w:val="32"/>
      <w:lang w:eastAsia="cs-CZ"/>
    </w:rPr>
  </w:style>
  <w:style w:type="paragraph" w:styleId="Odstavecseseznamem">
    <w:name w:val="List Paragraph"/>
    <w:basedOn w:val="Normln"/>
    <w:uiPriority w:val="34"/>
    <w:qFormat/>
    <w:rsid w:val="00666E2A"/>
    <w:pPr>
      <w:ind w:left="720"/>
      <w:contextualSpacing/>
    </w:pPr>
  </w:style>
  <w:style w:type="character" w:styleId="Odkaznakoment">
    <w:name w:val="annotation reference"/>
    <w:uiPriority w:val="99"/>
    <w:semiHidden/>
    <w:unhideWhenUsed/>
    <w:rsid w:val="00683FFE"/>
    <w:rPr>
      <w:sz w:val="16"/>
      <w:szCs w:val="16"/>
    </w:rPr>
  </w:style>
  <w:style w:type="paragraph" w:styleId="Textkomente">
    <w:name w:val="annotation text"/>
    <w:basedOn w:val="Normln"/>
    <w:link w:val="TextkomenteChar"/>
    <w:uiPriority w:val="99"/>
    <w:semiHidden/>
    <w:unhideWhenUsed/>
    <w:rsid w:val="00683FFE"/>
    <w:rPr>
      <w:sz w:val="20"/>
      <w:szCs w:val="20"/>
    </w:rPr>
  </w:style>
  <w:style w:type="character" w:customStyle="1" w:styleId="TextkomenteChar">
    <w:name w:val="Text komentáře Char"/>
    <w:basedOn w:val="Standardnpsmoodstavce"/>
    <w:link w:val="Textkomente"/>
    <w:uiPriority w:val="99"/>
    <w:semiHidden/>
    <w:rsid w:val="00683FFE"/>
  </w:style>
  <w:style w:type="paragraph" w:styleId="Pedmtkomente">
    <w:name w:val="annotation subject"/>
    <w:basedOn w:val="Textkomente"/>
    <w:next w:val="Textkomente"/>
    <w:link w:val="PedmtkomenteChar"/>
    <w:uiPriority w:val="99"/>
    <w:semiHidden/>
    <w:unhideWhenUsed/>
    <w:rsid w:val="00683FFE"/>
    <w:rPr>
      <w:b/>
      <w:bCs/>
    </w:rPr>
  </w:style>
  <w:style w:type="character" w:customStyle="1" w:styleId="PedmtkomenteChar">
    <w:name w:val="Předmět komentáře Char"/>
    <w:link w:val="Pedmtkomente"/>
    <w:uiPriority w:val="99"/>
    <w:semiHidden/>
    <w:rsid w:val="00683FFE"/>
    <w:rPr>
      <w:b/>
      <w:bCs/>
    </w:rPr>
  </w:style>
  <w:style w:type="paragraph" w:customStyle="1" w:styleId="Nadpis1-slovan">
    <w:name w:val="Nadpis 1 - číslovaný"/>
    <w:basedOn w:val="Normln"/>
    <w:link w:val="Nadpis1-slovanChar"/>
    <w:qFormat/>
    <w:rsid w:val="00CA6162"/>
    <w:pPr>
      <w:keepNext/>
      <w:numPr>
        <w:numId w:val="10"/>
      </w:numPr>
      <w:spacing w:before="720" w:after="240"/>
      <w:ind w:right="567"/>
      <w:jc w:val="both"/>
    </w:pPr>
    <w:rPr>
      <w:rFonts w:ascii="Georgia" w:hAnsi="Georgia"/>
      <w:b/>
      <w:iCs/>
      <w:sz w:val="28"/>
    </w:rPr>
  </w:style>
  <w:style w:type="paragraph" w:customStyle="1" w:styleId="Nadpis2-slovan">
    <w:name w:val="Nadpis 2 - číslovaný"/>
    <w:basedOn w:val="Normln"/>
    <w:link w:val="Nadpis2-slovanChar"/>
    <w:qFormat/>
    <w:rsid w:val="00F337F2"/>
    <w:pPr>
      <w:keepNext/>
      <w:numPr>
        <w:ilvl w:val="1"/>
        <w:numId w:val="10"/>
      </w:numPr>
      <w:spacing w:before="240" w:after="120"/>
      <w:ind w:right="567"/>
      <w:jc w:val="both"/>
    </w:pPr>
    <w:rPr>
      <w:rFonts w:ascii="Georgia" w:hAnsi="Georgia"/>
      <w:b/>
      <w:shd w:val="clear" w:color="auto" w:fill="FFFFFF"/>
    </w:rPr>
  </w:style>
  <w:style w:type="character" w:customStyle="1" w:styleId="Nadpis1-slovanChar">
    <w:name w:val="Nadpis 1 - číslovaný Char"/>
    <w:link w:val="Nadpis1-slovan"/>
    <w:rsid w:val="00CA6162"/>
    <w:rPr>
      <w:rFonts w:ascii="Georgia" w:hAnsi="Georgia"/>
      <w:b/>
      <w:iCs/>
      <w:sz w:val="28"/>
      <w:szCs w:val="24"/>
    </w:rPr>
  </w:style>
  <w:style w:type="paragraph" w:customStyle="1" w:styleId="Nadpis3-slovan">
    <w:name w:val="Nadpis 3 - číslovaný"/>
    <w:basedOn w:val="Normln"/>
    <w:link w:val="Nadpis3-slovanChar"/>
    <w:qFormat/>
    <w:rsid w:val="00F337F2"/>
    <w:pPr>
      <w:keepNext/>
      <w:numPr>
        <w:ilvl w:val="2"/>
        <w:numId w:val="11"/>
      </w:numPr>
      <w:tabs>
        <w:tab w:val="clear" w:pos="1080"/>
        <w:tab w:val="num" w:pos="426"/>
      </w:tabs>
      <w:spacing w:before="360" w:after="120"/>
      <w:ind w:left="709" w:right="567"/>
      <w:jc w:val="both"/>
    </w:pPr>
    <w:rPr>
      <w:rFonts w:ascii="Georgia" w:hAnsi="Georgia"/>
      <w:iCs/>
    </w:rPr>
  </w:style>
  <w:style w:type="character" w:customStyle="1" w:styleId="Nadpis2-slovanChar">
    <w:name w:val="Nadpis 2 - číslovaný Char"/>
    <w:link w:val="Nadpis2-slovan"/>
    <w:rsid w:val="00F337F2"/>
    <w:rPr>
      <w:rFonts w:ascii="Georgia" w:hAnsi="Georgia"/>
      <w:b/>
      <w:sz w:val="24"/>
      <w:szCs w:val="24"/>
    </w:rPr>
  </w:style>
  <w:style w:type="paragraph" w:customStyle="1" w:styleId="Text">
    <w:name w:val="Text"/>
    <w:basedOn w:val="Normln"/>
    <w:link w:val="TextChar"/>
    <w:qFormat/>
    <w:rsid w:val="00F337F2"/>
    <w:pPr>
      <w:spacing w:after="120"/>
      <w:jc w:val="both"/>
    </w:pPr>
    <w:rPr>
      <w:rFonts w:ascii="Georgia" w:hAnsi="Georgia"/>
      <w:iCs/>
    </w:rPr>
  </w:style>
  <w:style w:type="character" w:customStyle="1" w:styleId="Nadpis3-slovanChar">
    <w:name w:val="Nadpis 3 - číslovaný Char"/>
    <w:link w:val="Nadpis3-slovan"/>
    <w:rsid w:val="00F337F2"/>
    <w:rPr>
      <w:rFonts w:ascii="Georgia" w:hAnsi="Georgia"/>
      <w:iCs/>
      <w:sz w:val="24"/>
      <w:szCs w:val="24"/>
    </w:rPr>
  </w:style>
  <w:style w:type="character" w:customStyle="1" w:styleId="TextChar">
    <w:name w:val="Text Char"/>
    <w:link w:val="Text"/>
    <w:rsid w:val="00F337F2"/>
    <w:rPr>
      <w:rFonts w:ascii="Georgia" w:hAnsi="Georgia"/>
      <w:iCs/>
      <w:sz w:val="24"/>
      <w:szCs w:val="24"/>
    </w:rPr>
  </w:style>
  <w:style w:type="character" w:customStyle="1" w:styleId="Nadpis2Char">
    <w:name w:val="Nadpis 2 Char"/>
    <w:link w:val="Nadpis2"/>
    <w:uiPriority w:val="9"/>
    <w:semiHidden/>
    <w:rsid w:val="007D5DE1"/>
    <w:rPr>
      <w:rFonts w:ascii="Calibri" w:eastAsia="Times New Roman" w:hAnsi="Calibri" w:cs="Times New Roman"/>
      <w:b/>
      <w:bCs/>
      <w:color w:val="4F81BD"/>
      <w:sz w:val="26"/>
      <w:szCs w:val="26"/>
    </w:rPr>
  </w:style>
  <w:style w:type="character" w:customStyle="1" w:styleId="Nadpis3Char">
    <w:name w:val="Nadpis 3 Char"/>
    <w:link w:val="Nadpis3"/>
    <w:uiPriority w:val="9"/>
    <w:semiHidden/>
    <w:rsid w:val="007D5DE1"/>
    <w:rPr>
      <w:rFonts w:ascii="Calibri" w:eastAsia="Times New Roman" w:hAnsi="Calibri" w:cs="Times New Roman"/>
      <w:b/>
      <w:bCs/>
      <w:color w:val="4F81BD"/>
      <w:sz w:val="24"/>
      <w:szCs w:val="24"/>
    </w:rPr>
  </w:style>
  <w:style w:type="character" w:customStyle="1" w:styleId="Nadpis4Char">
    <w:name w:val="Nadpis 4 Char"/>
    <w:link w:val="Nadpis4"/>
    <w:uiPriority w:val="9"/>
    <w:semiHidden/>
    <w:rsid w:val="007D5DE1"/>
    <w:rPr>
      <w:rFonts w:ascii="Calibri" w:eastAsia="Times New Roman" w:hAnsi="Calibri" w:cs="Times New Roman"/>
      <w:b/>
      <w:bCs/>
      <w:i/>
      <w:iCs/>
      <w:color w:val="4F81BD"/>
      <w:sz w:val="24"/>
      <w:szCs w:val="24"/>
    </w:rPr>
  </w:style>
  <w:style w:type="paragraph" w:styleId="Zkladntext2">
    <w:name w:val="Body Text 2"/>
    <w:basedOn w:val="Normln"/>
    <w:link w:val="Zkladntext2Char"/>
    <w:semiHidden/>
    <w:rsid w:val="007D5DE1"/>
    <w:pPr>
      <w:spacing w:after="120" w:line="480" w:lineRule="auto"/>
    </w:pPr>
    <w:rPr>
      <w:rFonts w:ascii="Times New Roman" w:eastAsia="Times New Roman" w:hAnsi="Times New Roman"/>
      <w:lang w:eastAsia="cs-CZ"/>
    </w:rPr>
  </w:style>
  <w:style w:type="character" w:customStyle="1" w:styleId="Zkladntext2Char">
    <w:name w:val="Základní text 2 Char"/>
    <w:link w:val="Zkladntext2"/>
    <w:semiHidden/>
    <w:rsid w:val="007D5DE1"/>
    <w:rPr>
      <w:rFonts w:ascii="Times New Roman" w:eastAsia="Times New Roman" w:hAnsi="Times New Roman"/>
      <w:sz w:val="24"/>
      <w:szCs w:val="24"/>
      <w:lang w:eastAsia="cs-CZ"/>
    </w:rPr>
  </w:style>
  <w:style w:type="paragraph" w:customStyle="1" w:styleId="Zkladntext1">
    <w:name w:val="Základní text 1"/>
    <w:basedOn w:val="Normln"/>
    <w:next w:val="Normln"/>
    <w:rsid w:val="007D5DE1"/>
    <w:pPr>
      <w:autoSpaceDE w:val="0"/>
      <w:autoSpaceDN w:val="0"/>
      <w:adjustRightInd w:val="0"/>
      <w:jc w:val="both"/>
    </w:pPr>
    <w:rPr>
      <w:rFonts w:ascii="Arial" w:eastAsia="Times New Roman" w:hAnsi="Arial" w:cs="Arial"/>
      <w:sz w:val="22"/>
      <w:lang w:eastAsia="cs-CZ"/>
    </w:rPr>
  </w:style>
  <w:style w:type="paragraph" w:styleId="Obsah2">
    <w:name w:val="toc 2"/>
    <w:basedOn w:val="Normln"/>
    <w:next w:val="Normln"/>
    <w:autoRedefine/>
    <w:uiPriority w:val="39"/>
    <w:unhideWhenUsed/>
    <w:rsid w:val="002736CD"/>
    <w:pPr>
      <w:spacing w:after="100"/>
      <w:ind w:left="240"/>
    </w:pPr>
  </w:style>
  <w:style w:type="paragraph" w:styleId="Obsah1">
    <w:name w:val="toc 1"/>
    <w:basedOn w:val="Normln"/>
    <w:next w:val="Normln"/>
    <w:autoRedefine/>
    <w:uiPriority w:val="39"/>
    <w:unhideWhenUsed/>
    <w:rsid w:val="002736CD"/>
    <w:pPr>
      <w:spacing w:after="100"/>
    </w:pPr>
  </w:style>
  <w:style w:type="character" w:styleId="Hypertextovodkaz">
    <w:name w:val="Hyperlink"/>
    <w:uiPriority w:val="99"/>
    <w:unhideWhenUsed/>
    <w:rsid w:val="002736CD"/>
    <w:rPr>
      <w:color w:val="0000FF"/>
      <w:u w:val="single"/>
    </w:rPr>
  </w:style>
  <w:style w:type="paragraph" w:styleId="Nadpisobsahu">
    <w:name w:val="TOC Heading"/>
    <w:basedOn w:val="Nadpis1"/>
    <w:next w:val="Normln"/>
    <w:uiPriority w:val="39"/>
    <w:unhideWhenUsed/>
    <w:qFormat/>
    <w:rsid w:val="002736CD"/>
    <w:pPr>
      <w:keepLines/>
      <w:spacing w:before="480" w:after="0" w:line="276" w:lineRule="auto"/>
      <w:jc w:val="left"/>
      <w:outlineLvl w:val="9"/>
    </w:pPr>
    <w:rPr>
      <w:rFonts w:ascii="Calibri" w:hAnsi="Calibri"/>
      <w:b/>
      <w:caps w:val="0"/>
      <w:color w:val="365F91"/>
      <w:kern w:val="0"/>
      <w:sz w:val="28"/>
      <w:szCs w:val="28"/>
    </w:rPr>
  </w:style>
  <w:style w:type="paragraph" w:styleId="Obsah3">
    <w:name w:val="toc 3"/>
    <w:basedOn w:val="Normln"/>
    <w:next w:val="Normln"/>
    <w:autoRedefine/>
    <w:uiPriority w:val="39"/>
    <w:unhideWhenUsed/>
    <w:rsid w:val="002736CD"/>
    <w:pPr>
      <w:spacing w:after="100"/>
      <w:ind w:left="480"/>
    </w:pPr>
  </w:style>
  <w:style w:type="character" w:styleId="Sledovanodkaz">
    <w:name w:val="FollowedHyperlink"/>
    <w:uiPriority w:val="99"/>
    <w:semiHidden/>
    <w:unhideWhenUsed/>
    <w:rsid w:val="00641D67"/>
    <w:rPr>
      <w:color w:val="800080"/>
      <w:u w:val="single"/>
    </w:rPr>
  </w:style>
  <w:style w:type="paragraph" w:styleId="Textpoznpodarou">
    <w:name w:val="footnote text"/>
    <w:basedOn w:val="Normln"/>
    <w:link w:val="TextpoznpodarouChar"/>
    <w:uiPriority w:val="99"/>
    <w:semiHidden/>
    <w:unhideWhenUsed/>
    <w:rsid w:val="00641D67"/>
    <w:rPr>
      <w:rFonts w:eastAsia="Cambria"/>
      <w:sz w:val="20"/>
      <w:szCs w:val="20"/>
    </w:rPr>
  </w:style>
  <w:style w:type="character" w:customStyle="1" w:styleId="TextpoznpodarouChar">
    <w:name w:val="Text pozn. pod čarou Char"/>
    <w:link w:val="Textpoznpodarou"/>
    <w:uiPriority w:val="99"/>
    <w:semiHidden/>
    <w:rsid w:val="00641D67"/>
    <w:rPr>
      <w:rFonts w:ascii="Cambria" w:eastAsia="Cambria" w:hAnsi="Cambria" w:cs="Times New Roman"/>
    </w:rPr>
  </w:style>
  <w:style w:type="character" w:styleId="Znakapoznpodarou">
    <w:name w:val="footnote reference"/>
    <w:aliases w:val="Char Char Char Char Car Char Char1 Char Char Char Char1 Char, Char Char Char1 Char Char Char Char1 Char,Char Char Char Char Car Char Char1 Char Char Char Char Char Char Char Char Char,Char Char Char Char Car Char Char1 Char Char"/>
    <w:unhideWhenUsed/>
    <w:rsid w:val="00641D67"/>
    <w:rPr>
      <w:vertAlign w:val="superscript"/>
    </w:rPr>
  </w:style>
  <w:style w:type="table" w:styleId="Mkatabulky">
    <w:name w:val="Table Grid"/>
    <w:basedOn w:val="Normlntabulka"/>
    <w:uiPriority w:val="39"/>
    <w:rsid w:val="00641D67"/>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7D327E"/>
    <w:pPr>
      <w:spacing w:before="100" w:beforeAutospacing="1" w:after="100" w:afterAutospacing="1"/>
    </w:pPr>
    <w:rPr>
      <w:rFonts w:ascii="Times New Roman" w:eastAsia="Times New Roman" w:hAnsi="Times New Roman"/>
      <w:lang w:eastAsia="cs-CZ"/>
    </w:rPr>
  </w:style>
  <w:style w:type="character" w:customStyle="1" w:styleId="normaltextrun">
    <w:name w:val="normaltextrun"/>
    <w:basedOn w:val="Standardnpsmoodstavce"/>
    <w:rsid w:val="007D327E"/>
  </w:style>
  <w:style w:type="character" w:customStyle="1" w:styleId="eop">
    <w:name w:val="eop"/>
    <w:basedOn w:val="Standardnpsmoodstavce"/>
    <w:rsid w:val="007D327E"/>
  </w:style>
  <w:style w:type="paragraph" w:styleId="Prosttext">
    <w:name w:val="Plain Text"/>
    <w:basedOn w:val="Normln"/>
    <w:link w:val="ProsttextChar"/>
    <w:semiHidden/>
    <w:rsid w:val="007A4D6F"/>
    <w:rPr>
      <w:rFonts w:ascii="Courier New" w:eastAsia="Times New Roman" w:hAnsi="Courier New"/>
      <w:sz w:val="20"/>
      <w:szCs w:val="20"/>
    </w:rPr>
  </w:style>
  <w:style w:type="character" w:customStyle="1" w:styleId="ProsttextChar">
    <w:name w:val="Prostý text Char"/>
    <w:basedOn w:val="Standardnpsmoodstavce"/>
    <w:link w:val="Prosttext"/>
    <w:semiHidden/>
    <w:rsid w:val="007A4D6F"/>
    <w:rPr>
      <w:rFonts w:ascii="Courier New" w:eastAsia="Times New Roman" w:hAnsi="Courier New"/>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527697">
      <w:bodyDiv w:val="1"/>
      <w:marLeft w:val="0"/>
      <w:marRight w:val="0"/>
      <w:marTop w:val="0"/>
      <w:marBottom w:val="0"/>
      <w:divBdr>
        <w:top w:val="none" w:sz="0" w:space="0" w:color="auto"/>
        <w:left w:val="none" w:sz="0" w:space="0" w:color="auto"/>
        <w:bottom w:val="none" w:sz="0" w:space="0" w:color="auto"/>
        <w:right w:val="none" w:sz="0" w:space="0" w:color="auto"/>
      </w:divBdr>
      <w:divsChild>
        <w:div w:id="1856648541">
          <w:marLeft w:val="0"/>
          <w:marRight w:val="0"/>
          <w:marTop w:val="0"/>
          <w:marBottom w:val="0"/>
          <w:divBdr>
            <w:top w:val="none" w:sz="0" w:space="0" w:color="auto"/>
            <w:left w:val="none" w:sz="0" w:space="0" w:color="auto"/>
            <w:bottom w:val="none" w:sz="0" w:space="0" w:color="auto"/>
            <w:right w:val="none" w:sz="0" w:space="0" w:color="auto"/>
          </w:divBdr>
        </w:div>
        <w:div w:id="1079253097">
          <w:marLeft w:val="0"/>
          <w:marRight w:val="0"/>
          <w:marTop w:val="0"/>
          <w:marBottom w:val="0"/>
          <w:divBdr>
            <w:top w:val="none" w:sz="0" w:space="0" w:color="auto"/>
            <w:left w:val="none" w:sz="0" w:space="0" w:color="auto"/>
            <w:bottom w:val="none" w:sz="0" w:space="0" w:color="auto"/>
            <w:right w:val="none" w:sz="0" w:space="0" w:color="auto"/>
          </w:divBdr>
        </w:div>
        <w:div w:id="28070807">
          <w:marLeft w:val="0"/>
          <w:marRight w:val="0"/>
          <w:marTop w:val="0"/>
          <w:marBottom w:val="0"/>
          <w:divBdr>
            <w:top w:val="none" w:sz="0" w:space="0" w:color="auto"/>
            <w:left w:val="none" w:sz="0" w:space="0" w:color="auto"/>
            <w:bottom w:val="none" w:sz="0" w:space="0" w:color="auto"/>
            <w:right w:val="none" w:sz="0" w:space="0" w:color="auto"/>
          </w:divBdr>
        </w:div>
        <w:div w:id="1537964071">
          <w:marLeft w:val="0"/>
          <w:marRight w:val="0"/>
          <w:marTop w:val="0"/>
          <w:marBottom w:val="0"/>
          <w:divBdr>
            <w:top w:val="none" w:sz="0" w:space="0" w:color="auto"/>
            <w:left w:val="none" w:sz="0" w:space="0" w:color="auto"/>
            <w:bottom w:val="none" w:sz="0" w:space="0" w:color="auto"/>
            <w:right w:val="none" w:sz="0" w:space="0" w:color="auto"/>
          </w:divBdr>
        </w:div>
        <w:div w:id="447746670">
          <w:marLeft w:val="0"/>
          <w:marRight w:val="0"/>
          <w:marTop w:val="0"/>
          <w:marBottom w:val="0"/>
          <w:divBdr>
            <w:top w:val="none" w:sz="0" w:space="0" w:color="auto"/>
            <w:left w:val="none" w:sz="0" w:space="0" w:color="auto"/>
            <w:bottom w:val="none" w:sz="0" w:space="0" w:color="auto"/>
            <w:right w:val="none" w:sz="0" w:space="0" w:color="auto"/>
          </w:divBdr>
        </w:div>
        <w:div w:id="143204321">
          <w:marLeft w:val="0"/>
          <w:marRight w:val="0"/>
          <w:marTop w:val="0"/>
          <w:marBottom w:val="0"/>
          <w:divBdr>
            <w:top w:val="none" w:sz="0" w:space="0" w:color="auto"/>
            <w:left w:val="none" w:sz="0" w:space="0" w:color="auto"/>
            <w:bottom w:val="none" w:sz="0" w:space="0" w:color="auto"/>
            <w:right w:val="none" w:sz="0" w:space="0" w:color="auto"/>
          </w:divBdr>
        </w:div>
        <w:div w:id="286468593">
          <w:marLeft w:val="0"/>
          <w:marRight w:val="0"/>
          <w:marTop w:val="0"/>
          <w:marBottom w:val="0"/>
          <w:divBdr>
            <w:top w:val="none" w:sz="0" w:space="0" w:color="auto"/>
            <w:left w:val="none" w:sz="0" w:space="0" w:color="auto"/>
            <w:bottom w:val="none" w:sz="0" w:space="0" w:color="auto"/>
            <w:right w:val="none" w:sz="0" w:space="0" w:color="auto"/>
          </w:divBdr>
        </w:div>
        <w:div w:id="84688940">
          <w:marLeft w:val="0"/>
          <w:marRight w:val="0"/>
          <w:marTop w:val="0"/>
          <w:marBottom w:val="0"/>
          <w:divBdr>
            <w:top w:val="none" w:sz="0" w:space="0" w:color="auto"/>
            <w:left w:val="none" w:sz="0" w:space="0" w:color="auto"/>
            <w:bottom w:val="none" w:sz="0" w:space="0" w:color="auto"/>
            <w:right w:val="none" w:sz="0" w:space="0" w:color="auto"/>
          </w:divBdr>
        </w:div>
        <w:div w:id="101153344">
          <w:marLeft w:val="0"/>
          <w:marRight w:val="0"/>
          <w:marTop w:val="0"/>
          <w:marBottom w:val="0"/>
          <w:divBdr>
            <w:top w:val="none" w:sz="0" w:space="0" w:color="auto"/>
            <w:left w:val="none" w:sz="0" w:space="0" w:color="auto"/>
            <w:bottom w:val="none" w:sz="0" w:space="0" w:color="auto"/>
            <w:right w:val="none" w:sz="0" w:space="0" w:color="auto"/>
          </w:divBdr>
        </w:div>
        <w:div w:id="425730871">
          <w:marLeft w:val="0"/>
          <w:marRight w:val="0"/>
          <w:marTop w:val="0"/>
          <w:marBottom w:val="0"/>
          <w:divBdr>
            <w:top w:val="none" w:sz="0" w:space="0" w:color="auto"/>
            <w:left w:val="none" w:sz="0" w:space="0" w:color="auto"/>
            <w:bottom w:val="none" w:sz="0" w:space="0" w:color="auto"/>
            <w:right w:val="none" w:sz="0" w:space="0" w:color="auto"/>
          </w:divBdr>
        </w:div>
        <w:div w:id="436798352">
          <w:marLeft w:val="0"/>
          <w:marRight w:val="0"/>
          <w:marTop w:val="0"/>
          <w:marBottom w:val="0"/>
          <w:divBdr>
            <w:top w:val="none" w:sz="0" w:space="0" w:color="auto"/>
            <w:left w:val="none" w:sz="0" w:space="0" w:color="auto"/>
            <w:bottom w:val="none" w:sz="0" w:space="0" w:color="auto"/>
            <w:right w:val="none" w:sz="0" w:space="0" w:color="auto"/>
          </w:divBdr>
        </w:div>
        <w:div w:id="954098827">
          <w:marLeft w:val="0"/>
          <w:marRight w:val="0"/>
          <w:marTop w:val="0"/>
          <w:marBottom w:val="0"/>
          <w:divBdr>
            <w:top w:val="none" w:sz="0" w:space="0" w:color="auto"/>
            <w:left w:val="none" w:sz="0" w:space="0" w:color="auto"/>
            <w:bottom w:val="none" w:sz="0" w:space="0" w:color="auto"/>
            <w:right w:val="none" w:sz="0" w:space="0" w:color="auto"/>
          </w:divBdr>
        </w:div>
        <w:div w:id="1316031999">
          <w:marLeft w:val="0"/>
          <w:marRight w:val="0"/>
          <w:marTop w:val="0"/>
          <w:marBottom w:val="0"/>
          <w:divBdr>
            <w:top w:val="none" w:sz="0" w:space="0" w:color="auto"/>
            <w:left w:val="none" w:sz="0" w:space="0" w:color="auto"/>
            <w:bottom w:val="none" w:sz="0" w:space="0" w:color="auto"/>
            <w:right w:val="none" w:sz="0" w:space="0" w:color="auto"/>
          </w:divBdr>
        </w:div>
        <w:div w:id="97022641">
          <w:marLeft w:val="0"/>
          <w:marRight w:val="0"/>
          <w:marTop w:val="0"/>
          <w:marBottom w:val="0"/>
          <w:divBdr>
            <w:top w:val="none" w:sz="0" w:space="0" w:color="auto"/>
            <w:left w:val="none" w:sz="0" w:space="0" w:color="auto"/>
            <w:bottom w:val="none" w:sz="0" w:space="0" w:color="auto"/>
            <w:right w:val="none" w:sz="0" w:space="0" w:color="auto"/>
          </w:divBdr>
        </w:div>
        <w:div w:id="646587317">
          <w:marLeft w:val="0"/>
          <w:marRight w:val="0"/>
          <w:marTop w:val="0"/>
          <w:marBottom w:val="0"/>
          <w:divBdr>
            <w:top w:val="none" w:sz="0" w:space="0" w:color="auto"/>
            <w:left w:val="none" w:sz="0" w:space="0" w:color="auto"/>
            <w:bottom w:val="none" w:sz="0" w:space="0" w:color="auto"/>
            <w:right w:val="none" w:sz="0" w:space="0" w:color="auto"/>
          </w:divBdr>
        </w:div>
        <w:div w:id="1746874102">
          <w:marLeft w:val="0"/>
          <w:marRight w:val="0"/>
          <w:marTop w:val="0"/>
          <w:marBottom w:val="0"/>
          <w:divBdr>
            <w:top w:val="none" w:sz="0" w:space="0" w:color="auto"/>
            <w:left w:val="none" w:sz="0" w:space="0" w:color="auto"/>
            <w:bottom w:val="none" w:sz="0" w:space="0" w:color="auto"/>
            <w:right w:val="none" w:sz="0" w:space="0" w:color="auto"/>
          </w:divBdr>
        </w:div>
        <w:div w:id="612395391">
          <w:marLeft w:val="0"/>
          <w:marRight w:val="0"/>
          <w:marTop w:val="0"/>
          <w:marBottom w:val="0"/>
          <w:divBdr>
            <w:top w:val="none" w:sz="0" w:space="0" w:color="auto"/>
            <w:left w:val="none" w:sz="0" w:space="0" w:color="auto"/>
            <w:bottom w:val="none" w:sz="0" w:space="0" w:color="auto"/>
            <w:right w:val="none" w:sz="0" w:space="0" w:color="auto"/>
          </w:divBdr>
        </w:div>
        <w:div w:id="1373576352">
          <w:marLeft w:val="0"/>
          <w:marRight w:val="0"/>
          <w:marTop w:val="0"/>
          <w:marBottom w:val="0"/>
          <w:divBdr>
            <w:top w:val="none" w:sz="0" w:space="0" w:color="auto"/>
            <w:left w:val="none" w:sz="0" w:space="0" w:color="auto"/>
            <w:bottom w:val="none" w:sz="0" w:space="0" w:color="auto"/>
            <w:right w:val="none" w:sz="0" w:space="0" w:color="auto"/>
          </w:divBdr>
        </w:div>
        <w:div w:id="852492463">
          <w:marLeft w:val="0"/>
          <w:marRight w:val="0"/>
          <w:marTop w:val="0"/>
          <w:marBottom w:val="0"/>
          <w:divBdr>
            <w:top w:val="none" w:sz="0" w:space="0" w:color="auto"/>
            <w:left w:val="none" w:sz="0" w:space="0" w:color="auto"/>
            <w:bottom w:val="none" w:sz="0" w:space="0" w:color="auto"/>
            <w:right w:val="none" w:sz="0" w:space="0" w:color="auto"/>
          </w:divBdr>
        </w:div>
        <w:div w:id="1258633361">
          <w:marLeft w:val="0"/>
          <w:marRight w:val="0"/>
          <w:marTop w:val="0"/>
          <w:marBottom w:val="0"/>
          <w:divBdr>
            <w:top w:val="none" w:sz="0" w:space="0" w:color="auto"/>
            <w:left w:val="none" w:sz="0" w:space="0" w:color="auto"/>
            <w:bottom w:val="none" w:sz="0" w:space="0" w:color="auto"/>
            <w:right w:val="none" w:sz="0" w:space="0" w:color="auto"/>
          </w:divBdr>
        </w:div>
        <w:div w:id="496312307">
          <w:marLeft w:val="0"/>
          <w:marRight w:val="0"/>
          <w:marTop w:val="0"/>
          <w:marBottom w:val="0"/>
          <w:divBdr>
            <w:top w:val="none" w:sz="0" w:space="0" w:color="auto"/>
            <w:left w:val="none" w:sz="0" w:space="0" w:color="auto"/>
            <w:bottom w:val="none" w:sz="0" w:space="0" w:color="auto"/>
            <w:right w:val="none" w:sz="0" w:space="0" w:color="auto"/>
          </w:divBdr>
        </w:div>
        <w:div w:id="1285623456">
          <w:marLeft w:val="0"/>
          <w:marRight w:val="0"/>
          <w:marTop w:val="0"/>
          <w:marBottom w:val="0"/>
          <w:divBdr>
            <w:top w:val="none" w:sz="0" w:space="0" w:color="auto"/>
            <w:left w:val="none" w:sz="0" w:space="0" w:color="auto"/>
            <w:bottom w:val="none" w:sz="0" w:space="0" w:color="auto"/>
            <w:right w:val="none" w:sz="0" w:space="0" w:color="auto"/>
          </w:divBdr>
        </w:div>
        <w:div w:id="282661838">
          <w:marLeft w:val="0"/>
          <w:marRight w:val="0"/>
          <w:marTop w:val="0"/>
          <w:marBottom w:val="0"/>
          <w:divBdr>
            <w:top w:val="none" w:sz="0" w:space="0" w:color="auto"/>
            <w:left w:val="none" w:sz="0" w:space="0" w:color="auto"/>
            <w:bottom w:val="none" w:sz="0" w:space="0" w:color="auto"/>
            <w:right w:val="none" w:sz="0" w:space="0" w:color="auto"/>
          </w:divBdr>
        </w:div>
        <w:div w:id="1274825390">
          <w:marLeft w:val="0"/>
          <w:marRight w:val="0"/>
          <w:marTop w:val="0"/>
          <w:marBottom w:val="0"/>
          <w:divBdr>
            <w:top w:val="none" w:sz="0" w:space="0" w:color="auto"/>
            <w:left w:val="none" w:sz="0" w:space="0" w:color="auto"/>
            <w:bottom w:val="none" w:sz="0" w:space="0" w:color="auto"/>
            <w:right w:val="none" w:sz="0" w:space="0" w:color="auto"/>
          </w:divBdr>
        </w:div>
        <w:div w:id="520899437">
          <w:marLeft w:val="0"/>
          <w:marRight w:val="0"/>
          <w:marTop w:val="0"/>
          <w:marBottom w:val="0"/>
          <w:divBdr>
            <w:top w:val="none" w:sz="0" w:space="0" w:color="auto"/>
            <w:left w:val="none" w:sz="0" w:space="0" w:color="auto"/>
            <w:bottom w:val="none" w:sz="0" w:space="0" w:color="auto"/>
            <w:right w:val="none" w:sz="0" w:space="0" w:color="auto"/>
          </w:divBdr>
        </w:div>
        <w:div w:id="789860321">
          <w:marLeft w:val="0"/>
          <w:marRight w:val="0"/>
          <w:marTop w:val="0"/>
          <w:marBottom w:val="0"/>
          <w:divBdr>
            <w:top w:val="none" w:sz="0" w:space="0" w:color="auto"/>
            <w:left w:val="none" w:sz="0" w:space="0" w:color="auto"/>
            <w:bottom w:val="none" w:sz="0" w:space="0" w:color="auto"/>
            <w:right w:val="none" w:sz="0" w:space="0" w:color="auto"/>
          </w:divBdr>
        </w:div>
        <w:div w:id="453066126">
          <w:marLeft w:val="0"/>
          <w:marRight w:val="0"/>
          <w:marTop w:val="0"/>
          <w:marBottom w:val="0"/>
          <w:divBdr>
            <w:top w:val="none" w:sz="0" w:space="0" w:color="auto"/>
            <w:left w:val="none" w:sz="0" w:space="0" w:color="auto"/>
            <w:bottom w:val="none" w:sz="0" w:space="0" w:color="auto"/>
            <w:right w:val="none" w:sz="0" w:space="0" w:color="auto"/>
          </w:divBdr>
        </w:div>
        <w:div w:id="163908307">
          <w:marLeft w:val="0"/>
          <w:marRight w:val="0"/>
          <w:marTop w:val="0"/>
          <w:marBottom w:val="0"/>
          <w:divBdr>
            <w:top w:val="none" w:sz="0" w:space="0" w:color="auto"/>
            <w:left w:val="none" w:sz="0" w:space="0" w:color="auto"/>
            <w:bottom w:val="none" w:sz="0" w:space="0" w:color="auto"/>
            <w:right w:val="none" w:sz="0" w:space="0" w:color="auto"/>
          </w:divBdr>
        </w:div>
        <w:div w:id="1515727566">
          <w:marLeft w:val="0"/>
          <w:marRight w:val="0"/>
          <w:marTop w:val="0"/>
          <w:marBottom w:val="0"/>
          <w:divBdr>
            <w:top w:val="none" w:sz="0" w:space="0" w:color="auto"/>
            <w:left w:val="none" w:sz="0" w:space="0" w:color="auto"/>
            <w:bottom w:val="none" w:sz="0" w:space="0" w:color="auto"/>
            <w:right w:val="none" w:sz="0" w:space="0" w:color="auto"/>
          </w:divBdr>
        </w:div>
        <w:div w:id="972097498">
          <w:marLeft w:val="0"/>
          <w:marRight w:val="0"/>
          <w:marTop w:val="0"/>
          <w:marBottom w:val="0"/>
          <w:divBdr>
            <w:top w:val="none" w:sz="0" w:space="0" w:color="auto"/>
            <w:left w:val="none" w:sz="0" w:space="0" w:color="auto"/>
            <w:bottom w:val="none" w:sz="0" w:space="0" w:color="auto"/>
            <w:right w:val="none" w:sz="0" w:space="0" w:color="auto"/>
          </w:divBdr>
        </w:div>
        <w:div w:id="1026831212">
          <w:marLeft w:val="0"/>
          <w:marRight w:val="0"/>
          <w:marTop w:val="0"/>
          <w:marBottom w:val="0"/>
          <w:divBdr>
            <w:top w:val="none" w:sz="0" w:space="0" w:color="auto"/>
            <w:left w:val="none" w:sz="0" w:space="0" w:color="auto"/>
            <w:bottom w:val="none" w:sz="0" w:space="0" w:color="auto"/>
            <w:right w:val="none" w:sz="0" w:space="0" w:color="auto"/>
          </w:divBdr>
        </w:div>
        <w:div w:id="1358196737">
          <w:marLeft w:val="0"/>
          <w:marRight w:val="0"/>
          <w:marTop w:val="0"/>
          <w:marBottom w:val="0"/>
          <w:divBdr>
            <w:top w:val="none" w:sz="0" w:space="0" w:color="auto"/>
            <w:left w:val="none" w:sz="0" w:space="0" w:color="auto"/>
            <w:bottom w:val="none" w:sz="0" w:space="0" w:color="auto"/>
            <w:right w:val="none" w:sz="0" w:space="0" w:color="auto"/>
          </w:divBdr>
          <w:divsChild>
            <w:div w:id="695695127">
              <w:marLeft w:val="0"/>
              <w:marRight w:val="0"/>
              <w:marTop w:val="30"/>
              <w:marBottom w:val="30"/>
              <w:divBdr>
                <w:top w:val="none" w:sz="0" w:space="0" w:color="auto"/>
                <w:left w:val="none" w:sz="0" w:space="0" w:color="auto"/>
                <w:bottom w:val="none" w:sz="0" w:space="0" w:color="auto"/>
                <w:right w:val="none" w:sz="0" w:space="0" w:color="auto"/>
              </w:divBdr>
              <w:divsChild>
                <w:div w:id="522281376">
                  <w:marLeft w:val="0"/>
                  <w:marRight w:val="0"/>
                  <w:marTop w:val="0"/>
                  <w:marBottom w:val="0"/>
                  <w:divBdr>
                    <w:top w:val="none" w:sz="0" w:space="0" w:color="auto"/>
                    <w:left w:val="none" w:sz="0" w:space="0" w:color="auto"/>
                    <w:bottom w:val="none" w:sz="0" w:space="0" w:color="auto"/>
                    <w:right w:val="none" w:sz="0" w:space="0" w:color="auto"/>
                  </w:divBdr>
                  <w:divsChild>
                    <w:div w:id="1559047536">
                      <w:marLeft w:val="0"/>
                      <w:marRight w:val="0"/>
                      <w:marTop w:val="0"/>
                      <w:marBottom w:val="0"/>
                      <w:divBdr>
                        <w:top w:val="none" w:sz="0" w:space="0" w:color="auto"/>
                        <w:left w:val="none" w:sz="0" w:space="0" w:color="auto"/>
                        <w:bottom w:val="none" w:sz="0" w:space="0" w:color="auto"/>
                        <w:right w:val="none" w:sz="0" w:space="0" w:color="auto"/>
                      </w:divBdr>
                    </w:div>
                    <w:div w:id="764231880">
                      <w:marLeft w:val="0"/>
                      <w:marRight w:val="0"/>
                      <w:marTop w:val="0"/>
                      <w:marBottom w:val="0"/>
                      <w:divBdr>
                        <w:top w:val="none" w:sz="0" w:space="0" w:color="auto"/>
                        <w:left w:val="none" w:sz="0" w:space="0" w:color="auto"/>
                        <w:bottom w:val="none" w:sz="0" w:space="0" w:color="auto"/>
                        <w:right w:val="none" w:sz="0" w:space="0" w:color="auto"/>
                      </w:divBdr>
                    </w:div>
                    <w:div w:id="1452742045">
                      <w:marLeft w:val="0"/>
                      <w:marRight w:val="0"/>
                      <w:marTop w:val="0"/>
                      <w:marBottom w:val="0"/>
                      <w:divBdr>
                        <w:top w:val="none" w:sz="0" w:space="0" w:color="auto"/>
                        <w:left w:val="none" w:sz="0" w:space="0" w:color="auto"/>
                        <w:bottom w:val="none" w:sz="0" w:space="0" w:color="auto"/>
                        <w:right w:val="none" w:sz="0" w:space="0" w:color="auto"/>
                      </w:divBdr>
                    </w:div>
                    <w:div w:id="1178081294">
                      <w:marLeft w:val="0"/>
                      <w:marRight w:val="0"/>
                      <w:marTop w:val="0"/>
                      <w:marBottom w:val="0"/>
                      <w:divBdr>
                        <w:top w:val="none" w:sz="0" w:space="0" w:color="auto"/>
                        <w:left w:val="none" w:sz="0" w:space="0" w:color="auto"/>
                        <w:bottom w:val="none" w:sz="0" w:space="0" w:color="auto"/>
                        <w:right w:val="none" w:sz="0" w:space="0" w:color="auto"/>
                      </w:divBdr>
                    </w:div>
                    <w:div w:id="1618101989">
                      <w:marLeft w:val="0"/>
                      <w:marRight w:val="0"/>
                      <w:marTop w:val="0"/>
                      <w:marBottom w:val="0"/>
                      <w:divBdr>
                        <w:top w:val="none" w:sz="0" w:space="0" w:color="auto"/>
                        <w:left w:val="none" w:sz="0" w:space="0" w:color="auto"/>
                        <w:bottom w:val="none" w:sz="0" w:space="0" w:color="auto"/>
                        <w:right w:val="none" w:sz="0" w:space="0" w:color="auto"/>
                      </w:divBdr>
                    </w:div>
                    <w:div w:id="1557739046">
                      <w:marLeft w:val="0"/>
                      <w:marRight w:val="0"/>
                      <w:marTop w:val="0"/>
                      <w:marBottom w:val="0"/>
                      <w:divBdr>
                        <w:top w:val="none" w:sz="0" w:space="0" w:color="auto"/>
                        <w:left w:val="none" w:sz="0" w:space="0" w:color="auto"/>
                        <w:bottom w:val="none" w:sz="0" w:space="0" w:color="auto"/>
                        <w:right w:val="none" w:sz="0" w:space="0" w:color="auto"/>
                      </w:divBdr>
                    </w:div>
                    <w:div w:id="1935819995">
                      <w:marLeft w:val="0"/>
                      <w:marRight w:val="0"/>
                      <w:marTop w:val="0"/>
                      <w:marBottom w:val="0"/>
                      <w:divBdr>
                        <w:top w:val="none" w:sz="0" w:space="0" w:color="auto"/>
                        <w:left w:val="none" w:sz="0" w:space="0" w:color="auto"/>
                        <w:bottom w:val="none" w:sz="0" w:space="0" w:color="auto"/>
                        <w:right w:val="none" w:sz="0" w:space="0" w:color="auto"/>
                      </w:divBdr>
                    </w:div>
                  </w:divsChild>
                </w:div>
                <w:div w:id="1961103178">
                  <w:marLeft w:val="0"/>
                  <w:marRight w:val="0"/>
                  <w:marTop w:val="0"/>
                  <w:marBottom w:val="0"/>
                  <w:divBdr>
                    <w:top w:val="none" w:sz="0" w:space="0" w:color="auto"/>
                    <w:left w:val="none" w:sz="0" w:space="0" w:color="auto"/>
                    <w:bottom w:val="none" w:sz="0" w:space="0" w:color="auto"/>
                    <w:right w:val="none" w:sz="0" w:space="0" w:color="auto"/>
                  </w:divBdr>
                  <w:divsChild>
                    <w:div w:id="1361854648">
                      <w:marLeft w:val="0"/>
                      <w:marRight w:val="0"/>
                      <w:marTop w:val="0"/>
                      <w:marBottom w:val="0"/>
                      <w:divBdr>
                        <w:top w:val="none" w:sz="0" w:space="0" w:color="auto"/>
                        <w:left w:val="none" w:sz="0" w:space="0" w:color="auto"/>
                        <w:bottom w:val="none" w:sz="0" w:space="0" w:color="auto"/>
                        <w:right w:val="none" w:sz="0" w:space="0" w:color="auto"/>
                      </w:divBdr>
                    </w:div>
                    <w:div w:id="745095">
                      <w:marLeft w:val="0"/>
                      <w:marRight w:val="0"/>
                      <w:marTop w:val="0"/>
                      <w:marBottom w:val="0"/>
                      <w:divBdr>
                        <w:top w:val="none" w:sz="0" w:space="0" w:color="auto"/>
                        <w:left w:val="none" w:sz="0" w:space="0" w:color="auto"/>
                        <w:bottom w:val="none" w:sz="0" w:space="0" w:color="auto"/>
                        <w:right w:val="none" w:sz="0" w:space="0" w:color="auto"/>
                      </w:divBdr>
                    </w:div>
                  </w:divsChild>
                </w:div>
                <w:div w:id="1167944365">
                  <w:marLeft w:val="0"/>
                  <w:marRight w:val="0"/>
                  <w:marTop w:val="0"/>
                  <w:marBottom w:val="0"/>
                  <w:divBdr>
                    <w:top w:val="none" w:sz="0" w:space="0" w:color="auto"/>
                    <w:left w:val="none" w:sz="0" w:space="0" w:color="auto"/>
                    <w:bottom w:val="none" w:sz="0" w:space="0" w:color="auto"/>
                    <w:right w:val="none" w:sz="0" w:space="0" w:color="auto"/>
                  </w:divBdr>
                  <w:divsChild>
                    <w:div w:id="599263436">
                      <w:marLeft w:val="0"/>
                      <w:marRight w:val="0"/>
                      <w:marTop w:val="0"/>
                      <w:marBottom w:val="0"/>
                      <w:divBdr>
                        <w:top w:val="none" w:sz="0" w:space="0" w:color="auto"/>
                        <w:left w:val="none" w:sz="0" w:space="0" w:color="auto"/>
                        <w:bottom w:val="none" w:sz="0" w:space="0" w:color="auto"/>
                        <w:right w:val="none" w:sz="0" w:space="0" w:color="auto"/>
                      </w:divBdr>
                    </w:div>
                    <w:div w:id="214783369">
                      <w:marLeft w:val="0"/>
                      <w:marRight w:val="0"/>
                      <w:marTop w:val="0"/>
                      <w:marBottom w:val="0"/>
                      <w:divBdr>
                        <w:top w:val="none" w:sz="0" w:space="0" w:color="auto"/>
                        <w:left w:val="none" w:sz="0" w:space="0" w:color="auto"/>
                        <w:bottom w:val="none" w:sz="0" w:space="0" w:color="auto"/>
                        <w:right w:val="none" w:sz="0" w:space="0" w:color="auto"/>
                      </w:divBdr>
                    </w:div>
                    <w:div w:id="245965992">
                      <w:marLeft w:val="0"/>
                      <w:marRight w:val="0"/>
                      <w:marTop w:val="0"/>
                      <w:marBottom w:val="0"/>
                      <w:divBdr>
                        <w:top w:val="none" w:sz="0" w:space="0" w:color="auto"/>
                        <w:left w:val="none" w:sz="0" w:space="0" w:color="auto"/>
                        <w:bottom w:val="none" w:sz="0" w:space="0" w:color="auto"/>
                        <w:right w:val="none" w:sz="0" w:space="0" w:color="auto"/>
                      </w:divBdr>
                    </w:div>
                    <w:div w:id="1562014980">
                      <w:marLeft w:val="0"/>
                      <w:marRight w:val="0"/>
                      <w:marTop w:val="0"/>
                      <w:marBottom w:val="0"/>
                      <w:divBdr>
                        <w:top w:val="none" w:sz="0" w:space="0" w:color="auto"/>
                        <w:left w:val="none" w:sz="0" w:space="0" w:color="auto"/>
                        <w:bottom w:val="none" w:sz="0" w:space="0" w:color="auto"/>
                        <w:right w:val="none" w:sz="0" w:space="0" w:color="auto"/>
                      </w:divBdr>
                    </w:div>
                  </w:divsChild>
                </w:div>
                <w:div w:id="1446728650">
                  <w:marLeft w:val="0"/>
                  <w:marRight w:val="0"/>
                  <w:marTop w:val="0"/>
                  <w:marBottom w:val="0"/>
                  <w:divBdr>
                    <w:top w:val="none" w:sz="0" w:space="0" w:color="auto"/>
                    <w:left w:val="none" w:sz="0" w:space="0" w:color="auto"/>
                    <w:bottom w:val="none" w:sz="0" w:space="0" w:color="auto"/>
                    <w:right w:val="none" w:sz="0" w:space="0" w:color="auto"/>
                  </w:divBdr>
                  <w:divsChild>
                    <w:div w:id="235240427">
                      <w:marLeft w:val="0"/>
                      <w:marRight w:val="0"/>
                      <w:marTop w:val="0"/>
                      <w:marBottom w:val="0"/>
                      <w:divBdr>
                        <w:top w:val="none" w:sz="0" w:space="0" w:color="auto"/>
                        <w:left w:val="none" w:sz="0" w:space="0" w:color="auto"/>
                        <w:bottom w:val="none" w:sz="0" w:space="0" w:color="auto"/>
                        <w:right w:val="none" w:sz="0" w:space="0" w:color="auto"/>
                      </w:divBdr>
                    </w:div>
                    <w:div w:id="226959721">
                      <w:marLeft w:val="0"/>
                      <w:marRight w:val="0"/>
                      <w:marTop w:val="0"/>
                      <w:marBottom w:val="0"/>
                      <w:divBdr>
                        <w:top w:val="none" w:sz="0" w:space="0" w:color="auto"/>
                        <w:left w:val="none" w:sz="0" w:space="0" w:color="auto"/>
                        <w:bottom w:val="none" w:sz="0" w:space="0" w:color="auto"/>
                        <w:right w:val="none" w:sz="0" w:space="0" w:color="auto"/>
                      </w:divBdr>
                    </w:div>
                    <w:div w:id="1286616086">
                      <w:marLeft w:val="0"/>
                      <w:marRight w:val="0"/>
                      <w:marTop w:val="0"/>
                      <w:marBottom w:val="0"/>
                      <w:divBdr>
                        <w:top w:val="none" w:sz="0" w:space="0" w:color="auto"/>
                        <w:left w:val="none" w:sz="0" w:space="0" w:color="auto"/>
                        <w:bottom w:val="none" w:sz="0" w:space="0" w:color="auto"/>
                        <w:right w:val="none" w:sz="0" w:space="0" w:color="auto"/>
                      </w:divBdr>
                    </w:div>
                  </w:divsChild>
                </w:div>
                <w:div w:id="316081244">
                  <w:marLeft w:val="0"/>
                  <w:marRight w:val="0"/>
                  <w:marTop w:val="0"/>
                  <w:marBottom w:val="0"/>
                  <w:divBdr>
                    <w:top w:val="none" w:sz="0" w:space="0" w:color="auto"/>
                    <w:left w:val="none" w:sz="0" w:space="0" w:color="auto"/>
                    <w:bottom w:val="none" w:sz="0" w:space="0" w:color="auto"/>
                    <w:right w:val="none" w:sz="0" w:space="0" w:color="auto"/>
                  </w:divBdr>
                  <w:divsChild>
                    <w:div w:id="220556132">
                      <w:marLeft w:val="0"/>
                      <w:marRight w:val="0"/>
                      <w:marTop w:val="0"/>
                      <w:marBottom w:val="0"/>
                      <w:divBdr>
                        <w:top w:val="none" w:sz="0" w:space="0" w:color="auto"/>
                        <w:left w:val="none" w:sz="0" w:space="0" w:color="auto"/>
                        <w:bottom w:val="none" w:sz="0" w:space="0" w:color="auto"/>
                        <w:right w:val="none" w:sz="0" w:space="0" w:color="auto"/>
                      </w:divBdr>
                    </w:div>
                    <w:div w:id="351692495">
                      <w:marLeft w:val="0"/>
                      <w:marRight w:val="0"/>
                      <w:marTop w:val="0"/>
                      <w:marBottom w:val="0"/>
                      <w:divBdr>
                        <w:top w:val="none" w:sz="0" w:space="0" w:color="auto"/>
                        <w:left w:val="none" w:sz="0" w:space="0" w:color="auto"/>
                        <w:bottom w:val="none" w:sz="0" w:space="0" w:color="auto"/>
                        <w:right w:val="none" w:sz="0" w:space="0" w:color="auto"/>
                      </w:divBdr>
                    </w:div>
                    <w:div w:id="1267151762">
                      <w:marLeft w:val="0"/>
                      <w:marRight w:val="0"/>
                      <w:marTop w:val="0"/>
                      <w:marBottom w:val="0"/>
                      <w:divBdr>
                        <w:top w:val="none" w:sz="0" w:space="0" w:color="auto"/>
                        <w:left w:val="none" w:sz="0" w:space="0" w:color="auto"/>
                        <w:bottom w:val="none" w:sz="0" w:space="0" w:color="auto"/>
                        <w:right w:val="none" w:sz="0" w:space="0" w:color="auto"/>
                      </w:divBdr>
                    </w:div>
                    <w:div w:id="1898004144">
                      <w:marLeft w:val="0"/>
                      <w:marRight w:val="0"/>
                      <w:marTop w:val="0"/>
                      <w:marBottom w:val="0"/>
                      <w:divBdr>
                        <w:top w:val="none" w:sz="0" w:space="0" w:color="auto"/>
                        <w:left w:val="none" w:sz="0" w:space="0" w:color="auto"/>
                        <w:bottom w:val="none" w:sz="0" w:space="0" w:color="auto"/>
                        <w:right w:val="none" w:sz="0" w:space="0" w:color="auto"/>
                      </w:divBdr>
                    </w:div>
                  </w:divsChild>
                </w:div>
                <w:div w:id="1612318432">
                  <w:marLeft w:val="0"/>
                  <w:marRight w:val="0"/>
                  <w:marTop w:val="0"/>
                  <w:marBottom w:val="0"/>
                  <w:divBdr>
                    <w:top w:val="none" w:sz="0" w:space="0" w:color="auto"/>
                    <w:left w:val="none" w:sz="0" w:space="0" w:color="auto"/>
                    <w:bottom w:val="none" w:sz="0" w:space="0" w:color="auto"/>
                    <w:right w:val="none" w:sz="0" w:space="0" w:color="auto"/>
                  </w:divBdr>
                  <w:divsChild>
                    <w:div w:id="873271292">
                      <w:marLeft w:val="0"/>
                      <w:marRight w:val="0"/>
                      <w:marTop w:val="0"/>
                      <w:marBottom w:val="0"/>
                      <w:divBdr>
                        <w:top w:val="none" w:sz="0" w:space="0" w:color="auto"/>
                        <w:left w:val="none" w:sz="0" w:space="0" w:color="auto"/>
                        <w:bottom w:val="none" w:sz="0" w:space="0" w:color="auto"/>
                        <w:right w:val="none" w:sz="0" w:space="0" w:color="auto"/>
                      </w:divBdr>
                    </w:div>
                    <w:div w:id="843857330">
                      <w:marLeft w:val="0"/>
                      <w:marRight w:val="0"/>
                      <w:marTop w:val="0"/>
                      <w:marBottom w:val="0"/>
                      <w:divBdr>
                        <w:top w:val="none" w:sz="0" w:space="0" w:color="auto"/>
                        <w:left w:val="none" w:sz="0" w:space="0" w:color="auto"/>
                        <w:bottom w:val="none" w:sz="0" w:space="0" w:color="auto"/>
                        <w:right w:val="none" w:sz="0" w:space="0" w:color="auto"/>
                      </w:divBdr>
                    </w:div>
                  </w:divsChild>
                </w:div>
                <w:div w:id="667560592">
                  <w:marLeft w:val="0"/>
                  <w:marRight w:val="0"/>
                  <w:marTop w:val="0"/>
                  <w:marBottom w:val="0"/>
                  <w:divBdr>
                    <w:top w:val="none" w:sz="0" w:space="0" w:color="auto"/>
                    <w:left w:val="none" w:sz="0" w:space="0" w:color="auto"/>
                    <w:bottom w:val="none" w:sz="0" w:space="0" w:color="auto"/>
                    <w:right w:val="none" w:sz="0" w:space="0" w:color="auto"/>
                  </w:divBdr>
                  <w:divsChild>
                    <w:div w:id="1384671866">
                      <w:marLeft w:val="0"/>
                      <w:marRight w:val="0"/>
                      <w:marTop w:val="0"/>
                      <w:marBottom w:val="0"/>
                      <w:divBdr>
                        <w:top w:val="none" w:sz="0" w:space="0" w:color="auto"/>
                        <w:left w:val="none" w:sz="0" w:space="0" w:color="auto"/>
                        <w:bottom w:val="none" w:sz="0" w:space="0" w:color="auto"/>
                        <w:right w:val="none" w:sz="0" w:space="0" w:color="auto"/>
                      </w:divBdr>
                    </w:div>
                    <w:div w:id="1847940029">
                      <w:marLeft w:val="0"/>
                      <w:marRight w:val="0"/>
                      <w:marTop w:val="0"/>
                      <w:marBottom w:val="0"/>
                      <w:divBdr>
                        <w:top w:val="none" w:sz="0" w:space="0" w:color="auto"/>
                        <w:left w:val="none" w:sz="0" w:space="0" w:color="auto"/>
                        <w:bottom w:val="none" w:sz="0" w:space="0" w:color="auto"/>
                        <w:right w:val="none" w:sz="0" w:space="0" w:color="auto"/>
                      </w:divBdr>
                    </w:div>
                    <w:div w:id="535238674">
                      <w:marLeft w:val="0"/>
                      <w:marRight w:val="0"/>
                      <w:marTop w:val="0"/>
                      <w:marBottom w:val="0"/>
                      <w:divBdr>
                        <w:top w:val="none" w:sz="0" w:space="0" w:color="auto"/>
                        <w:left w:val="none" w:sz="0" w:space="0" w:color="auto"/>
                        <w:bottom w:val="none" w:sz="0" w:space="0" w:color="auto"/>
                        <w:right w:val="none" w:sz="0" w:space="0" w:color="auto"/>
                      </w:divBdr>
                    </w:div>
                    <w:div w:id="11416565">
                      <w:marLeft w:val="0"/>
                      <w:marRight w:val="0"/>
                      <w:marTop w:val="0"/>
                      <w:marBottom w:val="0"/>
                      <w:divBdr>
                        <w:top w:val="none" w:sz="0" w:space="0" w:color="auto"/>
                        <w:left w:val="none" w:sz="0" w:space="0" w:color="auto"/>
                        <w:bottom w:val="none" w:sz="0" w:space="0" w:color="auto"/>
                        <w:right w:val="none" w:sz="0" w:space="0" w:color="auto"/>
                      </w:divBdr>
                    </w:div>
                    <w:div w:id="1611627166">
                      <w:marLeft w:val="0"/>
                      <w:marRight w:val="0"/>
                      <w:marTop w:val="0"/>
                      <w:marBottom w:val="0"/>
                      <w:divBdr>
                        <w:top w:val="none" w:sz="0" w:space="0" w:color="auto"/>
                        <w:left w:val="none" w:sz="0" w:space="0" w:color="auto"/>
                        <w:bottom w:val="none" w:sz="0" w:space="0" w:color="auto"/>
                        <w:right w:val="none" w:sz="0" w:space="0" w:color="auto"/>
                      </w:divBdr>
                    </w:div>
                    <w:div w:id="484592059">
                      <w:marLeft w:val="0"/>
                      <w:marRight w:val="0"/>
                      <w:marTop w:val="0"/>
                      <w:marBottom w:val="0"/>
                      <w:divBdr>
                        <w:top w:val="none" w:sz="0" w:space="0" w:color="auto"/>
                        <w:left w:val="none" w:sz="0" w:space="0" w:color="auto"/>
                        <w:bottom w:val="none" w:sz="0" w:space="0" w:color="auto"/>
                        <w:right w:val="none" w:sz="0" w:space="0" w:color="auto"/>
                      </w:divBdr>
                    </w:div>
                  </w:divsChild>
                </w:div>
                <w:div w:id="846556984">
                  <w:marLeft w:val="0"/>
                  <w:marRight w:val="0"/>
                  <w:marTop w:val="0"/>
                  <w:marBottom w:val="0"/>
                  <w:divBdr>
                    <w:top w:val="none" w:sz="0" w:space="0" w:color="auto"/>
                    <w:left w:val="none" w:sz="0" w:space="0" w:color="auto"/>
                    <w:bottom w:val="none" w:sz="0" w:space="0" w:color="auto"/>
                    <w:right w:val="none" w:sz="0" w:space="0" w:color="auto"/>
                  </w:divBdr>
                  <w:divsChild>
                    <w:div w:id="1855224207">
                      <w:marLeft w:val="0"/>
                      <w:marRight w:val="0"/>
                      <w:marTop w:val="0"/>
                      <w:marBottom w:val="0"/>
                      <w:divBdr>
                        <w:top w:val="none" w:sz="0" w:space="0" w:color="auto"/>
                        <w:left w:val="none" w:sz="0" w:space="0" w:color="auto"/>
                        <w:bottom w:val="none" w:sz="0" w:space="0" w:color="auto"/>
                        <w:right w:val="none" w:sz="0" w:space="0" w:color="auto"/>
                      </w:divBdr>
                    </w:div>
                    <w:div w:id="275136097">
                      <w:marLeft w:val="0"/>
                      <w:marRight w:val="0"/>
                      <w:marTop w:val="0"/>
                      <w:marBottom w:val="0"/>
                      <w:divBdr>
                        <w:top w:val="none" w:sz="0" w:space="0" w:color="auto"/>
                        <w:left w:val="none" w:sz="0" w:space="0" w:color="auto"/>
                        <w:bottom w:val="none" w:sz="0" w:space="0" w:color="auto"/>
                        <w:right w:val="none" w:sz="0" w:space="0" w:color="auto"/>
                      </w:divBdr>
                    </w:div>
                  </w:divsChild>
                </w:div>
                <w:div w:id="1624195205">
                  <w:marLeft w:val="0"/>
                  <w:marRight w:val="0"/>
                  <w:marTop w:val="0"/>
                  <w:marBottom w:val="0"/>
                  <w:divBdr>
                    <w:top w:val="none" w:sz="0" w:space="0" w:color="auto"/>
                    <w:left w:val="none" w:sz="0" w:space="0" w:color="auto"/>
                    <w:bottom w:val="none" w:sz="0" w:space="0" w:color="auto"/>
                    <w:right w:val="none" w:sz="0" w:space="0" w:color="auto"/>
                  </w:divBdr>
                  <w:divsChild>
                    <w:div w:id="1811557796">
                      <w:marLeft w:val="0"/>
                      <w:marRight w:val="0"/>
                      <w:marTop w:val="0"/>
                      <w:marBottom w:val="0"/>
                      <w:divBdr>
                        <w:top w:val="none" w:sz="0" w:space="0" w:color="auto"/>
                        <w:left w:val="none" w:sz="0" w:space="0" w:color="auto"/>
                        <w:bottom w:val="none" w:sz="0" w:space="0" w:color="auto"/>
                        <w:right w:val="none" w:sz="0" w:space="0" w:color="auto"/>
                      </w:divBdr>
                    </w:div>
                    <w:div w:id="2089109345">
                      <w:marLeft w:val="0"/>
                      <w:marRight w:val="0"/>
                      <w:marTop w:val="0"/>
                      <w:marBottom w:val="0"/>
                      <w:divBdr>
                        <w:top w:val="none" w:sz="0" w:space="0" w:color="auto"/>
                        <w:left w:val="none" w:sz="0" w:space="0" w:color="auto"/>
                        <w:bottom w:val="none" w:sz="0" w:space="0" w:color="auto"/>
                        <w:right w:val="none" w:sz="0" w:space="0" w:color="auto"/>
                      </w:divBdr>
                    </w:div>
                    <w:div w:id="1927224456">
                      <w:marLeft w:val="0"/>
                      <w:marRight w:val="0"/>
                      <w:marTop w:val="0"/>
                      <w:marBottom w:val="0"/>
                      <w:divBdr>
                        <w:top w:val="none" w:sz="0" w:space="0" w:color="auto"/>
                        <w:left w:val="none" w:sz="0" w:space="0" w:color="auto"/>
                        <w:bottom w:val="none" w:sz="0" w:space="0" w:color="auto"/>
                        <w:right w:val="none" w:sz="0" w:space="0" w:color="auto"/>
                      </w:divBdr>
                    </w:div>
                    <w:div w:id="276186016">
                      <w:marLeft w:val="0"/>
                      <w:marRight w:val="0"/>
                      <w:marTop w:val="0"/>
                      <w:marBottom w:val="0"/>
                      <w:divBdr>
                        <w:top w:val="none" w:sz="0" w:space="0" w:color="auto"/>
                        <w:left w:val="none" w:sz="0" w:space="0" w:color="auto"/>
                        <w:bottom w:val="none" w:sz="0" w:space="0" w:color="auto"/>
                        <w:right w:val="none" w:sz="0" w:space="0" w:color="auto"/>
                      </w:divBdr>
                    </w:div>
                    <w:div w:id="5644289">
                      <w:marLeft w:val="0"/>
                      <w:marRight w:val="0"/>
                      <w:marTop w:val="0"/>
                      <w:marBottom w:val="0"/>
                      <w:divBdr>
                        <w:top w:val="none" w:sz="0" w:space="0" w:color="auto"/>
                        <w:left w:val="none" w:sz="0" w:space="0" w:color="auto"/>
                        <w:bottom w:val="none" w:sz="0" w:space="0" w:color="auto"/>
                        <w:right w:val="none" w:sz="0" w:space="0" w:color="auto"/>
                      </w:divBdr>
                    </w:div>
                  </w:divsChild>
                </w:div>
                <w:div w:id="517817248">
                  <w:marLeft w:val="0"/>
                  <w:marRight w:val="0"/>
                  <w:marTop w:val="0"/>
                  <w:marBottom w:val="0"/>
                  <w:divBdr>
                    <w:top w:val="none" w:sz="0" w:space="0" w:color="auto"/>
                    <w:left w:val="none" w:sz="0" w:space="0" w:color="auto"/>
                    <w:bottom w:val="none" w:sz="0" w:space="0" w:color="auto"/>
                    <w:right w:val="none" w:sz="0" w:space="0" w:color="auto"/>
                  </w:divBdr>
                  <w:divsChild>
                    <w:div w:id="1106540908">
                      <w:marLeft w:val="0"/>
                      <w:marRight w:val="0"/>
                      <w:marTop w:val="0"/>
                      <w:marBottom w:val="0"/>
                      <w:divBdr>
                        <w:top w:val="none" w:sz="0" w:space="0" w:color="auto"/>
                        <w:left w:val="none" w:sz="0" w:space="0" w:color="auto"/>
                        <w:bottom w:val="none" w:sz="0" w:space="0" w:color="auto"/>
                        <w:right w:val="none" w:sz="0" w:space="0" w:color="auto"/>
                      </w:divBdr>
                    </w:div>
                    <w:div w:id="1453943687">
                      <w:marLeft w:val="0"/>
                      <w:marRight w:val="0"/>
                      <w:marTop w:val="0"/>
                      <w:marBottom w:val="0"/>
                      <w:divBdr>
                        <w:top w:val="none" w:sz="0" w:space="0" w:color="auto"/>
                        <w:left w:val="none" w:sz="0" w:space="0" w:color="auto"/>
                        <w:bottom w:val="none" w:sz="0" w:space="0" w:color="auto"/>
                        <w:right w:val="none" w:sz="0" w:space="0" w:color="auto"/>
                      </w:divBdr>
                    </w:div>
                    <w:div w:id="1160390873">
                      <w:marLeft w:val="0"/>
                      <w:marRight w:val="0"/>
                      <w:marTop w:val="0"/>
                      <w:marBottom w:val="0"/>
                      <w:divBdr>
                        <w:top w:val="none" w:sz="0" w:space="0" w:color="auto"/>
                        <w:left w:val="none" w:sz="0" w:space="0" w:color="auto"/>
                        <w:bottom w:val="none" w:sz="0" w:space="0" w:color="auto"/>
                        <w:right w:val="none" w:sz="0" w:space="0" w:color="auto"/>
                      </w:divBdr>
                    </w:div>
                  </w:divsChild>
                </w:div>
                <w:div w:id="1472821851">
                  <w:marLeft w:val="0"/>
                  <w:marRight w:val="0"/>
                  <w:marTop w:val="0"/>
                  <w:marBottom w:val="0"/>
                  <w:divBdr>
                    <w:top w:val="none" w:sz="0" w:space="0" w:color="auto"/>
                    <w:left w:val="none" w:sz="0" w:space="0" w:color="auto"/>
                    <w:bottom w:val="none" w:sz="0" w:space="0" w:color="auto"/>
                    <w:right w:val="none" w:sz="0" w:space="0" w:color="auto"/>
                  </w:divBdr>
                  <w:divsChild>
                    <w:div w:id="1768766368">
                      <w:marLeft w:val="0"/>
                      <w:marRight w:val="0"/>
                      <w:marTop w:val="0"/>
                      <w:marBottom w:val="0"/>
                      <w:divBdr>
                        <w:top w:val="none" w:sz="0" w:space="0" w:color="auto"/>
                        <w:left w:val="none" w:sz="0" w:space="0" w:color="auto"/>
                        <w:bottom w:val="none" w:sz="0" w:space="0" w:color="auto"/>
                        <w:right w:val="none" w:sz="0" w:space="0" w:color="auto"/>
                      </w:divBdr>
                    </w:div>
                    <w:div w:id="314603388">
                      <w:marLeft w:val="0"/>
                      <w:marRight w:val="0"/>
                      <w:marTop w:val="0"/>
                      <w:marBottom w:val="0"/>
                      <w:divBdr>
                        <w:top w:val="none" w:sz="0" w:space="0" w:color="auto"/>
                        <w:left w:val="none" w:sz="0" w:space="0" w:color="auto"/>
                        <w:bottom w:val="none" w:sz="0" w:space="0" w:color="auto"/>
                        <w:right w:val="none" w:sz="0" w:space="0" w:color="auto"/>
                      </w:divBdr>
                    </w:div>
                    <w:div w:id="2104764559">
                      <w:marLeft w:val="0"/>
                      <w:marRight w:val="0"/>
                      <w:marTop w:val="0"/>
                      <w:marBottom w:val="0"/>
                      <w:divBdr>
                        <w:top w:val="none" w:sz="0" w:space="0" w:color="auto"/>
                        <w:left w:val="none" w:sz="0" w:space="0" w:color="auto"/>
                        <w:bottom w:val="none" w:sz="0" w:space="0" w:color="auto"/>
                        <w:right w:val="none" w:sz="0" w:space="0" w:color="auto"/>
                      </w:divBdr>
                    </w:div>
                    <w:div w:id="317347661">
                      <w:marLeft w:val="0"/>
                      <w:marRight w:val="0"/>
                      <w:marTop w:val="0"/>
                      <w:marBottom w:val="0"/>
                      <w:divBdr>
                        <w:top w:val="none" w:sz="0" w:space="0" w:color="auto"/>
                        <w:left w:val="none" w:sz="0" w:space="0" w:color="auto"/>
                        <w:bottom w:val="none" w:sz="0" w:space="0" w:color="auto"/>
                        <w:right w:val="none" w:sz="0" w:space="0" w:color="auto"/>
                      </w:divBdr>
                    </w:div>
                    <w:div w:id="996611406">
                      <w:marLeft w:val="0"/>
                      <w:marRight w:val="0"/>
                      <w:marTop w:val="0"/>
                      <w:marBottom w:val="0"/>
                      <w:divBdr>
                        <w:top w:val="none" w:sz="0" w:space="0" w:color="auto"/>
                        <w:left w:val="none" w:sz="0" w:space="0" w:color="auto"/>
                        <w:bottom w:val="none" w:sz="0" w:space="0" w:color="auto"/>
                        <w:right w:val="none" w:sz="0" w:space="0" w:color="auto"/>
                      </w:divBdr>
                    </w:div>
                  </w:divsChild>
                </w:div>
                <w:div w:id="1375929995">
                  <w:marLeft w:val="0"/>
                  <w:marRight w:val="0"/>
                  <w:marTop w:val="0"/>
                  <w:marBottom w:val="0"/>
                  <w:divBdr>
                    <w:top w:val="none" w:sz="0" w:space="0" w:color="auto"/>
                    <w:left w:val="none" w:sz="0" w:space="0" w:color="auto"/>
                    <w:bottom w:val="none" w:sz="0" w:space="0" w:color="auto"/>
                    <w:right w:val="none" w:sz="0" w:space="0" w:color="auto"/>
                  </w:divBdr>
                  <w:divsChild>
                    <w:div w:id="807361864">
                      <w:marLeft w:val="0"/>
                      <w:marRight w:val="0"/>
                      <w:marTop w:val="0"/>
                      <w:marBottom w:val="0"/>
                      <w:divBdr>
                        <w:top w:val="none" w:sz="0" w:space="0" w:color="auto"/>
                        <w:left w:val="none" w:sz="0" w:space="0" w:color="auto"/>
                        <w:bottom w:val="none" w:sz="0" w:space="0" w:color="auto"/>
                        <w:right w:val="none" w:sz="0" w:space="0" w:color="auto"/>
                      </w:divBdr>
                    </w:div>
                    <w:div w:id="651906855">
                      <w:marLeft w:val="0"/>
                      <w:marRight w:val="0"/>
                      <w:marTop w:val="0"/>
                      <w:marBottom w:val="0"/>
                      <w:divBdr>
                        <w:top w:val="none" w:sz="0" w:space="0" w:color="auto"/>
                        <w:left w:val="none" w:sz="0" w:space="0" w:color="auto"/>
                        <w:bottom w:val="none" w:sz="0" w:space="0" w:color="auto"/>
                        <w:right w:val="none" w:sz="0" w:space="0" w:color="auto"/>
                      </w:divBdr>
                    </w:div>
                    <w:div w:id="568346642">
                      <w:marLeft w:val="0"/>
                      <w:marRight w:val="0"/>
                      <w:marTop w:val="0"/>
                      <w:marBottom w:val="0"/>
                      <w:divBdr>
                        <w:top w:val="none" w:sz="0" w:space="0" w:color="auto"/>
                        <w:left w:val="none" w:sz="0" w:space="0" w:color="auto"/>
                        <w:bottom w:val="none" w:sz="0" w:space="0" w:color="auto"/>
                        <w:right w:val="none" w:sz="0" w:space="0" w:color="auto"/>
                      </w:divBdr>
                    </w:div>
                    <w:div w:id="2079552350">
                      <w:marLeft w:val="0"/>
                      <w:marRight w:val="0"/>
                      <w:marTop w:val="0"/>
                      <w:marBottom w:val="0"/>
                      <w:divBdr>
                        <w:top w:val="none" w:sz="0" w:space="0" w:color="auto"/>
                        <w:left w:val="none" w:sz="0" w:space="0" w:color="auto"/>
                        <w:bottom w:val="none" w:sz="0" w:space="0" w:color="auto"/>
                        <w:right w:val="none" w:sz="0" w:space="0" w:color="auto"/>
                      </w:divBdr>
                    </w:div>
                    <w:div w:id="17973675">
                      <w:marLeft w:val="0"/>
                      <w:marRight w:val="0"/>
                      <w:marTop w:val="0"/>
                      <w:marBottom w:val="0"/>
                      <w:divBdr>
                        <w:top w:val="none" w:sz="0" w:space="0" w:color="auto"/>
                        <w:left w:val="none" w:sz="0" w:space="0" w:color="auto"/>
                        <w:bottom w:val="none" w:sz="0" w:space="0" w:color="auto"/>
                        <w:right w:val="none" w:sz="0" w:space="0" w:color="auto"/>
                      </w:divBdr>
                    </w:div>
                  </w:divsChild>
                </w:div>
                <w:div w:id="1988584013">
                  <w:marLeft w:val="0"/>
                  <w:marRight w:val="0"/>
                  <w:marTop w:val="0"/>
                  <w:marBottom w:val="0"/>
                  <w:divBdr>
                    <w:top w:val="none" w:sz="0" w:space="0" w:color="auto"/>
                    <w:left w:val="none" w:sz="0" w:space="0" w:color="auto"/>
                    <w:bottom w:val="none" w:sz="0" w:space="0" w:color="auto"/>
                    <w:right w:val="none" w:sz="0" w:space="0" w:color="auto"/>
                  </w:divBdr>
                  <w:divsChild>
                    <w:div w:id="231620666">
                      <w:marLeft w:val="0"/>
                      <w:marRight w:val="0"/>
                      <w:marTop w:val="0"/>
                      <w:marBottom w:val="0"/>
                      <w:divBdr>
                        <w:top w:val="none" w:sz="0" w:space="0" w:color="auto"/>
                        <w:left w:val="none" w:sz="0" w:space="0" w:color="auto"/>
                        <w:bottom w:val="none" w:sz="0" w:space="0" w:color="auto"/>
                        <w:right w:val="none" w:sz="0" w:space="0" w:color="auto"/>
                      </w:divBdr>
                    </w:div>
                    <w:div w:id="21870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34966-F10E-4972-8705-27BDECAE8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1848</Words>
  <Characters>10909</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Milicic</dc:creator>
  <cp:keywords/>
  <cp:lastModifiedBy>Darina Vlčková</cp:lastModifiedBy>
  <cp:revision>9</cp:revision>
  <dcterms:created xsi:type="dcterms:W3CDTF">2020-11-04T17:37:00Z</dcterms:created>
  <dcterms:modified xsi:type="dcterms:W3CDTF">2021-02-02T07:44:00Z</dcterms:modified>
</cp:coreProperties>
</file>