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05616A" w14:textId="77777777" w:rsidR="00B91E62" w:rsidRPr="007E2716" w:rsidRDefault="00BE6259" w:rsidP="007E2716">
      <w:pPr>
        <w:pStyle w:val="Nadpis1"/>
        <w:spacing w:beforeLines="20" w:before="48" w:afterLines="20" w:after="48"/>
        <w:rPr>
          <w:sz w:val="24"/>
          <w:szCs w:val="24"/>
        </w:rPr>
      </w:pPr>
      <w:r w:rsidRPr="5CA4CC47">
        <w:rPr>
          <w:sz w:val="24"/>
          <w:szCs w:val="24"/>
        </w:rPr>
        <w:t xml:space="preserve">Hodnocení </w:t>
      </w:r>
      <w:r w:rsidR="006A12D0" w:rsidRPr="5CA4CC47">
        <w:rPr>
          <w:sz w:val="24"/>
          <w:szCs w:val="24"/>
        </w:rPr>
        <w:t>způsobilost</w:t>
      </w:r>
      <w:r w:rsidRPr="5CA4CC47">
        <w:rPr>
          <w:sz w:val="24"/>
          <w:szCs w:val="24"/>
        </w:rPr>
        <w:t>i</w:t>
      </w:r>
      <w:r w:rsidR="00C43165" w:rsidRPr="5CA4CC47">
        <w:rPr>
          <w:sz w:val="24"/>
          <w:szCs w:val="24"/>
        </w:rPr>
        <w:t xml:space="preserve"> a </w:t>
      </w:r>
      <w:r w:rsidRPr="5CA4CC47">
        <w:rPr>
          <w:sz w:val="24"/>
          <w:szCs w:val="24"/>
        </w:rPr>
        <w:t>kontrola</w:t>
      </w:r>
      <w:r w:rsidR="00B91E62" w:rsidRPr="5CA4CC47">
        <w:rPr>
          <w:sz w:val="24"/>
          <w:szCs w:val="24"/>
        </w:rPr>
        <w:t xml:space="preserve"> povinných náležitostí žádosti o dotaci </w:t>
      </w:r>
    </w:p>
    <w:p w14:paraId="4D76F201" w14:textId="77777777"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u w:val="single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9"/>
        <w:gridCol w:w="6902"/>
      </w:tblGrid>
      <w:tr w:rsidR="00B91E62" w:rsidRPr="007E2716" w14:paraId="3971EE78" w14:textId="77777777" w:rsidTr="0081769E">
        <w:trPr>
          <w:trHeight w:val="138"/>
        </w:trPr>
        <w:tc>
          <w:tcPr>
            <w:tcW w:w="2449" w:type="dxa"/>
          </w:tcPr>
          <w:p w14:paraId="672EE9AD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Žadatel</w:t>
            </w:r>
          </w:p>
        </w:tc>
        <w:tc>
          <w:tcPr>
            <w:tcW w:w="6902" w:type="dxa"/>
          </w:tcPr>
          <w:p w14:paraId="0DC77F79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b w:val="0"/>
                <w:bCs w:val="0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N</w:t>
            </w:r>
            <w:r w:rsidR="00B91E62" w:rsidRPr="007E2716">
              <w:rPr>
                <w:rFonts w:ascii="Georgia" w:hAnsi="Georgia"/>
                <w:color w:val="auto"/>
                <w:sz w:val="22"/>
              </w:rPr>
              <w:t>ázev projektu</w:t>
            </w:r>
          </w:p>
        </w:tc>
      </w:tr>
      <w:tr w:rsidR="00B91E62" w:rsidRPr="007E2716" w14:paraId="1D24E63F" w14:textId="77777777" w:rsidTr="0081769E">
        <w:tc>
          <w:tcPr>
            <w:tcW w:w="2449" w:type="dxa"/>
          </w:tcPr>
          <w:p w14:paraId="62D63D32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  <w:p w14:paraId="4FF68B91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  <w:tc>
          <w:tcPr>
            <w:tcW w:w="6902" w:type="dxa"/>
          </w:tcPr>
          <w:p w14:paraId="405522C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</w:tr>
    </w:tbl>
    <w:p w14:paraId="2BA1B536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tbl>
      <w:tblPr>
        <w:tblStyle w:val="Mkatabulky"/>
        <w:tblW w:w="9360" w:type="dxa"/>
        <w:tblLook w:val="04A0" w:firstRow="1" w:lastRow="0" w:firstColumn="1" w:lastColumn="0" w:noHBand="0" w:noVBand="1"/>
      </w:tblPr>
      <w:tblGrid>
        <w:gridCol w:w="7935"/>
        <w:gridCol w:w="1425"/>
      </w:tblGrid>
      <w:tr w:rsidR="00235EEE" w:rsidRPr="007E2716" w14:paraId="5FA94732" w14:textId="77777777" w:rsidTr="0081769E">
        <w:tc>
          <w:tcPr>
            <w:tcW w:w="7935" w:type="dxa"/>
          </w:tcPr>
          <w:p w14:paraId="75B1A68A" w14:textId="7161AA7C" w:rsidR="00235EEE" w:rsidRPr="007E2716" w:rsidRDefault="00E43927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1C26FA39">
              <w:rPr>
                <w:rFonts w:ascii="Georgia" w:hAnsi="Georgia"/>
                <w:b/>
                <w:bCs/>
                <w:sz w:val="22"/>
                <w:szCs w:val="22"/>
              </w:rPr>
              <w:t>Téma projektu a žadatel odpovídají podmínkám ve Výzvě</w:t>
            </w:r>
          </w:p>
        </w:tc>
        <w:tc>
          <w:tcPr>
            <w:tcW w:w="1425" w:type="dxa"/>
          </w:tcPr>
          <w:p w14:paraId="3B4EF8BD" w14:textId="1971D992" w:rsidR="00235EEE" w:rsidRPr="007E2716" w:rsidRDefault="7D1DD3B7" w:rsidP="5B1C855D">
            <w:pPr>
              <w:spacing w:beforeLines="20" w:before="48" w:afterLines="20" w:after="48" w:line="259" w:lineRule="auto"/>
            </w:pPr>
            <w:r w:rsidRPr="5B1C855D">
              <w:rPr>
                <w:rFonts w:ascii="Georgia" w:hAnsi="Georgia"/>
                <w:sz w:val="22"/>
                <w:szCs w:val="22"/>
              </w:rPr>
              <w:t>ANO/NE</w:t>
            </w:r>
          </w:p>
        </w:tc>
      </w:tr>
      <w:tr w:rsidR="63D8B130" w14:paraId="69181174" w14:textId="77777777" w:rsidTr="0081769E">
        <w:tc>
          <w:tcPr>
            <w:tcW w:w="7935" w:type="dxa"/>
          </w:tcPr>
          <w:p w14:paraId="26B18239" w14:textId="51370FEF" w:rsidR="4F110A43" w:rsidRDefault="4F110A43" w:rsidP="63D8B130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3D8B130">
              <w:rPr>
                <w:rFonts w:ascii="Georgia" w:eastAsia="Georgia" w:hAnsi="Georgia" w:cs="Georgia"/>
                <w:sz w:val="22"/>
                <w:szCs w:val="22"/>
              </w:rPr>
              <w:t>Žádost byla předložena v řádném termínu stanoveném ve výzvě.</w:t>
            </w:r>
          </w:p>
        </w:tc>
        <w:tc>
          <w:tcPr>
            <w:tcW w:w="1425" w:type="dxa"/>
          </w:tcPr>
          <w:p w14:paraId="1D59F08D" w14:textId="02CD2776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1962EAE3" w14:textId="77777777" w:rsidTr="0081769E">
        <w:tc>
          <w:tcPr>
            <w:tcW w:w="7935" w:type="dxa"/>
          </w:tcPr>
          <w:p w14:paraId="05F60563" w14:textId="4D297DB0" w:rsidR="4F110A43" w:rsidRDefault="4F110A43" w:rsidP="63D8B130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3D8B130">
              <w:rPr>
                <w:rFonts w:ascii="Georgia" w:eastAsia="Georgia" w:hAnsi="Georgia" w:cs="Georgia"/>
                <w:sz w:val="22"/>
                <w:szCs w:val="22"/>
              </w:rPr>
              <w:t>Žadatel je oprávněný.</w:t>
            </w:r>
          </w:p>
        </w:tc>
        <w:tc>
          <w:tcPr>
            <w:tcW w:w="1425" w:type="dxa"/>
          </w:tcPr>
          <w:p w14:paraId="416DE70E" w14:textId="68E6BF10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635F114A" w14:paraId="66E3DE95" w14:textId="77777777" w:rsidTr="0081769E">
        <w:tc>
          <w:tcPr>
            <w:tcW w:w="7935" w:type="dxa"/>
          </w:tcPr>
          <w:p w14:paraId="083AD2BE" w14:textId="69A34358" w:rsidR="75BCAA48" w:rsidRDefault="75BCAA48" w:rsidP="635F114A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7D8822A">
              <w:rPr>
                <w:rFonts w:ascii="Georgia" w:eastAsia="Georgia" w:hAnsi="Georgia" w:cs="Georgia"/>
                <w:sz w:val="22"/>
                <w:szCs w:val="22"/>
              </w:rPr>
              <w:t xml:space="preserve">Jeden žadatel podal max. </w:t>
            </w:r>
            <w:r w:rsidR="003B67D3">
              <w:rPr>
                <w:rFonts w:ascii="Georgia" w:eastAsia="Georgia" w:hAnsi="Georgia" w:cs="Georgia"/>
                <w:sz w:val="22"/>
                <w:szCs w:val="22"/>
              </w:rPr>
              <w:t>1</w:t>
            </w:r>
            <w:r w:rsidRPr="67D8822A">
              <w:rPr>
                <w:rFonts w:ascii="Georgia" w:eastAsia="Georgia" w:hAnsi="Georgia" w:cs="Georgia"/>
                <w:sz w:val="22"/>
                <w:szCs w:val="22"/>
              </w:rPr>
              <w:t xml:space="preserve"> žádost</w:t>
            </w:r>
            <w:r w:rsidR="199D7CCB" w:rsidRPr="67D8822A">
              <w:rPr>
                <w:rFonts w:ascii="Georgia" w:eastAsia="Georgia" w:hAnsi="Georgia" w:cs="Georgia"/>
                <w:sz w:val="22"/>
                <w:szCs w:val="22"/>
              </w:rPr>
              <w:t xml:space="preserve">, přičemž jedna žádost obsahuje jeden projekt </w:t>
            </w:r>
          </w:p>
        </w:tc>
        <w:tc>
          <w:tcPr>
            <w:tcW w:w="1425" w:type="dxa"/>
          </w:tcPr>
          <w:p w14:paraId="1E97799E" w14:textId="0FF4A391" w:rsidR="635F114A" w:rsidRDefault="635F114A" w:rsidP="635F114A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341C76F7" w14:textId="77777777" w:rsidTr="0081769E">
        <w:tc>
          <w:tcPr>
            <w:tcW w:w="7935" w:type="dxa"/>
          </w:tcPr>
          <w:p w14:paraId="155D6737" w14:textId="7F54F7F9" w:rsidR="762FB3F2" w:rsidRDefault="762FB3F2" w:rsidP="54ACF54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4ACF544">
              <w:rPr>
                <w:rFonts w:ascii="Georgia" w:hAnsi="Georgia"/>
                <w:sz w:val="22"/>
                <w:szCs w:val="22"/>
              </w:rPr>
              <w:t xml:space="preserve">Datový nosič se žádostí a všemi přílohami (pouze </w:t>
            </w:r>
            <w:r w:rsidR="0081769E">
              <w:rPr>
                <w:rFonts w:ascii="Georgia" w:hAnsi="Georgia"/>
                <w:sz w:val="22"/>
                <w:szCs w:val="22"/>
              </w:rPr>
              <w:t>je-li</w:t>
            </w:r>
            <w:r w:rsidRPr="54ACF544">
              <w:rPr>
                <w:rFonts w:ascii="Georgia" w:hAnsi="Georgia"/>
                <w:sz w:val="22"/>
                <w:szCs w:val="22"/>
              </w:rPr>
              <w:t xml:space="preserve"> žádost podána fyzicky)</w:t>
            </w:r>
          </w:p>
        </w:tc>
        <w:tc>
          <w:tcPr>
            <w:tcW w:w="1425" w:type="dxa"/>
          </w:tcPr>
          <w:p w14:paraId="5ECFFD74" w14:textId="573B67C2" w:rsidR="54ACF544" w:rsidRDefault="54ACF544" w:rsidP="54ACF544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43235FE8" w14:textId="77777777" w:rsidTr="0081769E">
        <w:tc>
          <w:tcPr>
            <w:tcW w:w="7935" w:type="dxa"/>
          </w:tcPr>
          <w:p w14:paraId="2ACE8383" w14:textId="4CD7B2E8" w:rsidR="762FB3F2" w:rsidRDefault="762FB3F2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4ACF544">
              <w:rPr>
                <w:rFonts w:ascii="Georgia" w:hAnsi="Georgia"/>
                <w:sz w:val="22"/>
                <w:szCs w:val="22"/>
              </w:rPr>
              <w:t>Žádost o poskytnutí dotace podepsaná statutárním zástupcem žadatele o dotaci, či jeho zplnomocněného zástupce</w:t>
            </w:r>
          </w:p>
        </w:tc>
        <w:tc>
          <w:tcPr>
            <w:tcW w:w="1425" w:type="dxa"/>
          </w:tcPr>
          <w:p w14:paraId="1E2ED879" w14:textId="0E612101" w:rsidR="54ACF544" w:rsidRDefault="54ACF544" w:rsidP="54ACF544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73617D22" w14:textId="77777777" w:rsidTr="0081769E">
        <w:tc>
          <w:tcPr>
            <w:tcW w:w="7935" w:type="dxa"/>
          </w:tcPr>
          <w:p w14:paraId="2E81CED8" w14:textId="4AA9A1E6" w:rsidR="63D8B130" w:rsidRDefault="0081769E" w:rsidP="4D5983A6">
            <w:p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Dodržena </w:t>
            </w:r>
            <w:r w:rsidR="63D8B130"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hranice </w:t>
            </w:r>
            <w:r w:rsidRPr="00951481">
              <w:rPr>
                <w:rFonts w:ascii="Georgia" w:hAnsi="Georgia"/>
                <w:sz w:val="22"/>
              </w:rPr>
              <w:t>podílu dotace na kofinancování projektu</w:t>
            </w:r>
          </w:p>
        </w:tc>
        <w:tc>
          <w:tcPr>
            <w:tcW w:w="1425" w:type="dxa"/>
          </w:tcPr>
          <w:p w14:paraId="23C12DB9" w14:textId="7151ED73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F55BE1" w14:paraId="3C47C511" w14:textId="77777777" w:rsidTr="0081769E">
        <w:tc>
          <w:tcPr>
            <w:tcW w:w="7935" w:type="dxa"/>
          </w:tcPr>
          <w:p w14:paraId="26E77814" w14:textId="089C55F1" w:rsidR="00F55BE1" w:rsidRPr="4D5983A6" w:rsidRDefault="0081769E" w:rsidP="4D5983A6">
            <w:p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Dodržena </w:t>
            </w:r>
            <w:r w:rsidR="00F55BE1" w:rsidRPr="003B67D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maximální výše </w:t>
            </w:r>
            <w:r w:rsidR="003B67D3" w:rsidRPr="003B67D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7 % </w:t>
            </w:r>
            <w:r w:rsidR="00F55BE1" w:rsidRPr="003B67D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administrativních nákladů z celkových přímých nákladů </w:t>
            </w:r>
            <w:r w:rsidR="003B67D3" w:rsidRPr="003B67D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hrazených z </w:t>
            </w:r>
            <w:r w:rsidR="00F55BE1" w:rsidRPr="003B67D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dotace</w:t>
            </w:r>
          </w:p>
        </w:tc>
        <w:tc>
          <w:tcPr>
            <w:tcW w:w="1425" w:type="dxa"/>
          </w:tcPr>
          <w:p w14:paraId="18F64F2A" w14:textId="77777777" w:rsidR="00F55BE1" w:rsidRDefault="00F55BE1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242DC713" w14:textId="77777777" w:rsidTr="0081769E">
        <w:tc>
          <w:tcPr>
            <w:tcW w:w="7935" w:type="dxa"/>
          </w:tcPr>
          <w:p w14:paraId="3D71AFA1" w14:textId="5C450748" w:rsidR="63D8B130" w:rsidRDefault="0081769E" w:rsidP="4D5983A6">
            <w:p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Dodržena </w:t>
            </w:r>
            <w:r w:rsidR="63D8B130"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m</w:t>
            </w:r>
            <w:r w:rsidR="003B67D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aximální</w:t>
            </w:r>
            <w:r w:rsidR="63D8B130"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="003B67D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výše</w:t>
            </w:r>
            <w:r w:rsidR="63D8B130"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="003B67D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20% osobních nákladů z celkových nákladů hrazených z dotace</w:t>
            </w:r>
          </w:p>
        </w:tc>
        <w:tc>
          <w:tcPr>
            <w:tcW w:w="1425" w:type="dxa"/>
          </w:tcPr>
          <w:p w14:paraId="5664F25C" w14:textId="4872FE31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</w:tbl>
    <w:tbl>
      <w:tblPr>
        <w:tblW w:w="9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80"/>
        <w:gridCol w:w="1395"/>
      </w:tblGrid>
      <w:tr w:rsidR="00936C5B" w:rsidRPr="007E2716" w14:paraId="67063206" w14:textId="77777777" w:rsidTr="0081769E">
        <w:trPr>
          <w:trHeight w:val="438"/>
        </w:trPr>
        <w:tc>
          <w:tcPr>
            <w:tcW w:w="7980" w:type="dxa"/>
          </w:tcPr>
          <w:p w14:paraId="5E3AD979" w14:textId="1AC2DDCC" w:rsidR="00936C5B" w:rsidRPr="007E2716" w:rsidRDefault="00936C5B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395" w:type="dxa"/>
          </w:tcPr>
          <w:p w14:paraId="788D3147" w14:textId="2FAC772C" w:rsidR="00936C5B" w:rsidRPr="007E2716" w:rsidRDefault="3B8F2FAD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P</w:t>
            </w:r>
            <w:r w:rsidR="00936C5B" w:rsidRPr="5B1C855D">
              <w:rPr>
                <w:rFonts w:ascii="Georgia" w:hAnsi="Georgia"/>
                <w:b/>
                <w:bCs/>
                <w:sz w:val="22"/>
                <w:szCs w:val="22"/>
              </w:rPr>
              <w:t>řiloženo</w:t>
            </w:r>
          </w:p>
          <w:p w14:paraId="12B5E45B" w14:textId="537586F6" w:rsidR="00936C5B" w:rsidRPr="007E2716" w:rsidRDefault="76547DBA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B91E62" w:rsidRPr="007E2716" w14:paraId="1A90DF47" w14:textId="77777777" w:rsidTr="2FF754AC">
        <w:tc>
          <w:tcPr>
            <w:tcW w:w="7980" w:type="dxa"/>
          </w:tcPr>
          <w:p w14:paraId="3BF12851" w14:textId="77777777" w:rsidR="00B91E62" w:rsidRPr="007E2716" w:rsidRDefault="00AF61DE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Povinné přílohy</w:t>
            </w:r>
            <w:r w:rsidR="00B91E62" w:rsidRPr="007E2716">
              <w:rPr>
                <w:rFonts w:ascii="Georgia" w:hAnsi="Georgia"/>
                <w:b/>
                <w:bCs/>
                <w:sz w:val="22"/>
              </w:rPr>
              <w:t xml:space="preserve"> </w:t>
            </w:r>
          </w:p>
        </w:tc>
        <w:tc>
          <w:tcPr>
            <w:tcW w:w="1395" w:type="dxa"/>
          </w:tcPr>
          <w:p w14:paraId="2DA47E5F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  <w:tr w:rsidR="00B91E62" w:rsidRPr="007E2716" w14:paraId="5DF61144" w14:textId="77777777" w:rsidTr="2FF754AC">
        <w:tc>
          <w:tcPr>
            <w:tcW w:w="7980" w:type="dxa"/>
          </w:tcPr>
          <w:p w14:paraId="42D25553" w14:textId="1D3E70FD" w:rsidR="00B91E62" w:rsidRPr="0081769E" w:rsidRDefault="00936C5B" w:rsidP="0081769E">
            <w:pPr>
              <w:jc w:val="both"/>
              <w:rPr>
                <w:rFonts w:ascii="Georgia" w:eastAsia="Georgia" w:hAnsi="Georgia" w:cs="Georgia"/>
                <w:sz w:val="22"/>
                <w:szCs w:val="22"/>
                <w:lang w:eastAsia="cs-CZ"/>
              </w:rPr>
            </w:pPr>
            <w:r w:rsidRPr="0081769E">
              <w:rPr>
                <w:rFonts w:ascii="Georgia" w:hAnsi="Georgia"/>
                <w:sz w:val="22"/>
                <w:szCs w:val="22"/>
              </w:rPr>
              <w:t>P</w:t>
            </w:r>
            <w:r w:rsidR="00AF61DE" w:rsidRPr="0081769E">
              <w:rPr>
                <w:rFonts w:ascii="Georgia" w:hAnsi="Georgia"/>
                <w:sz w:val="22"/>
                <w:szCs w:val="22"/>
              </w:rPr>
              <w:t>rojektov</w:t>
            </w:r>
            <w:r w:rsidR="003B67D3" w:rsidRPr="0081769E">
              <w:rPr>
                <w:rFonts w:ascii="Georgia" w:hAnsi="Georgia"/>
                <w:sz w:val="22"/>
                <w:szCs w:val="22"/>
              </w:rPr>
              <w:t>ý</w:t>
            </w:r>
            <w:r w:rsidR="00AF61DE" w:rsidRPr="0081769E">
              <w:rPr>
                <w:rFonts w:ascii="Georgia" w:hAnsi="Georgia"/>
                <w:sz w:val="22"/>
                <w:szCs w:val="22"/>
              </w:rPr>
              <w:t xml:space="preserve"> dokument</w:t>
            </w:r>
            <w:r w:rsidR="0081769E" w:rsidRPr="0081769E">
              <w:rPr>
                <w:rFonts w:ascii="Georgia" w:hAnsi="Georgia"/>
                <w:sz w:val="22"/>
                <w:szCs w:val="22"/>
              </w:rPr>
              <w:t>/</w:t>
            </w:r>
            <w:r w:rsidR="003B67D3" w:rsidRPr="0081769E">
              <w:rPr>
                <w:rFonts w:ascii="Georgia" w:hAnsi="Georgia"/>
                <w:sz w:val="22"/>
                <w:szCs w:val="22"/>
              </w:rPr>
              <w:t>donora</w:t>
            </w:r>
            <w:r w:rsidR="0081769E" w:rsidRPr="0081769E">
              <w:rPr>
                <w:rFonts w:ascii="Georgia" w:hAnsi="Georgia"/>
                <w:sz w:val="22"/>
                <w:szCs w:val="22"/>
              </w:rPr>
              <w:t xml:space="preserve">/sub-projekt </w:t>
            </w:r>
            <w:r w:rsidR="0081769E" w:rsidRPr="0081769E">
              <w:rPr>
                <w:rFonts w:ascii="Georgia" w:hAnsi="Georgia"/>
                <w:sz w:val="22"/>
                <w:szCs w:val="22"/>
              </w:rPr>
              <w:t xml:space="preserve">pro rok </w:t>
            </w:r>
            <w:r w:rsidR="0081769E" w:rsidRPr="0081769E">
              <w:rPr>
                <w:rFonts w:ascii="Georgia" w:hAnsi="Georgia"/>
                <w:sz w:val="22"/>
              </w:rPr>
              <w:t>2021,</w:t>
            </w:r>
            <w:r w:rsidR="0081769E" w:rsidRPr="0081769E">
              <w:rPr>
                <w:rFonts w:ascii="Georgia" w:hAnsi="Georgia"/>
                <w:sz w:val="22"/>
                <w:szCs w:val="22"/>
              </w:rPr>
              <w:t xml:space="preserve"> i za každý rok trvání projektu v rámci víceletých projektů</w:t>
            </w:r>
          </w:p>
        </w:tc>
        <w:tc>
          <w:tcPr>
            <w:tcW w:w="1395" w:type="dxa"/>
          </w:tcPr>
          <w:p w14:paraId="1A202347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14:paraId="69ECF30E" w14:textId="77777777" w:rsidTr="2FF754AC">
        <w:tc>
          <w:tcPr>
            <w:tcW w:w="7980" w:type="dxa"/>
          </w:tcPr>
          <w:p w14:paraId="44013991" w14:textId="687B57A0" w:rsidR="00B91E62" w:rsidRPr="0081769E" w:rsidRDefault="3F20D41E" w:rsidP="0081769E">
            <w:pPr>
              <w:jc w:val="both"/>
              <w:rPr>
                <w:rFonts w:ascii="Georgia" w:eastAsia="Georgia" w:hAnsi="Georgia" w:cs="Georgia"/>
                <w:sz w:val="22"/>
                <w:szCs w:val="22"/>
                <w:lang w:eastAsia="cs-CZ"/>
              </w:rPr>
            </w:pPr>
            <w:r w:rsidRPr="0081769E">
              <w:rPr>
                <w:rFonts w:ascii="Georgia" w:hAnsi="Georgia"/>
                <w:sz w:val="22"/>
                <w:szCs w:val="22"/>
              </w:rPr>
              <w:t xml:space="preserve">Tabulka </w:t>
            </w:r>
            <w:r w:rsidR="67C871EA" w:rsidRPr="0081769E">
              <w:rPr>
                <w:rFonts w:ascii="Georgia" w:hAnsi="Georgia"/>
                <w:sz w:val="22"/>
                <w:szCs w:val="22"/>
              </w:rPr>
              <w:t xml:space="preserve">výstupů a </w:t>
            </w:r>
            <w:r w:rsidRPr="0081769E">
              <w:rPr>
                <w:rFonts w:ascii="Georgia" w:hAnsi="Georgia"/>
                <w:sz w:val="22"/>
                <w:szCs w:val="22"/>
              </w:rPr>
              <w:t>aktivit projektu</w:t>
            </w:r>
            <w:r w:rsidR="0081769E" w:rsidRPr="0081769E">
              <w:rPr>
                <w:rFonts w:ascii="Georgia" w:hAnsi="Georgia"/>
                <w:sz w:val="22"/>
                <w:szCs w:val="22"/>
              </w:rPr>
              <w:t xml:space="preserve"> </w:t>
            </w:r>
            <w:r w:rsidR="0081769E" w:rsidRPr="0081769E">
              <w:rPr>
                <w:rFonts w:ascii="Georgia" w:hAnsi="Georgia"/>
                <w:sz w:val="22"/>
                <w:szCs w:val="22"/>
              </w:rPr>
              <w:t xml:space="preserve">pro rok </w:t>
            </w:r>
            <w:r w:rsidR="0081769E" w:rsidRPr="0081769E">
              <w:rPr>
                <w:rFonts w:ascii="Georgia" w:hAnsi="Georgia"/>
                <w:sz w:val="22"/>
              </w:rPr>
              <w:t>2021,</w:t>
            </w:r>
            <w:r w:rsidR="0081769E" w:rsidRPr="0081769E">
              <w:rPr>
                <w:rFonts w:ascii="Georgia" w:hAnsi="Georgia"/>
                <w:sz w:val="22"/>
                <w:szCs w:val="22"/>
              </w:rPr>
              <w:t xml:space="preserve"> i za každý rok trvání projektu v rámci víceletých projektů</w:t>
            </w:r>
          </w:p>
        </w:tc>
        <w:tc>
          <w:tcPr>
            <w:tcW w:w="1395" w:type="dxa"/>
          </w:tcPr>
          <w:p w14:paraId="7E0A3DAC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14:paraId="65898329" w14:textId="77777777" w:rsidTr="2FF754AC">
        <w:tc>
          <w:tcPr>
            <w:tcW w:w="7980" w:type="dxa"/>
          </w:tcPr>
          <w:p w14:paraId="42355ECA" w14:textId="5BBA74F0" w:rsidR="00B91E62" w:rsidRPr="0081769E" w:rsidRDefault="3F20D41E" w:rsidP="0081769E">
            <w:pPr>
              <w:jc w:val="both"/>
              <w:rPr>
                <w:rFonts w:ascii="Georgia" w:eastAsia="Georgia" w:hAnsi="Georgia" w:cs="Georgia"/>
                <w:sz w:val="22"/>
                <w:szCs w:val="22"/>
                <w:lang w:eastAsia="cs-CZ"/>
              </w:rPr>
            </w:pPr>
            <w:r w:rsidRPr="0081769E">
              <w:rPr>
                <w:rFonts w:ascii="Georgia" w:hAnsi="Georgia"/>
                <w:sz w:val="22"/>
                <w:szCs w:val="22"/>
              </w:rPr>
              <w:t>Strukturovaný rozpočet projekt</w:t>
            </w:r>
            <w:r w:rsidR="747D1C0A" w:rsidRPr="0081769E">
              <w:rPr>
                <w:rFonts w:ascii="Georgia" w:hAnsi="Georgia"/>
                <w:sz w:val="22"/>
                <w:szCs w:val="22"/>
              </w:rPr>
              <w:t>u</w:t>
            </w:r>
            <w:r w:rsidRPr="0081769E">
              <w:rPr>
                <w:rFonts w:ascii="Georgia" w:hAnsi="Georgia"/>
                <w:sz w:val="22"/>
                <w:szCs w:val="22"/>
              </w:rPr>
              <w:t xml:space="preserve"> </w:t>
            </w:r>
            <w:r w:rsidR="4D106BAE" w:rsidRPr="0081769E">
              <w:rPr>
                <w:rFonts w:ascii="Georgia" w:hAnsi="Georgia"/>
                <w:sz w:val="22"/>
                <w:szCs w:val="22"/>
              </w:rPr>
              <w:t>a rozpočet aktivit</w:t>
            </w:r>
            <w:r w:rsidR="003B67D3" w:rsidRPr="0081769E">
              <w:rPr>
                <w:rFonts w:ascii="Georgia" w:hAnsi="Georgia"/>
                <w:sz w:val="22"/>
                <w:szCs w:val="22"/>
              </w:rPr>
              <w:t xml:space="preserve"> </w:t>
            </w:r>
            <w:r w:rsidR="0081769E" w:rsidRPr="0081769E">
              <w:rPr>
                <w:rFonts w:ascii="Georgia" w:hAnsi="Georgia"/>
                <w:sz w:val="22"/>
                <w:szCs w:val="22"/>
              </w:rPr>
              <w:t xml:space="preserve">pro rok </w:t>
            </w:r>
            <w:r w:rsidR="0081769E" w:rsidRPr="0081769E">
              <w:rPr>
                <w:rFonts w:ascii="Georgia" w:hAnsi="Georgia"/>
                <w:sz w:val="22"/>
              </w:rPr>
              <w:t>2021,</w:t>
            </w:r>
            <w:r w:rsidR="0081769E" w:rsidRPr="0081769E">
              <w:rPr>
                <w:rFonts w:ascii="Georgia" w:hAnsi="Georgia"/>
                <w:sz w:val="22"/>
                <w:szCs w:val="22"/>
              </w:rPr>
              <w:t xml:space="preserve"> i za každý rok trvání projektu v rámci víceletých projektů</w:t>
            </w:r>
          </w:p>
        </w:tc>
        <w:tc>
          <w:tcPr>
            <w:tcW w:w="1395" w:type="dxa"/>
          </w:tcPr>
          <w:p w14:paraId="14824B25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63D8B130" w14:paraId="59FCC6BC" w14:textId="77777777" w:rsidTr="2FF754AC">
        <w:tc>
          <w:tcPr>
            <w:tcW w:w="7980" w:type="dxa"/>
          </w:tcPr>
          <w:p w14:paraId="01B60513" w14:textId="461F640A" w:rsidR="63D8B130" w:rsidRDefault="63D8B130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3D8B130">
              <w:rPr>
                <w:rFonts w:ascii="Georgia" w:hAnsi="Georgia"/>
                <w:sz w:val="22"/>
                <w:szCs w:val="22"/>
              </w:rPr>
              <w:t>Matice logického rámce</w:t>
            </w:r>
            <w:r w:rsidR="0081769E">
              <w:rPr>
                <w:rFonts w:ascii="Georgia" w:hAnsi="Georgia"/>
                <w:sz w:val="22"/>
                <w:szCs w:val="22"/>
              </w:rPr>
              <w:t xml:space="preserve"> pro rok 2021</w:t>
            </w:r>
          </w:p>
        </w:tc>
        <w:tc>
          <w:tcPr>
            <w:tcW w:w="1395" w:type="dxa"/>
          </w:tcPr>
          <w:p w14:paraId="4506C1A8" w14:textId="57FF8190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2786176E" w14:textId="77777777" w:rsidTr="2FF754AC">
        <w:tc>
          <w:tcPr>
            <w:tcW w:w="7980" w:type="dxa"/>
          </w:tcPr>
          <w:p w14:paraId="0B78AABA" w14:textId="074819FD" w:rsidR="63D8B130" w:rsidRPr="0081769E" w:rsidRDefault="63D8B130" w:rsidP="0081769E">
            <w:pPr>
              <w:jc w:val="both"/>
              <w:rPr>
                <w:rFonts w:ascii="Georgia" w:eastAsia="Georgia" w:hAnsi="Georgia" w:cs="Georgia"/>
                <w:sz w:val="22"/>
                <w:szCs w:val="22"/>
                <w:lang w:eastAsia="cs-CZ"/>
              </w:rPr>
            </w:pPr>
            <w:r w:rsidRPr="0081769E">
              <w:rPr>
                <w:rFonts w:ascii="Georgia" w:hAnsi="Georgia"/>
                <w:sz w:val="22"/>
                <w:szCs w:val="22"/>
              </w:rPr>
              <w:t>Časový harmonogram projektu</w:t>
            </w:r>
            <w:r w:rsidR="003B67D3" w:rsidRPr="0081769E">
              <w:rPr>
                <w:rFonts w:ascii="Georgia" w:hAnsi="Georgia"/>
                <w:sz w:val="22"/>
                <w:szCs w:val="22"/>
              </w:rPr>
              <w:t xml:space="preserve"> </w:t>
            </w:r>
            <w:r w:rsidR="0081769E" w:rsidRPr="0081769E">
              <w:rPr>
                <w:rFonts w:ascii="Georgia" w:hAnsi="Georgia"/>
                <w:sz w:val="22"/>
                <w:szCs w:val="22"/>
              </w:rPr>
              <w:t xml:space="preserve">pro rok </w:t>
            </w:r>
            <w:r w:rsidR="0081769E" w:rsidRPr="0081769E">
              <w:rPr>
                <w:rFonts w:ascii="Georgia" w:hAnsi="Georgia"/>
                <w:sz w:val="22"/>
              </w:rPr>
              <w:t>2021,</w:t>
            </w:r>
            <w:r w:rsidR="0081769E" w:rsidRPr="0081769E">
              <w:rPr>
                <w:rFonts w:ascii="Georgia" w:hAnsi="Georgia"/>
                <w:sz w:val="22"/>
                <w:szCs w:val="22"/>
              </w:rPr>
              <w:t xml:space="preserve"> i za každý rok trvání projektu v rámci víceletých projektů</w:t>
            </w:r>
          </w:p>
        </w:tc>
        <w:tc>
          <w:tcPr>
            <w:tcW w:w="1395" w:type="dxa"/>
          </w:tcPr>
          <w:p w14:paraId="68B43D0E" w14:textId="051B4BC9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161884" w14:paraId="6B71EF8A" w14:textId="77777777" w:rsidTr="2FF754AC">
        <w:tc>
          <w:tcPr>
            <w:tcW w:w="7980" w:type="dxa"/>
          </w:tcPr>
          <w:p w14:paraId="6EF1565E" w14:textId="20B66548" w:rsidR="00161884" w:rsidRPr="63D8B130" w:rsidRDefault="003B67D3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Čestná prohlášení vč. GDPR</w:t>
            </w:r>
          </w:p>
        </w:tc>
        <w:tc>
          <w:tcPr>
            <w:tcW w:w="1395" w:type="dxa"/>
          </w:tcPr>
          <w:p w14:paraId="3B8B5613" w14:textId="77777777" w:rsidR="00161884" w:rsidRDefault="00161884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11FCBE1F" w14:textId="77777777" w:rsidTr="2FF754AC">
        <w:tc>
          <w:tcPr>
            <w:tcW w:w="7980" w:type="dxa"/>
          </w:tcPr>
          <w:p w14:paraId="2227EC7B" w14:textId="33938646" w:rsidR="63D8B130" w:rsidRDefault="63D8B130" w:rsidP="518AB44E">
            <w:pPr>
              <w:spacing w:beforeLines="20" w:before="48" w:afterLines="20" w:after="48"/>
              <w:rPr>
                <w:rFonts w:ascii="Georgia" w:hAnsi="Georgia"/>
                <w:i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1395" w:type="dxa"/>
          </w:tcPr>
          <w:p w14:paraId="1258B1A4" w14:textId="04F8C059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7E2716" w14:paraId="6B053AFB" w14:textId="77777777" w:rsidTr="2FF754AC">
        <w:tc>
          <w:tcPr>
            <w:tcW w:w="7980" w:type="dxa"/>
          </w:tcPr>
          <w:p w14:paraId="45869A8F" w14:textId="77607C86" w:rsidR="002F6771" w:rsidRPr="007E2716" w:rsidRDefault="002F6771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Další přílohy a administrativní náležitosti</w:t>
            </w:r>
          </w:p>
        </w:tc>
        <w:tc>
          <w:tcPr>
            <w:tcW w:w="1395" w:type="dxa"/>
          </w:tcPr>
          <w:p w14:paraId="57E443AD" w14:textId="77777777"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2E19AF31" w14:textId="77777777" w:rsidTr="2FF754AC">
        <w:tc>
          <w:tcPr>
            <w:tcW w:w="7980" w:type="dxa"/>
          </w:tcPr>
          <w:p w14:paraId="42B4A80B" w14:textId="64B35258" w:rsidR="007B4B65" w:rsidRPr="007B4B65" w:rsidRDefault="5FCD5218" w:rsidP="1FB63609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>A) doklady o právní subjektivitě v souladu s právní formou žadatele (např. výpis z příslušného rejstříku, např. z</w:t>
            </w:r>
            <w:r w:rsidR="003B67D3">
              <w:rPr>
                <w:rFonts w:ascii="Georgia" w:hAnsi="Georgia"/>
                <w:sz w:val="22"/>
                <w:szCs w:val="22"/>
              </w:rPr>
              <w:t xml:space="preserve"> justice.cz, </w:t>
            </w:r>
            <w:r w:rsidRPr="1FB63609">
              <w:rPr>
                <w:rFonts w:ascii="Georgia" w:hAnsi="Georgia"/>
                <w:sz w:val="22"/>
                <w:szCs w:val="22"/>
              </w:rPr>
              <w:t>registru obecně prospěšných organizací atp.)</w:t>
            </w:r>
          </w:p>
        </w:tc>
        <w:tc>
          <w:tcPr>
            <w:tcW w:w="1395" w:type="dxa"/>
          </w:tcPr>
          <w:p w14:paraId="279F8763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77344231" w14:textId="77777777" w:rsidTr="2FF754AC">
        <w:tc>
          <w:tcPr>
            <w:tcW w:w="7980" w:type="dxa"/>
          </w:tcPr>
          <w:p w14:paraId="2A62B68E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B) D</w:t>
            </w:r>
            <w:r w:rsidRPr="007E2716">
              <w:rPr>
                <w:rFonts w:ascii="Georgia" w:hAnsi="Georgia"/>
                <w:sz w:val="22"/>
              </w:rPr>
              <w:t>oklady o volbě nebo jmenování statutárního zástupce, současně s dokladem osvědčujícím oprávnění zástupce jednat jménem subjektu navenek</w:t>
            </w:r>
          </w:p>
        </w:tc>
        <w:tc>
          <w:tcPr>
            <w:tcW w:w="1395" w:type="dxa"/>
          </w:tcPr>
          <w:p w14:paraId="2802319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3934E6C" w14:textId="77777777" w:rsidTr="2FF754AC">
        <w:tc>
          <w:tcPr>
            <w:tcW w:w="7980" w:type="dxa"/>
          </w:tcPr>
          <w:p w14:paraId="2ADC4CAF" w14:textId="16885B92" w:rsidR="003B67D3" w:rsidRPr="003B67D3" w:rsidRDefault="0067219B" w:rsidP="6A771834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C) </w:t>
            </w:r>
            <w:r w:rsidR="7058F636" w:rsidRPr="6A771834">
              <w:rPr>
                <w:rFonts w:ascii="Georgia" w:hAnsi="Georgia"/>
                <w:sz w:val="22"/>
                <w:szCs w:val="22"/>
              </w:rPr>
              <w:t>V</w:t>
            </w:r>
            <w:r w:rsidR="7058F636" w:rsidRPr="6A771834">
              <w:rPr>
                <w:rFonts w:ascii="Georgia" w:eastAsia="Georgia" w:hAnsi="Georgia" w:cs="Georgia"/>
                <w:sz w:val="22"/>
                <w:szCs w:val="22"/>
              </w:rPr>
              <w:t>ýpis z evidence Rejstříku trestů právnických osob a výpis evidence z Rejstříku trestů statutárního orgánu (všech členů statutárního orgánu), ne starší 3 měsíců</w:t>
            </w:r>
            <w:r w:rsidR="003B67D3">
              <w:rPr>
                <w:rFonts w:ascii="Georgia" w:eastAsia="Georgia" w:hAnsi="Georgia" w:cs="Georgia"/>
                <w:sz w:val="22"/>
                <w:szCs w:val="22"/>
              </w:rPr>
              <w:t xml:space="preserve">, </w:t>
            </w:r>
            <w:r w:rsidR="003B67D3" w:rsidRPr="00225FC8">
              <w:rPr>
                <w:rFonts w:ascii="Georgia" w:hAnsi="Georgia"/>
                <w:i/>
                <w:iCs/>
                <w:sz w:val="22"/>
                <w:szCs w:val="22"/>
              </w:rPr>
              <w:t>lze dočasně nahradit u zahraničních subjektů čestným prohlášením</w:t>
            </w:r>
            <w:r w:rsidR="003B67D3">
              <w:rPr>
                <w:rFonts w:ascii="Georgia" w:hAnsi="Georgia"/>
                <w:i/>
                <w:iCs/>
                <w:sz w:val="22"/>
                <w:szCs w:val="22"/>
              </w:rPr>
              <w:t xml:space="preserve"> a potvrzením o podané žádosti o výpis evidence z Rejstříků trestů </w:t>
            </w:r>
            <w:r w:rsidR="003B67D3">
              <w:rPr>
                <w:rFonts w:ascii="Georgia" w:hAnsi="Georgia"/>
                <w:i/>
                <w:iCs/>
                <w:sz w:val="22"/>
                <w:szCs w:val="22"/>
              </w:rPr>
              <w:lastRenderedPageBreak/>
              <w:t>fyzických osob</w:t>
            </w:r>
            <w:r w:rsidR="003B67D3" w:rsidRPr="00225FC8">
              <w:rPr>
                <w:rFonts w:ascii="Georgia" w:hAnsi="Georgia"/>
                <w:i/>
                <w:iCs/>
                <w:sz w:val="22"/>
                <w:szCs w:val="22"/>
              </w:rPr>
              <w:t xml:space="preserve">, které bude </w:t>
            </w:r>
            <w:r w:rsidR="003B67D3">
              <w:rPr>
                <w:rFonts w:ascii="Georgia" w:hAnsi="Georgia"/>
                <w:i/>
                <w:iCs/>
                <w:sz w:val="22"/>
                <w:szCs w:val="22"/>
              </w:rPr>
              <w:t>následně neprodleně po obdržení předloženo</w:t>
            </w:r>
            <w:r w:rsidR="003B67D3" w:rsidRPr="00225FC8">
              <w:rPr>
                <w:rFonts w:ascii="Georgia" w:hAnsi="Georgia"/>
                <w:i/>
                <w:iCs/>
                <w:sz w:val="22"/>
                <w:szCs w:val="22"/>
              </w:rPr>
              <w:t xml:space="preserve"> </w:t>
            </w:r>
            <w:r w:rsidR="003B67D3">
              <w:rPr>
                <w:rFonts w:ascii="Georgia" w:hAnsi="Georgia"/>
                <w:i/>
                <w:iCs/>
                <w:sz w:val="22"/>
                <w:szCs w:val="22"/>
              </w:rPr>
              <w:t>poskytovateli dotace</w:t>
            </w:r>
          </w:p>
        </w:tc>
        <w:tc>
          <w:tcPr>
            <w:tcW w:w="1395" w:type="dxa"/>
          </w:tcPr>
          <w:p w14:paraId="6076AB37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0DE0D93" w14:textId="77777777" w:rsidTr="2FF754AC">
        <w:tc>
          <w:tcPr>
            <w:tcW w:w="7980" w:type="dxa"/>
          </w:tcPr>
          <w:p w14:paraId="05345F3A" w14:textId="7185F2A3" w:rsidR="0067219B" w:rsidRDefault="0067219B" w:rsidP="6A771834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D) </w:t>
            </w:r>
            <w:r w:rsidR="6E4ADE3F" w:rsidRPr="6A771834">
              <w:rPr>
                <w:rFonts w:ascii="Georgia" w:hAnsi="Georgia"/>
                <w:sz w:val="22"/>
                <w:szCs w:val="22"/>
              </w:rPr>
              <w:t>V</w:t>
            </w:r>
            <w:r w:rsidR="6E4ADE3F" w:rsidRPr="6A771834">
              <w:rPr>
                <w:rFonts w:ascii="Georgia" w:eastAsia="Georgia" w:hAnsi="Georgia" w:cs="Georgia"/>
                <w:sz w:val="22"/>
                <w:szCs w:val="22"/>
              </w:rPr>
              <w:t>ýpis z Insolvenčního rejstříku (ne starší 3 měsíců)</w:t>
            </w:r>
          </w:p>
        </w:tc>
        <w:tc>
          <w:tcPr>
            <w:tcW w:w="1395" w:type="dxa"/>
          </w:tcPr>
          <w:p w14:paraId="4535ED5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27607369" w14:textId="77777777" w:rsidTr="2FF754AC">
        <w:tc>
          <w:tcPr>
            <w:tcW w:w="7980" w:type="dxa"/>
          </w:tcPr>
          <w:p w14:paraId="21BB8F6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E) O</w:t>
            </w:r>
            <w:r w:rsidRPr="00F229F1">
              <w:rPr>
                <w:rFonts w:ascii="Georgia" w:hAnsi="Georgia"/>
                <w:sz w:val="22"/>
                <w:szCs w:val="22"/>
              </w:rPr>
              <w:t>riginál dokladu místně příslušného finančního úřadu a okresní správy sociálního zabezpečení ne starší šesti měsíců o tom, že žadatel nemá u nich žádné závazky po lhůtě splatnosti</w:t>
            </w:r>
            <w:r w:rsidR="000353E3">
              <w:rPr>
                <w:rFonts w:ascii="Georgia" w:hAnsi="Georgia"/>
                <w:sz w:val="22"/>
                <w:szCs w:val="22"/>
              </w:rPr>
              <w:t xml:space="preserve"> </w:t>
            </w:r>
            <w:r w:rsidR="000353E3" w:rsidRPr="000353E3">
              <w:rPr>
                <w:rFonts w:ascii="Georgia" w:hAnsi="Georgia"/>
                <w:sz w:val="22"/>
                <w:szCs w:val="22"/>
              </w:rPr>
              <w:t>(lze nahradit výpisem ze Seznamu kvalifikovaných dodavatelů dle § 228 zákona č. 134/2016 Sb.)</w:t>
            </w:r>
          </w:p>
        </w:tc>
        <w:tc>
          <w:tcPr>
            <w:tcW w:w="1395" w:type="dxa"/>
          </w:tcPr>
          <w:p w14:paraId="337840F3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6F8762F7" w14:textId="77777777" w:rsidTr="2FF754AC">
        <w:tc>
          <w:tcPr>
            <w:tcW w:w="7980" w:type="dxa"/>
          </w:tcPr>
          <w:p w14:paraId="3A384169" w14:textId="11E419E2" w:rsidR="0067219B" w:rsidRPr="007E2716" w:rsidRDefault="0067219B" w:rsidP="6A77183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F) </w:t>
            </w:r>
            <w:r w:rsidR="67F52B2B" w:rsidRPr="6A771834">
              <w:rPr>
                <w:rFonts w:ascii="Georgia" w:hAnsi="Georgia"/>
                <w:sz w:val="22"/>
                <w:szCs w:val="22"/>
              </w:rPr>
              <w:t>K</w:t>
            </w:r>
            <w:r w:rsidR="67F52B2B" w:rsidRPr="6A771834">
              <w:rPr>
                <w:rFonts w:ascii="Georgia" w:eastAsia="Georgia" w:hAnsi="Georgia" w:cs="Georgia"/>
                <w:sz w:val="22"/>
                <w:szCs w:val="22"/>
              </w:rPr>
              <w:t>opie smlouvy o zřízení běžného účtu u peněžního ústavu v ČR shodného s účtem uvedeným v Žádosti</w:t>
            </w:r>
          </w:p>
        </w:tc>
        <w:tc>
          <w:tcPr>
            <w:tcW w:w="1395" w:type="dxa"/>
          </w:tcPr>
          <w:p w14:paraId="1B3230D0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152CA9" w:rsidRPr="007E2716" w14:paraId="4B0D6A4E" w14:textId="77777777" w:rsidTr="2FF754AC">
        <w:tc>
          <w:tcPr>
            <w:tcW w:w="7980" w:type="dxa"/>
          </w:tcPr>
          <w:p w14:paraId="43826B68" w14:textId="043DD543" w:rsidR="00152CA9" w:rsidRDefault="00152CA9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G</w:t>
            </w:r>
            <w:r w:rsidRPr="26289652">
              <w:rPr>
                <w:rFonts w:ascii="Georgia" w:eastAsia="Georgia" w:hAnsi="Georgia" w:cs="Georgia"/>
                <w:sz w:val="22"/>
                <w:szCs w:val="22"/>
              </w:rPr>
              <w:t xml:space="preserve">) </w:t>
            </w:r>
            <w:bookmarkStart w:id="0" w:name="_Hlk44067526"/>
            <w:r w:rsidRPr="26289652">
              <w:rPr>
                <w:rFonts w:ascii="Georgia" w:eastAsia="Georgia" w:hAnsi="Georgia" w:cs="Georgia"/>
                <w:sz w:val="22"/>
                <w:szCs w:val="22"/>
              </w:rPr>
              <w:t>Kopii Výkazu zisku a ztráty za poslední uzavřené účetní období spolu s kopii Účetní rozvahy za poslední uzavřené účetní období</w:t>
            </w:r>
            <w:bookmarkEnd w:id="0"/>
          </w:p>
        </w:tc>
        <w:tc>
          <w:tcPr>
            <w:tcW w:w="1395" w:type="dxa"/>
          </w:tcPr>
          <w:p w14:paraId="7D5F4600" w14:textId="77777777" w:rsidR="00152CA9" w:rsidRPr="007E2716" w:rsidRDefault="00152CA9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41AECBB" w14:textId="77777777" w:rsidTr="2FF754AC">
        <w:tc>
          <w:tcPr>
            <w:tcW w:w="7980" w:type="dxa"/>
          </w:tcPr>
          <w:p w14:paraId="37ECA1E8" w14:textId="11B65131" w:rsidR="0067219B" w:rsidRPr="007E2716" w:rsidRDefault="7DC41073" w:rsidP="6A771834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H) Čestné</w:t>
            </w:r>
            <w:r w:rsidR="441E8B44"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prohlášení, že 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</w:t>
            </w:r>
          </w:p>
        </w:tc>
        <w:tc>
          <w:tcPr>
            <w:tcW w:w="1395" w:type="dxa"/>
          </w:tcPr>
          <w:p w14:paraId="0C0C04A5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6C03894E" w14:textId="77777777" w:rsidTr="2FF754AC">
        <w:tc>
          <w:tcPr>
            <w:tcW w:w="7980" w:type="dxa"/>
          </w:tcPr>
          <w:p w14:paraId="57F8A403" w14:textId="6ABDF290" w:rsidR="0067219B" w:rsidRPr="007E2716" w:rsidRDefault="00152CA9" w:rsidP="518AB44E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18AB44E">
              <w:rPr>
                <w:rFonts w:ascii="Georgia" w:hAnsi="Georgia"/>
                <w:sz w:val="22"/>
                <w:szCs w:val="22"/>
              </w:rPr>
              <w:t>I</w:t>
            </w:r>
            <w:r w:rsidR="0067219B" w:rsidRPr="518AB44E">
              <w:rPr>
                <w:rFonts w:ascii="Georgia" w:hAnsi="Georgia"/>
                <w:sz w:val="22"/>
                <w:szCs w:val="22"/>
              </w:rPr>
              <w:t>) Čestné prohlášení, že žadatel nemá žádné závazky po lhůtě splatnosti vůči státnímu rozpočtu</w:t>
            </w:r>
          </w:p>
        </w:tc>
        <w:tc>
          <w:tcPr>
            <w:tcW w:w="1395" w:type="dxa"/>
          </w:tcPr>
          <w:p w14:paraId="78B8FE5F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11B79CC8" w14:textId="77777777" w:rsidTr="2FF754AC">
        <w:tc>
          <w:tcPr>
            <w:tcW w:w="7980" w:type="dxa"/>
          </w:tcPr>
          <w:p w14:paraId="5EB76CD8" w14:textId="0362DF05" w:rsidR="0067219B" w:rsidRPr="008C6C70" w:rsidRDefault="00152CA9" w:rsidP="6A771834">
            <w:pPr>
              <w:autoSpaceDE w:val="0"/>
              <w:autoSpaceDN w:val="0"/>
              <w:adjustRightInd w:val="0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J</w:t>
            </w:r>
            <w:r w:rsidR="000D54C0" w:rsidRPr="6A771834">
              <w:rPr>
                <w:rFonts w:ascii="Georgia" w:hAnsi="Georgia"/>
                <w:sz w:val="22"/>
                <w:szCs w:val="22"/>
              </w:rPr>
              <w:t xml:space="preserve">) </w:t>
            </w:r>
            <w:r w:rsidR="4745853D" w:rsidRPr="6A771834">
              <w:rPr>
                <w:rFonts w:ascii="Georgia" w:hAnsi="Georgia"/>
                <w:sz w:val="22"/>
                <w:szCs w:val="22"/>
              </w:rPr>
              <w:t>Č</w:t>
            </w:r>
            <w:r w:rsidR="4745853D" w:rsidRPr="6A771834">
              <w:rPr>
                <w:rFonts w:ascii="Georgia" w:eastAsia="Georgia" w:hAnsi="Georgia" w:cs="Georgia"/>
                <w:sz w:val="22"/>
                <w:szCs w:val="22"/>
              </w:rPr>
              <w:t>estné prohlášení, že žadatel není v úpadku, neprochází insolvenčním řízením ani není v likvidaci; žadatel se nedopustil 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      </w:r>
            <w:r w:rsidR="4745853D" w:rsidRPr="6A771834">
              <w:rPr>
                <w:rFonts w:eastAsia="Cambria" w:cs="Cambria"/>
              </w:rPr>
              <w:t xml:space="preserve"> </w:t>
            </w:r>
            <w:r w:rsidR="4745853D" w:rsidRPr="6A771834">
              <w:rPr>
                <w:rFonts w:ascii="Georgia" w:eastAsia="Georgia" w:hAnsi="Georgia" w:cs="Georgia"/>
                <w:sz w:val="22"/>
                <w:szCs w:val="22"/>
              </w:rPr>
              <w:t>je-li žadatelem o dotaci právnická osoba, platí toto prohlášení, jak pro právnickou osobu, tak zároveň pro každého člena jejího statutárního orgánu; 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      </w:r>
          </w:p>
        </w:tc>
        <w:tc>
          <w:tcPr>
            <w:tcW w:w="1395" w:type="dxa"/>
          </w:tcPr>
          <w:p w14:paraId="3DD78FE2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5565A" w:rsidRPr="007E2716" w14:paraId="6D9BA3FB" w14:textId="77777777" w:rsidTr="2FF754AC">
        <w:tc>
          <w:tcPr>
            <w:tcW w:w="7980" w:type="dxa"/>
          </w:tcPr>
          <w:p w14:paraId="4C0669AA" w14:textId="1F87DCD9" w:rsidR="0025565A" w:rsidRDefault="00152CA9" w:rsidP="6A771834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003B67D3">
              <w:rPr>
                <w:rFonts w:ascii="Georgia" w:hAnsi="Georgia"/>
                <w:sz w:val="22"/>
                <w:szCs w:val="22"/>
              </w:rPr>
              <w:t>K</w:t>
            </w:r>
            <w:r w:rsidR="0025565A" w:rsidRPr="003B67D3">
              <w:rPr>
                <w:rFonts w:ascii="Georgia" w:hAnsi="Georgia"/>
                <w:sz w:val="22"/>
                <w:szCs w:val="22"/>
              </w:rPr>
              <w:t>)</w:t>
            </w:r>
            <w:r w:rsidR="0025565A" w:rsidRPr="003B67D3">
              <w:rPr>
                <w:rFonts w:ascii="Georgia" w:hAnsi="Georgia"/>
              </w:rPr>
              <w:t xml:space="preserve"> </w:t>
            </w:r>
            <w:r w:rsidR="1CC99BA2" w:rsidRPr="003B67D3">
              <w:rPr>
                <w:rFonts w:ascii="Georgia" w:hAnsi="Georgia"/>
              </w:rPr>
              <w:t>P</w:t>
            </w:r>
            <w:r w:rsidR="1CC99BA2" w:rsidRPr="003B67D3">
              <w:rPr>
                <w:rFonts w:ascii="Georgia" w:eastAsia="Georgia" w:hAnsi="Georgia" w:cs="Georgia"/>
                <w:sz w:val="22"/>
                <w:szCs w:val="22"/>
              </w:rPr>
              <w:t>rohlášení o souhlasu se zařazením do databáze poskytovatele, prohlášení o souhlasu se zveřejněním identifikačních údajů subjektu a výši poskytnuté dotace na webových stránkách poskytovatele a s poskytnutím oprávnění k nakládání s výstupy projektu</w:t>
            </w:r>
          </w:p>
        </w:tc>
        <w:tc>
          <w:tcPr>
            <w:tcW w:w="1395" w:type="dxa"/>
          </w:tcPr>
          <w:p w14:paraId="2D1083C3" w14:textId="77777777" w:rsidR="0025565A" w:rsidRPr="007E2716" w:rsidRDefault="0025565A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1E8F6C55" w14:textId="77777777" w:rsidTr="2FF754AC">
        <w:tc>
          <w:tcPr>
            <w:tcW w:w="7980" w:type="dxa"/>
          </w:tcPr>
          <w:p w14:paraId="06EED3B7" w14:textId="63F34284" w:rsidR="0067219B" w:rsidRPr="007E2716" w:rsidRDefault="00152CA9" w:rsidP="6A771834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L</w:t>
            </w:r>
            <w:r w:rsidR="0067219B" w:rsidRPr="6A771834">
              <w:rPr>
                <w:rFonts w:ascii="Georgia" w:hAnsi="Georgia"/>
                <w:sz w:val="22"/>
                <w:szCs w:val="22"/>
              </w:rPr>
              <w:t>) S</w:t>
            </w:r>
            <w:r w:rsidR="6137F9CB" w:rsidRPr="6A771834">
              <w:rPr>
                <w:rFonts w:ascii="Georgia" w:eastAsia="Georgia" w:hAnsi="Georgia" w:cs="Georgia"/>
                <w:sz w:val="22"/>
                <w:szCs w:val="22"/>
              </w:rPr>
              <w:t>eznam organizací či institucí, u kterých žadatel současně požaduje poskytnutí finančních prostředků na realizaci předkládaného projektu</w:t>
            </w:r>
          </w:p>
        </w:tc>
        <w:tc>
          <w:tcPr>
            <w:tcW w:w="1395" w:type="dxa"/>
          </w:tcPr>
          <w:p w14:paraId="133CCCF4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5B1C855D" w14:paraId="1A5DCF1F" w14:textId="77777777" w:rsidTr="2FF754AC">
        <w:tc>
          <w:tcPr>
            <w:tcW w:w="7980" w:type="dxa"/>
          </w:tcPr>
          <w:p w14:paraId="05DC9076" w14:textId="03162F98" w:rsidR="4347A54A" w:rsidRDefault="4347A54A" w:rsidP="2FF754AC">
            <w:pPr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2FF754AC">
              <w:rPr>
                <w:rFonts w:ascii="Georgia" w:eastAsia="Georgia" w:hAnsi="Georgia" w:cs="Georgia"/>
                <w:sz w:val="22"/>
                <w:szCs w:val="22"/>
              </w:rPr>
              <w:t xml:space="preserve">M) </w:t>
            </w:r>
            <w:r w:rsidR="003B67D3">
              <w:rPr>
                <w:rFonts w:ascii="Georgia" w:eastAsia="Georgia" w:hAnsi="Georgia" w:cs="Georgia"/>
                <w:sz w:val="22"/>
                <w:szCs w:val="22"/>
              </w:rPr>
              <w:t xml:space="preserve">Doložení </w:t>
            </w:r>
            <w:r w:rsidR="007E6D9D" w:rsidRPr="00BF7B66">
              <w:rPr>
                <w:rFonts w:ascii="Georgia" w:hAnsi="Georgia"/>
                <w:sz w:val="22"/>
                <w:szCs w:val="22"/>
              </w:rPr>
              <w:t xml:space="preserve">odborné kvalifikace </w:t>
            </w:r>
            <w:r w:rsidR="003B67D3">
              <w:rPr>
                <w:rFonts w:ascii="Georgia" w:hAnsi="Georgia"/>
                <w:sz w:val="22"/>
                <w:szCs w:val="22"/>
              </w:rPr>
              <w:t>projekt</w:t>
            </w:r>
            <w:r w:rsidR="00051837">
              <w:rPr>
                <w:rFonts w:ascii="Georgia" w:hAnsi="Georgia"/>
                <w:sz w:val="22"/>
                <w:szCs w:val="22"/>
              </w:rPr>
              <w:t>.</w:t>
            </w:r>
            <w:r w:rsidR="003B67D3">
              <w:rPr>
                <w:rFonts w:ascii="Georgia" w:hAnsi="Georgia"/>
                <w:sz w:val="22"/>
                <w:szCs w:val="22"/>
              </w:rPr>
              <w:t xml:space="preserve"> týmu </w:t>
            </w:r>
            <w:r w:rsidR="007E6D9D">
              <w:rPr>
                <w:rStyle w:val="normaltextrun"/>
                <w:rFonts w:ascii="Georgia" w:hAnsi="Georgia"/>
                <w:sz w:val="22"/>
                <w:szCs w:val="22"/>
                <w:shd w:val="clear" w:color="auto" w:fill="FFFFFF"/>
              </w:rPr>
              <w:t>(</w:t>
            </w:r>
            <w:r w:rsidR="007E6D9D" w:rsidRPr="00BF7B66">
              <w:rPr>
                <w:rFonts w:ascii="Georgia" w:hAnsi="Georgia"/>
                <w:sz w:val="22"/>
                <w:szCs w:val="22"/>
              </w:rPr>
              <w:t>např. profesní CV, VŠ diplom</w:t>
            </w:r>
            <w:r w:rsidR="007E6D9D">
              <w:rPr>
                <w:rFonts w:ascii="Georgia" w:hAnsi="Georgia"/>
                <w:sz w:val="22"/>
                <w:szCs w:val="22"/>
              </w:rPr>
              <w:t>)</w:t>
            </w:r>
            <w:r w:rsidR="007E6D9D" w:rsidRPr="00BF7B66">
              <w:rPr>
                <w:rFonts w:ascii="Georgia" w:hAnsi="Georgia"/>
                <w:sz w:val="22"/>
                <w:szCs w:val="22"/>
              </w:rPr>
              <w:t>;</w:t>
            </w:r>
          </w:p>
        </w:tc>
        <w:tc>
          <w:tcPr>
            <w:tcW w:w="1395" w:type="dxa"/>
          </w:tcPr>
          <w:p w14:paraId="0E52E260" w14:textId="79616FC0" w:rsidR="5B1C855D" w:rsidRDefault="5B1C855D" w:rsidP="5B1C855D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18AB44E" w14:paraId="50DAF88D" w14:textId="77777777" w:rsidTr="2FF754AC">
        <w:tc>
          <w:tcPr>
            <w:tcW w:w="7980" w:type="dxa"/>
          </w:tcPr>
          <w:p w14:paraId="768C1036" w14:textId="37EC78B6" w:rsidR="39FC96D8" w:rsidRDefault="4CA22AC2" w:rsidP="4D5983A6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2FF754AC">
              <w:rPr>
                <w:rFonts w:ascii="Georgia" w:eastAsia="Georgia" w:hAnsi="Georgia" w:cs="Georgia"/>
                <w:sz w:val="22"/>
                <w:szCs w:val="22"/>
              </w:rPr>
              <w:t xml:space="preserve">N) potvrzení o </w:t>
            </w:r>
            <w:r w:rsidR="0081769E">
              <w:rPr>
                <w:rFonts w:ascii="Georgia" w:eastAsia="Georgia" w:hAnsi="Georgia" w:cs="Georgia"/>
                <w:sz w:val="22"/>
                <w:szCs w:val="22"/>
              </w:rPr>
              <w:t>ko</w:t>
            </w:r>
            <w:r w:rsidRPr="2FF754AC">
              <w:rPr>
                <w:rFonts w:ascii="Georgia" w:eastAsia="Georgia" w:hAnsi="Georgia" w:cs="Georgia"/>
                <w:sz w:val="22"/>
                <w:szCs w:val="22"/>
              </w:rPr>
              <w:t xml:space="preserve">financování projektu </w:t>
            </w:r>
            <w:r w:rsidR="2813F76B" w:rsidRPr="2FF754AC">
              <w:rPr>
                <w:rFonts w:ascii="Georgia" w:eastAsia="Georgia" w:hAnsi="Georgia" w:cs="Georgia"/>
                <w:sz w:val="22"/>
                <w:szCs w:val="22"/>
              </w:rPr>
              <w:t>(</w:t>
            </w:r>
            <w:r w:rsidRPr="2FF754AC">
              <w:rPr>
                <w:rFonts w:ascii="Georgia" w:eastAsia="Georgia" w:hAnsi="Georgia" w:cs="Georgia"/>
                <w:sz w:val="22"/>
                <w:szCs w:val="22"/>
              </w:rPr>
              <w:t>p</w:t>
            </w:r>
            <w:r w:rsidR="7E09695D" w:rsidRPr="2FF754AC">
              <w:rPr>
                <w:rFonts w:ascii="Georgia" w:eastAsia="Georgia" w:hAnsi="Georgia" w:cs="Georgia"/>
                <w:sz w:val="22"/>
                <w:szCs w:val="22"/>
              </w:rPr>
              <w:t xml:space="preserve">rojektový dokument - </w:t>
            </w:r>
            <w:r w:rsidRPr="2FF754AC">
              <w:rPr>
                <w:rFonts w:ascii="Georgia" w:eastAsia="Georgia" w:hAnsi="Georgia" w:cs="Georgia"/>
                <w:sz w:val="22"/>
                <w:szCs w:val="22"/>
              </w:rPr>
              <w:t>smlouva</w:t>
            </w:r>
            <w:r w:rsidR="4AC9F50F" w:rsidRPr="2FF754AC">
              <w:rPr>
                <w:rFonts w:ascii="Georgia" w:eastAsia="Georgia" w:hAnsi="Georgia" w:cs="Georgia"/>
                <w:sz w:val="22"/>
                <w:szCs w:val="22"/>
              </w:rPr>
              <w:t xml:space="preserve"> s hlavním </w:t>
            </w:r>
            <w:r w:rsidR="00F63B15">
              <w:rPr>
                <w:rFonts w:ascii="Georgia" w:eastAsia="Georgia" w:hAnsi="Georgia" w:cs="Georgia"/>
                <w:sz w:val="22"/>
                <w:szCs w:val="22"/>
              </w:rPr>
              <w:t xml:space="preserve">nebo jiným </w:t>
            </w:r>
            <w:r w:rsidR="4AC9F50F" w:rsidRPr="2FF754AC">
              <w:rPr>
                <w:rFonts w:ascii="Georgia" w:eastAsia="Georgia" w:hAnsi="Georgia" w:cs="Georgia"/>
                <w:sz w:val="22"/>
                <w:szCs w:val="22"/>
              </w:rPr>
              <w:t>donorem</w:t>
            </w:r>
            <w:r w:rsidRPr="2FF754AC">
              <w:rPr>
                <w:rFonts w:ascii="Georgia" w:eastAsia="Georgia" w:hAnsi="Georgia" w:cs="Georgia"/>
                <w:sz w:val="22"/>
                <w:szCs w:val="22"/>
              </w:rPr>
              <w:t xml:space="preserve">/prohlášení </w:t>
            </w:r>
            <w:r w:rsidR="6E992ED8" w:rsidRPr="2FF754AC">
              <w:rPr>
                <w:rFonts w:ascii="Georgia" w:eastAsia="Georgia" w:hAnsi="Georgia" w:cs="Georgia"/>
                <w:sz w:val="22"/>
                <w:szCs w:val="22"/>
              </w:rPr>
              <w:t>o partnerské spolupráci</w:t>
            </w:r>
            <w:r w:rsidRPr="2FF754AC">
              <w:rPr>
                <w:rFonts w:ascii="Georgia" w:eastAsia="Georgia" w:hAnsi="Georgia" w:cs="Georgia"/>
                <w:sz w:val="22"/>
                <w:szCs w:val="22"/>
              </w:rPr>
              <w:t>/MoU</w:t>
            </w:r>
            <w:r w:rsidR="10FFE568" w:rsidRPr="2FF754AC">
              <w:rPr>
                <w:rFonts w:ascii="Georgia" w:eastAsia="Georgia" w:hAnsi="Georgia" w:cs="Georgia"/>
                <w:sz w:val="22"/>
                <w:szCs w:val="22"/>
              </w:rPr>
              <w:t>)</w:t>
            </w:r>
          </w:p>
        </w:tc>
        <w:tc>
          <w:tcPr>
            <w:tcW w:w="1395" w:type="dxa"/>
          </w:tcPr>
          <w:p w14:paraId="65509668" w14:textId="14C083FD" w:rsidR="518AB44E" w:rsidRDefault="518AB44E" w:rsidP="518AB44E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687A917B" w14:textId="77777777" w:rsidTr="2FF754AC">
        <w:tc>
          <w:tcPr>
            <w:tcW w:w="7980" w:type="dxa"/>
          </w:tcPr>
          <w:p w14:paraId="10A8A376" w14:textId="6E32DB0F" w:rsidR="63D8B130" w:rsidRDefault="4C4F5623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4ACF544">
              <w:rPr>
                <w:rFonts w:ascii="Georgia" w:hAnsi="Georgia"/>
                <w:b/>
                <w:bCs/>
                <w:sz w:val="22"/>
                <w:szCs w:val="22"/>
              </w:rPr>
              <w:t>Administrativní náležitosti:</w:t>
            </w:r>
          </w:p>
        </w:tc>
        <w:tc>
          <w:tcPr>
            <w:tcW w:w="1395" w:type="dxa"/>
          </w:tcPr>
          <w:p w14:paraId="4036F558" w14:textId="6DF6760F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4E3F39E9" w14:textId="77777777" w:rsidTr="2FF754AC">
        <w:tc>
          <w:tcPr>
            <w:tcW w:w="7980" w:type="dxa"/>
          </w:tcPr>
          <w:p w14:paraId="25CEFE38" w14:textId="73E61285" w:rsidR="4A110E83" w:rsidRDefault="4A110E83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eastAsia="Georgia" w:hAnsi="Georgia" w:cs="Georgia"/>
                <w:sz w:val="22"/>
                <w:szCs w:val="22"/>
              </w:rPr>
              <w:t>V žádosti jsou vyplněny všechny povinné údaje.</w:t>
            </w:r>
          </w:p>
        </w:tc>
        <w:tc>
          <w:tcPr>
            <w:tcW w:w="1395" w:type="dxa"/>
          </w:tcPr>
          <w:p w14:paraId="205544D2" w14:textId="05757288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1776A9C8" w14:textId="77777777" w:rsidTr="2FF754AC">
        <w:tc>
          <w:tcPr>
            <w:tcW w:w="7980" w:type="dxa"/>
          </w:tcPr>
          <w:p w14:paraId="39A9EF15" w14:textId="5AB1A98F" w:rsidR="5F4C99E8" w:rsidRDefault="5F4C99E8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4D63F5EE">
              <w:rPr>
                <w:rFonts w:ascii="Georgia" w:eastAsia="Georgia" w:hAnsi="Georgia" w:cs="Georgia"/>
                <w:sz w:val="22"/>
                <w:szCs w:val="22"/>
              </w:rPr>
              <w:t xml:space="preserve">Požadovaná výše </w:t>
            </w:r>
            <w:r w:rsidR="3ABE9DB1" w:rsidRPr="4D63F5EE">
              <w:rPr>
                <w:rFonts w:ascii="Georgia" w:eastAsia="Georgia" w:hAnsi="Georgia" w:cs="Georgia"/>
                <w:sz w:val="22"/>
                <w:szCs w:val="22"/>
              </w:rPr>
              <w:t>dotace</w:t>
            </w:r>
            <w:r w:rsidRPr="4D63F5EE">
              <w:rPr>
                <w:rFonts w:ascii="Georgia" w:eastAsia="Georgia" w:hAnsi="Georgia" w:cs="Georgia"/>
                <w:sz w:val="22"/>
                <w:szCs w:val="22"/>
              </w:rPr>
              <w:t xml:space="preserve"> je v souladu se stanovenými podmínkami ve výzvě.</w:t>
            </w:r>
          </w:p>
        </w:tc>
        <w:tc>
          <w:tcPr>
            <w:tcW w:w="1395" w:type="dxa"/>
          </w:tcPr>
          <w:p w14:paraId="7AB08453" w14:textId="34DF0A66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06183B7E" w14:textId="77777777" w:rsidTr="2FF754AC">
        <w:tc>
          <w:tcPr>
            <w:tcW w:w="7980" w:type="dxa"/>
          </w:tcPr>
          <w:p w14:paraId="6DCAE5B1" w14:textId="1E4A4518" w:rsidR="6EFEFD23" w:rsidRDefault="6EFEFD23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eastAsia="Georgia" w:hAnsi="Georgia" w:cs="Georgia"/>
                <w:sz w:val="22"/>
                <w:szCs w:val="22"/>
              </w:rPr>
              <w:t>Účel p</w:t>
            </w:r>
            <w:r w:rsidR="5F4C99E8" w:rsidRPr="6A771834">
              <w:rPr>
                <w:rFonts w:ascii="Georgia" w:eastAsia="Georgia" w:hAnsi="Georgia" w:cs="Georgia"/>
                <w:sz w:val="22"/>
                <w:szCs w:val="22"/>
              </w:rPr>
              <w:t>rojekt</w:t>
            </w:r>
            <w:r w:rsidR="17ED8CE4"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u </w:t>
            </w:r>
            <w:r w:rsidR="5F4C99E8" w:rsidRPr="6A771834">
              <w:rPr>
                <w:rFonts w:ascii="Georgia" w:eastAsia="Georgia" w:hAnsi="Georgia" w:cs="Georgia"/>
                <w:sz w:val="22"/>
                <w:szCs w:val="22"/>
              </w:rPr>
              <w:t>je v souladu s</w:t>
            </w:r>
            <w:r w:rsidR="21530450" w:rsidRPr="6A771834">
              <w:rPr>
                <w:rFonts w:ascii="Georgia" w:eastAsia="Georgia" w:hAnsi="Georgia" w:cs="Georgia"/>
                <w:sz w:val="22"/>
                <w:szCs w:val="22"/>
              </w:rPr>
              <w:t>e zaměřením</w:t>
            </w:r>
            <w:r w:rsidR="696DCA60"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 w:rsidR="00F63B15">
              <w:rPr>
                <w:rFonts w:ascii="Georgia" w:eastAsia="Georgia" w:hAnsi="Georgia" w:cs="Georgia"/>
                <w:sz w:val="22"/>
                <w:szCs w:val="22"/>
              </w:rPr>
              <w:t xml:space="preserve">a náplní </w:t>
            </w:r>
            <w:r w:rsidR="5F4C99E8" w:rsidRPr="6A771834">
              <w:rPr>
                <w:rFonts w:ascii="Georgia" w:eastAsia="Georgia" w:hAnsi="Georgia" w:cs="Georgia"/>
                <w:sz w:val="22"/>
                <w:szCs w:val="22"/>
              </w:rPr>
              <w:t>výzvy.</w:t>
            </w:r>
          </w:p>
        </w:tc>
        <w:tc>
          <w:tcPr>
            <w:tcW w:w="1395" w:type="dxa"/>
          </w:tcPr>
          <w:p w14:paraId="524D6B7F" w14:textId="4F1A7505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57EEB786" w14:textId="77777777" w:rsidTr="2FF754AC">
        <w:tc>
          <w:tcPr>
            <w:tcW w:w="7980" w:type="dxa"/>
          </w:tcPr>
          <w:p w14:paraId="03F2FB5C" w14:textId="32C9511D" w:rsidR="54ACF544" w:rsidRDefault="55594F6C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1FB63609">
              <w:rPr>
                <w:rFonts w:ascii="Georgia" w:eastAsia="Georgia" w:hAnsi="Georgia" w:cs="Georgia"/>
                <w:sz w:val="22"/>
                <w:szCs w:val="22"/>
              </w:rPr>
              <w:t>Délka implementace projektu nepřesahuje maximální dobu realizace stanovenou ve výzvě</w:t>
            </w:r>
            <w:r w:rsidR="2E68243C" w:rsidRPr="1FB63609">
              <w:rPr>
                <w:rFonts w:ascii="Georgia" w:eastAsia="Georgia" w:hAnsi="Georgia" w:cs="Georgia"/>
                <w:sz w:val="22"/>
                <w:szCs w:val="22"/>
              </w:rPr>
              <w:t>.</w:t>
            </w:r>
          </w:p>
        </w:tc>
        <w:tc>
          <w:tcPr>
            <w:tcW w:w="1395" w:type="dxa"/>
          </w:tcPr>
          <w:p w14:paraId="22014BC6" w14:textId="18438FDC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20A5B382" w14:textId="77777777" w:rsidTr="2FF754AC">
        <w:tc>
          <w:tcPr>
            <w:tcW w:w="7980" w:type="dxa"/>
          </w:tcPr>
          <w:p w14:paraId="632A6EA5" w14:textId="2C968DB1" w:rsidR="63D8B130" w:rsidRDefault="63D8B130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eastAsia="Georgia" w:hAnsi="Georgia" w:cs="Georgia"/>
                <w:sz w:val="22"/>
                <w:szCs w:val="22"/>
              </w:rPr>
              <w:t>Žádost je zpracována v požadovaném jazyce (ČJ) v souladu s výzvou.</w:t>
            </w:r>
          </w:p>
        </w:tc>
        <w:tc>
          <w:tcPr>
            <w:tcW w:w="1395" w:type="dxa"/>
          </w:tcPr>
          <w:p w14:paraId="354BC1B2" w14:textId="63F71380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</w:tbl>
    <w:p w14:paraId="7F3BBB7D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6"/>
      </w:tblGrid>
      <w:tr w:rsidR="00B91E62" w:rsidRPr="007E2716" w14:paraId="42576C55" w14:textId="77777777" w:rsidTr="00211A3F">
        <w:trPr>
          <w:trHeight w:val="2359"/>
        </w:trPr>
        <w:tc>
          <w:tcPr>
            <w:tcW w:w="9212" w:type="dxa"/>
          </w:tcPr>
          <w:p w14:paraId="3194969C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Důvody nepředložení některé z povinných příloh a datum jejich dodatečného doručení:</w:t>
            </w:r>
          </w:p>
          <w:p w14:paraId="2C629D3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5E36FA56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7E2E9286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5BB8245A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</w:tbl>
    <w:p w14:paraId="2EE3D857" w14:textId="77777777" w:rsidR="003E6D72" w:rsidRDefault="00A125EF" w:rsidP="007E2716">
      <w:pPr>
        <w:spacing w:beforeLines="20" w:before="48" w:afterLines="20" w:after="48"/>
        <w:rPr>
          <w:rFonts w:ascii="Georgia" w:hAnsi="Georgia"/>
        </w:rPr>
      </w:pPr>
      <w:r w:rsidRPr="5B1C855D">
        <w:rPr>
          <w:rFonts w:ascii="Georgia" w:hAnsi="Georgia"/>
        </w:rPr>
        <w:t>Komise ověří pravdivost informací uvede</w:t>
      </w:r>
      <w:r w:rsidR="00C74949" w:rsidRPr="5B1C855D">
        <w:rPr>
          <w:rFonts w:ascii="Georgia" w:hAnsi="Georgia"/>
        </w:rPr>
        <w:t>ných</w:t>
      </w:r>
      <w:r w:rsidRPr="5B1C855D">
        <w:rPr>
          <w:rFonts w:ascii="Georgia" w:hAnsi="Georgia"/>
        </w:rPr>
        <w:t xml:space="preserve"> v</w:t>
      </w:r>
      <w:r w:rsidR="00C74949" w:rsidRPr="5B1C855D">
        <w:rPr>
          <w:rFonts w:ascii="Georgia" w:hAnsi="Georgia"/>
        </w:rPr>
        <w:t> </w:t>
      </w:r>
      <w:r w:rsidRPr="5B1C855D">
        <w:rPr>
          <w:rFonts w:ascii="Georgia" w:hAnsi="Georgia"/>
        </w:rPr>
        <w:t>čestn</w:t>
      </w:r>
      <w:r w:rsidR="00C74949" w:rsidRPr="5B1C855D">
        <w:rPr>
          <w:rFonts w:ascii="Georgia" w:hAnsi="Georgia"/>
        </w:rPr>
        <w:t>ých</w:t>
      </w:r>
      <w:r w:rsidRPr="5B1C855D">
        <w:rPr>
          <w:rFonts w:ascii="Georgia" w:hAnsi="Georgia"/>
        </w:rPr>
        <w:t xml:space="preserve"> prohlášení</w:t>
      </w:r>
      <w:r w:rsidR="00C74949" w:rsidRPr="5B1C855D">
        <w:rPr>
          <w:rFonts w:ascii="Georgia" w:hAnsi="Georgia"/>
        </w:rPr>
        <w:t xml:space="preserve"> a </w:t>
      </w:r>
      <w:r w:rsidRPr="5B1C855D">
        <w:rPr>
          <w:rFonts w:ascii="Georgia" w:hAnsi="Georgia"/>
        </w:rPr>
        <w:t>uvede</w:t>
      </w:r>
      <w:r w:rsidR="00C74949" w:rsidRPr="5B1C855D">
        <w:rPr>
          <w:rFonts w:ascii="Georgia" w:hAnsi="Georgia"/>
        </w:rPr>
        <w:t xml:space="preserve">, zda </w:t>
      </w:r>
      <w:r w:rsidRPr="5B1C855D">
        <w:rPr>
          <w:rFonts w:ascii="Georgia" w:hAnsi="Georgia"/>
        </w:rPr>
        <w:t>informace jsou souladu s informace</w:t>
      </w:r>
      <w:r w:rsidR="00214B84" w:rsidRPr="5B1C855D">
        <w:rPr>
          <w:rFonts w:ascii="Georgia" w:hAnsi="Georgia"/>
        </w:rPr>
        <w:t>mi</w:t>
      </w:r>
      <w:r w:rsidRPr="5B1C855D">
        <w:rPr>
          <w:rFonts w:ascii="Georgia" w:hAnsi="Georgia"/>
        </w:rPr>
        <w:t xml:space="preserve"> uvedenými v čestném prohlášeni</w:t>
      </w:r>
      <w:r w:rsidR="00922964" w:rsidRPr="5B1C855D">
        <w:rPr>
          <w:rFonts w:ascii="Georgia" w:hAnsi="Georgia"/>
        </w:rPr>
        <w:t>.</w:t>
      </w:r>
    </w:p>
    <w:p w14:paraId="5D068F22" w14:textId="6B074E39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4E9568C3" w14:textId="169B75FE" w:rsidR="55F54160" w:rsidRDefault="55F54160" w:rsidP="6A771834">
      <w:pPr>
        <w:jc w:val="both"/>
        <w:rPr>
          <w:rFonts w:ascii="Georgia" w:eastAsia="Georgia" w:hAnsi="Georgia" w:cs="Georgia"/>
          <w:i/>
          <w:iCs/>
          <w:sz w:val="16"/>
          <w:szCs w:val="16"/>
        </w:rPr>
      </w:pPr>
      <w:r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V případě jedné či více odpovědí „ne“ </w:t>
      </w:r>
      <w:r w:rsidR="72F1E645" w:rsidRPr="6A771834">
        <w:rPr>
          <w:rFonts w:ascii="Georgia" w:eastAsia="Georgia" w:hAnsi="Georgia" w:cs="Georgia"/>
          <w:i/>
          <w:iCs/>
          <w:sz w:val="16"/>
          <w:szCs w:val="16"/>
        </w:rPr>
        <w:t>(u kritérií A</w:t>
      </w:r>
      <w:r w:rsidR="7A12A202" w:rsidRPr="6A771834">
        <w:rPr>
          <w:rFonts w:ascii="Georgia" w:eastAsia="Georgia" w:hAnsi="Georgia" w:cs="Georgia"/>
          <w:i/>
          <w:iCs/>
          <w:sz w:val="16"/>
          <w:szCs w:val="16"/>
        </w:rPr>
        <w:t>.</w:t>
      </w:r>
      <w:r w:rsidR="72F1E645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 až </w:t>
      </w:r>
      <w:r w:rsidR="00051837">
        <w:rPr>
          <w:rFonts w:ascii="Georgia" w:eastAsia="Georgia" w:hAnsi="Georgia" w:cs="Georgia"/>
          <w:i/>
          <w:iCs/>
          <w:sz w:val="16"/>
          <w:szCs w:val="16"/>
        </w:rPr>
        <w:t>N</w:t>
      </w:r>
      <w:r w:rsidR="50772E40" w:rsidRPr="6A771834">
        <w:rPr>
          <w:rFonts w:ascii="Georgia" w:eastAsia="Georgia" w:hAnsi="Georgia" w:cs="Georgia"/>
          <w:i/>
          <w:iCs/>
          <w:sz w:val="16"/>
          <w:szCs w:val="16"/>
        </w:rPr>
        <w:t>.)</w:t>
      </w:r>
      <w:r w:rsidR="72F1E645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 </w:t>
      </w:r>
      <w:r w:rsidR="51817BE7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a </w:t>
      </w:r>
      <w:r w:rsidR="6940E3F3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kritérií </w:t>
      </w:r>
      <w:r w:rsidR="51817BE7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administrativních náležitostí </w:t>
      </w:r>
      <w:r w:rsidRPr="6A771834">
        <w:rPr>
          <w:rFonts w:ascii="Georgia" w:eastAsia="Georgia" w:hAnsi="Georgia" w:cs="Georgia"/>
          <w:i/>
          <w:iCs/>
          <w:sz w:val="16"/>
          <w:szCs w:val="16"/>
        </w:rPr>
        <w:t>je v průběhu kontroly formálních náležitostí a oprávněnosti možné Žadatele vyzvat k doplnění chybějících či dodatečných informací potřebných pro posouzení. Žadatel je povinen tyto informace bez zbytečného odkladu doplnit.</w:t>
      </w:r>
    </w:p>
    <w:p w14:paraId="231E52CA" w14:textId="19B720F0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75EF44D0" w14:textId="77777777" w:rsidR="007577B4" w:rsidRDefault="007577B4" w:rsidP="007E2716">
      <w:pPr>
        <w:spacing w:beforeLines="20" w:before="48" w:afterLines="20" w:after="48"/>
        <w:rPr>
          <w:rFonts w:ascii="Georgia" w:hAnsi="Georgia"/>
        </w:rPr>
      </w:pPr>
    </w:p>
    <w:sectPr w:rsidR="007577B4" w:rsidSect="00DD3153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372EE0" w14:textId="77777777" w:rsidR="004F3220" w:rsidRDefault="004F3220" w:rsidP="00804DF5">
      <w:r>
        <w:separator/>
      </w:r>
    </w:p>
    <w:p w14:paraId="130E190D" w14:textId="77777777" w:rsidR="004F3220" w:rsidRDefault="004F3220"/>
  </w:endnote>
  <w:endnote w:type="continuationSeparator" w:id="0">
    <w:p w14:paraId="218025FA" w14:textId="77777777" w:rsidR="004F3220" w:rsidRDefault="004F3220" w:rsidP="00804DF5">
      <w:r>
        <w:continuationSeparator/>
      </w:r>
    </w:p>
    <w:p w14:paraId="4C3DB393" w14:textId="77777777" w:rsidR="004F3220" w:rsidRDefault="004F32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F60B12" w14:textId="77777777"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2FF754AC">
      <w:rPr>
        <w:noProof/>
      </w:rPr>
      <w:t>2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3E814B75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F13B1BE" w14:textId="77777777" w:rsidR="00C306FE" w:rsidRDefault="00C30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EE9791" w14:textId="77777777" w:rsidR="004F3220" w:rsidRDefault="004F3220" w:rsidP="00804DF5">
      <w:r>
        <w:separator/>
      </w:r>
    </w:p>
    <w:p w14:paraId="1E394D33" w14:textId="77777777" w:rsidR="004F3220" w:rsidRDefault="004F3220"/>
  </w:footnote>
  <w:footnote w:type="continuationSeparator" w:id="0">
    <w:p w14:paraId="75C41D96" w14:textId="77777777" w:rsidR="004F3220" w:rsidRDefault="004F3220" w:rsidP="00804DF5">
      <w:r>
        <w:continuationSeparator/>
      </w:r>
    </w:p>
    <w:p w14:paraId="7FB00C4F" w14:textId="77777777" w:rsidR="004F3220" w:rsidRDefault="004F32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2FFFB6" w14:textId="77777777" w:rsidR="00AD4A3E" w:rsidRDefault="00051837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14:paraId="5971D563" w14:textId="77777777" w:rsidR="00AD4A3E" w:rsidRDefault="00AD4A3E">
    <w:pPr>
      <w:pStyle w:val="Zhlav"/>
    </w:pPr>
  </w:p>
  <w:p w14:paraId="7F1422E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3FEE28" w14:textId="77777777" w:rsidR="00AD4A3E" w:rsidRDefault="00AD4A3E">
    <w:pPr>
      <w:pStyle w:val="Zhlav"/>
    </w:pPr>
  </w:p>
  <w:p w14:paraId="1EA050B2" w14:textId="77777777" w:rsidR="00C306FE" w:rsidRDefault="00C306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46610E" w14:textId="77777777"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7D56DB3D">
          <wp:simplePos x="0" y="0"/>
          <wp:positionH relativeFrom="margin">
            <wp:posOffset>-556895</wp:posOffset>
          </wp:positionH>
          <wp:positionV relativeFrom="margin">
            <wp:posOffset>-1468120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7A0C72"/>
    <w:multiLevelType w:val="hybridMultilevel"/>
    <w:tmpl w:val="54BABE1A"/>
    <w:lvl w:ilvl="0" w:tplc="79C84EDA">
      <w:start w:val="1"/>
      <w:numFmt w:val="decimal"/>
      <w:lvlText w:val="%1."/>
      <w:lvlJc w:val="left"/>
      <w:pPr>
        <w:ind w:left="720" w:hanging="360"/>
      </w:pPr>
    </w:lvl>
    <w:lvl w:ilvl="1" w:tplc="8DC66DAC">
      <w:start w:val="1"/>
      <w:numFmt w:val="lowerLetter"/>
      <w:lvlText w:val="%2."/>
      <w:lvlJc w:val="left"/>
      <w:pPr>
        <w:ind w:left="1440" w:hanging="360"/>
      </w:pPr>
    </w:lvl>
    <w:lvl w:ilvl="2" w:tplc="FC1EB25E">
      <w:start w:val="1"/>
      <w:numFmt w:val="lowerRoman"/>
      <w:lvlText w:val="%3."/>
      <w:lvlJc w:val="right"/>
      <w:pPr>
        <w:ind w:left="2160" w:hanging="180"/>
      </w:pPr>
    </w:lvl>
    <w:lvl w:ilvl="3" w:tplc="676868B6">
      <w:start w:val="1"/>
      <w:numFmt w:val="decimal"/>
      <w:lvlText w:val="%4."/>
      <w:lvlJc w:val="left"/>
      <w:pPr>
        <w:ind w:left="2880" w:hanging="360"/>
      </w:pPr>
    </w:lvl>
    <w:lvl w:ilvl="4" w:tplc="9E6ABCCC">
      <w:start w:val="1"/>
      <w:numFmt w:val="lowerLetter"/>
      <w:lvlText w:val="%5."/>
      <w:lvlJc w:val="left"/>
      <w:pPr>
        <w:ind w:left="3600" w:hanging="360"/>
      </w:pPr>
    </w:lvl>
    <w:lvl w:ilvl="5" w:tplc="7B9ECB2E">
      <w:start w:val="1"/>
      <w:numFmt w:val="lowerRoman"/>
      <w:lvlText w:val="%6."/>
      <w:lvlJc w:val="right"/>
      <w:pPr>
        <w:ind w:left="4320" w:hanging="180"/>
      </w:pPr>
    </w:lvl>
    <w:lvl w:ilvl="6" w:tplc="51C69762">
      <w:start w:val="1"/>
      <w:numFmt w:val="decimal"/>
      <w:lvlText w:val="%7."/>
      <w:lvlJc w:val="left"/>
      <w:pPr>
        <w:ind w:left="5040" w:hanging="360"/>
      </w:pPr>
    </w:lvl>
    <w:lvl w:ilvl="7" w:tplc="39B2B092">
      <w:start w:val="1"/>
      <w:numFmt w:val="lowerLetter"/>
      <w:lvlText w:val="%8."/>
      <w:lvlJc w:val="left"/>
      <w:pPr>
        <w:ind w:left="5760" w:hanging="360"/>
      </w:pPr>
    </w:lvl>
    <w:lvl w:ilvl="8" w:tplc="7F3A30A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165893"/>
    <w:multiLevelType w:val="hybridMultilevel"/>
    <w:tmpl w:val="6C78B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BB000F"/>
    <w:multiLevelType w:val="multilevel"/>
    <w:tmpl w:val="E83E14CC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2780A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677A7B64"/>
    <w:multiLevelType w:val="multilevel"/>
    <w:tmpl w:val="57DC270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9" w15:restartNumberingAfterBreak="0">
    <w:nsid w:val="7EBD76C3"/>
    <w:multiLevelType w:val="hybridMultilevel"/>
    <w:tmpl w:val="6DC466DA"/>
    <w:lvl w:ilvl="0" w:tplc="A01E22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9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353E3"/>
    <w:rsid w:val="00051837"/>
    <w:rsid w:val="000701EE"/>
    <w:rsid w:val="000B2F1E"/>
    <w:rsid w:val="000B32B4"/>
    <w:rsid w:val="000C485F"/>
    <w:rsid w:val="000D042A"/>
    <w:rsid w:val="000D0FCD"/>
    <w:rsid w:val="000D54C0"/>
    <w:rsid w:val="000E281E"/>
    <w:rsid w:val="00116159"/>
    <w:rsid w:val="00121DF0"/>
    <w:rsid w:val="00124734"/>
    <w:rsid w:val="00134E81"/>
    <w:rsid w:val="00152CA9"/>
    <w:rsid w:val="00161884"/>
    <w:rsid w:val="00172C4B"/>
    <w:rsid w:val="001A2D39"/>
    <w:rsid w:val="001B5070"/>
    <w:rsid w:val="001D4EAC"/>
    <w:rsid w:val="001E3F44"/>
    <w:rsid w:val="00211A3F"/>
    <w:rsid w:val="00214B84"/>
    <w:rsid w:val="002240E6"/>
    <w:rsid w:val="0022772E"/>
    <w:rsid w:val="00235EEE"/>
    <w:rsid w:val="00254915"/>
    <w:rsid w:val="0025565A"/>
    <w:rsid w:val="00262DAC"/>
    <w:rsid w:val="00262F24"/>
    <w:rsid w:val="002F6771"/>
    <w:rsid w:val="0030729B"/>
    <w:rsid w:val="00313410"/>
    <w:rsid w:val="003243AE"/>
    <w:rsid w:val="00325AA5"/>
    <w:rsid w:val="00345B1F"/>
    <w:rsid w:val="00356030"/>
    <w:rsid w:val="00380462"/>
    <w:rsid w:val="003B67D3"/>
    <w:rsid w:val="003E41E6"/>
    <w:rsid w:val="003E6D72"/>
    <w:rsid w:val="00477B81"/>
    <w:rsid w:val="004B7266"/>
    <w:rsid w:val="004E35EC"/>
    <w:rsid w:val="004F3220"/>
    <w:rsid w:val="00510A6B"/>
    <w:rsid w:val="005516DE"/>
    <w:rsid w:val="005776A0"/>
    <w:rsid w:val="005D5568"/>
    <w:rsid w:val="005D7D70"/>
    <w:rsid w:val="005F6B8C"/>
    <w:rsid w:val="00630CA3"/>
    <w:rsid w:val="0065458A"/>
    <w:rsid w:val="00666E2A"/>
    <w:rsid w:val="00667B2F"/>
    <w:rsid w:val="0067219B"/>
    <w:rsid w:val="00676C46"/>
    <w:rsid w:val="006812C3"/>
    <w:rsid w:val="00683FFE"/>
    <w:rsid w:val="006A12D0"/>
    <w:rsid w:val="006E2A1D"/>
    <w:rsid w:val="00713486"/>
    <w:rsid w:val="00736C84"/>
    <w:rsid w:val="007577B4"/>
    <w:rsid w:val="00764B2D"/>
    <w:rsid w:val="007B25AF"/>
    <w:rsid w:val="007B4B65"/>
    <w:rsid w:val="007E2716"/>
    <w:rsid w:val="007E6D9D"/>
    <w:rsid w:val="00804DF5"/>
    <w:rsid w:val="008123F6"/>
    <w:rsid w:val="008169C9"/>
    <w:rsid w:val="0081769E"/>
    <w:rsid w:val="00840B97"/>
    <w:rsid w:val="008416D3"/>
    <w:rsid w:val="00845815"/>
    <w:rsid w:val="00871234"/>
    <w:rsid w:val="008A0804"/>
    <w:rsid w:val="008C43C9"/>
    <w:rsid w:val="008E4BB1"/>
    <w:rsid w:val="008E5F6A"/>
    <w:rsid w:val="00902F17"/>
    <w:rsid w:val="00915753"/>
    <w:rsid w:val="00922964"/>
    <w:rsid w:val="009249ED"/>
    <w:rsid w:val="0092743F"/>
    <w:rsid w:val="00936C5B"/>
    <w:rsid w:val="00936EAF"/>
    <w:rsid w:val="00940474"/>
    <w:rsid w:val="00957285"/>
    <w:rsid w:val="009A2AF9"/>
    <w:rsid w:val="009C75ED"/>
    <w:rsid w:val="009D406B"/>
    <w:rsid w:val="00A125EF"/>
    <w:rsid w:val="00A13D48"/>
    <w:rsid w:val="00A23E49"/>
    <w:rsid w:val="00A42A2F"/>
    <w:rsid w:val="00A54525"/>
    <w:rsid w:val="00AA47EC"/>
    <w:rsid w:val="00AC7953"/>
    <w:rsid w:val="00AD4A3E"/>
    <w:rsid w:val="00AD6882"/>
    <w:rsid w:val="00AE69C0"/>
    <w:rsid w:val="00AF61DE"/>
    <w:rsid w:val="00B02BF3"/>
    <w:rsid w:val="00B16EFD"/>
    <w:rsid w:val="00B331E3"/>
    <w:rsid w:val="00B40E78"/>
    <w:rsid w:val="00B91E62"/>
    <w:rsid w:val="00B94F60"/>
    <w:rsid w:val="00BA6C51"/>
    <w:rsid w:val="00BA787F"/>
    <w:rsid w:val="00BB0594"/>
    <w:rsid w:val="00BC2ADB"/>
    <w:rsid w:val="00BC3FA9"/>
    <w:rsid w:val="00BC5615"/>
    <w:rsid w:val="00BD116D"/>
    <w:rsid w:val="00BD4272"/>
    <w:rsid w:val="00BE2E45"/>
    <w:rsid w:val="00BE6259"/>
    <w:rsid w:val="00C0511A"/>
    <w:rsid w:val="00C306FE"/>
    <w:rsid w:val="00C3087B"/>
    <w:rsid w:val="00C35C79"/>
    <w:rsid w:val="00C43165"/>
    <w:rsid w:val="00C552A5"/>
    <w:rsid w:val="00C74949"/>
    <w:rsid w:val="00C762A9"/>
    <w:rsid w:val="00C8507F"/>
    <w:rsid w:val="00CB1239"/>
    <w:rsid w:val="00CB2C86"/>
    <w:rsid w:val="00CC0F46"/>
    <w:rsid w:val="00CF1AB2"/>
    <w:rsid w:val="00D10E70"/>
    <w:rsid w:val="00D30044"/>
    <w:rsid w:val="00D318CC"/>
    <w:rsid w:val="00D4093A"/>
    <w:rsid w:val="00D41689"/>
    <w:rsid w:val="00DA0F1E"/>
    <w:rsid w:val="00DD0B21"/>
    <w:rsid w:val="00DD1032"/>
    <w:rsid w:val="00DD2CFD"/>
    <w:rsid w:val="00DD3153"/>
    <w:rsid w:val="00DD337F"/>
    <w:rsid w:val="00DF1DFC"/>
    <w:rsid w:val="00E06EBF"/>
    <w:rsid w:val="00E43927"/>
    <w:rsid w:val="00E47661"/>
    <w:rsid w:val="00E70EF7"/>
    <w:rsid w:val="00E71804"/>
    <w:rsid w:val="00EA2EE5"/>
    <w:rsid w:val="00EC4F60"/>
    <w:rsid w:val="00EE01AD"/>
    <w:rsid w:val="00EF3627"/>
    <w:rsid w:val="00F03C92"/>
    <w:rsid w:val="00F1637A"/>
    <w:rsid w:val="00F307EE"/>
    <w:rsid w:val="00F32094"/>
    <w:rsid w:val="00F337F2"/>
    <w:rsid w:val="00F3708E"/>
    <w:rsid w:val="00F370C4"/>
    <w:rsid w:val="00F379C2"/>
    <w:rsid w:val="00F50834"/>
    <w:rsid w:val="00F55BE1"/>
    <w:rsid w:val="00F625CB"/>
    <w:rsid w:val="00F63B15"/>
    <w:rsid w:val="00F73788"/>
    <w:rsid w:val="00F82147"/>
    <w:rsid w:val="00F86915"/>
    <w:rsid w:val="00F929B0"/>
    <w:rsid w:val="00FA0B3F"/>
    <w:rsid w:val="00FA4449"/>
    <w:rsid w:val="00FC22AF"/>
    <w:rsid w:val="00FE219A"/>
    <w:rsid w:val="013A3329"/>
    <w:rsid w:val="01CDF3C8"/>
    <w:rsid w:val="023DEFDF"/>
    <w:rsid w:val="0341C768"/>
    <w:rsid w:val="036D7326"/>
    <w:rsid w:val="04991BF2"/>
    <w:rsid w:val="053D016D"/>
    <w:rsid w:val="05EFEDF3"/>
    <w:rsid w:val="07695EFE"/>
    <w:rsid w:val="07A8AAED"/>
    <w:rsid w:val="0837A2AB"/>
    <w:rsid w:val="08DF8B18"/>
    <w:rsid w:val="0BBD1D6A"/>
    <w:rsid w:val="0C3E30E4"/>
    <w:rsid w:val="0C871463"/>
    <w:rsid w:val="0CA41DA1"/>
    <w:rsid w:val="0DA4CBE1"/>
    <w:rsid w:val="0DB38195"/>
    <w:rsid w:val="0E89517D"/>
    <w:rsid w:val="109A60ED"/>
    <w:rsid w:val="10FFE568"/>
    <w:rsid w:val="114D418E"/>
    <w:rsid w:val="11A137BB"/>
    <w:rsid w:val="11C66417"/>
    <w:rsid w:val="13027CBB"/>
    <w:rsid w:val="14BEBE99"/>
    <w:rsid w:val="14D9AB86"/>
    <w:rsid w:val="1518FBAC"/>
    <w:rsid w:val="160A39F0"/>
    <w:rsid w:val="174DB222"/>
    <w:rsid w:val="1755882B"/>
    <w:rsid w:val="17C8217E"/>
    <w:rsid w:val="17CD7F8D"/>
    <w:rsid w:val="17ED8CE4"/>
    <w:rsid w:val="180BC77D"/>
    <w:rsid w:val="192634AD"/>
    <w:rsid w:val="19847EA7"/>
    <w:rsid w:val="199D7CCB"/>
    <w:rsid w:val="1A12FB8B"/>
    <w:rsid w:val="1C22ABBB"/>
    <w:rsid w:val="1C26FA39"/>
    <w:rsid w:val="1C431C8E"/>
    <w:rsid w:val="1C5BFE80"/>
    <w:rsid w:val="1CC99BA2"/>
    <w:rsid w:val="1D60065D"/>
    <w:rsid w:val="1E844CE7"/>
    <w:rsid w:val="1EE80DE7"/>
    <w:rsid w:val="1FB63609"/>
    <w:rsid w:val="203C32DA"/>
    <w:rsid w:val="20427393"/>
    <w:rsid w:val="208EA264"/>
    <w:rsid w:val="20C0B74A"/>
    <w:rsid w:val="20D24493"/>
    <w:rsid w:val="21530450"/>
    <w:rsid w:val="217F7866"/>
    <w:rsid w:val="2237CD6F"/>
    <w:rsid w:val="227E0C31"/>
    <w:rsid w:val="22AEB8FF"/>
    <w:rsid w:val="22EA6489"/>
    <w:rsid w:val="2307F7CE"/>
    <w:rsid w:val="23573D25"/>
    <w:rsid w:val="247EE24E"/>
    <w:rsid w:val="25275000"/>
    <w:rsid w:val="253B7FE7"/>
    <w:rsid w:val="27793454"/>
    <w:rsid w:val="2813F76B"/>
    <w:rsid w:val="28E6B338"/>
    <w:rsid w:val="292A109B"/>
    <w:rsid w:val="2A366CED"/>
    <w:rsid w:val="2A50BC3E"/>
    <w:rsid w:val="2A534021"/>
    <w:rsid w:val="2AA6F028"/>
    <w:rsid w:val="2BD4578B"/>
    <w:rsid w:val="2C576ED9"/>
    <w:rsid w:val="2DB4A87F"/>
    <w:rsid w:val="2E68243C"/>
    <w:rsid w:val="2EE86114"/>
    <w:rsid w:val="2F255EDC"/>
    <w:rsid w:val="2F3B5E41"/>
    <w:rsid w:val="2F71B172"/>
    <w:rsid w:val="2FBC137B"/>
    <w:rsid w:val="2FF337DA"/>
    <w:rsid w:val="2FF754AC"/>
    <w:rsid w:val="302EF6FC"/>
    <w:rsid w:val="30EDEECD"/>
    <w:rsid w:val="34950C1E"/>
    <w:rsid w:val="3563898C"/>
    <w:rsid w:val="35A776DB"/>
    <w:rsid w:val="35B774D5"/>
    <w:rsid w:val="35D72532"/>
    <w:rsid w:val="362F87CF"/>
    <w:rsid w:val="3637AB59"/>
    <w:rsid w:val="363A2182"/>
    <w:rsid w:val="36746744"/>
    <w:rsid w:val="36E08181"/>
    <w:rsid w:val="36F58387"/>
    <w:rsid w:val="371ADBAD"/>
    <w:rsid w:val="38908B98"/>
    <w:rsid w:val="39385824"/>
    <w:rsid w:val="393F1B5E"/>
    <w:rsid w:val="39FC96D8"/>
    <w:rsid w:val="3AAEB9A2"/>
    <w:rsid w:val="3ABE9DB1"/>
    <w:rsid w:val="3B668858"/>
    <w:rsid w:val="3B8F2FAD"/>
    <w:rsid w:val="3C01997D"/>
    <w:rsid w:val="3CC1BC3E"/>
    <w:rsid w:val="3F20D41E"/>
    <w:rsid w:val="3FA5900C"/>
    <w:rsid w:val="3FD18A2B"/>
    <w:rsid w:val="4072A783"/>
    <w:rsid w:val="4143B1A8"/>
    <w:rsid w:val="419A7BB9"/>
    <w:rsid w:val="41E32EBF"/>
    <w:rsid w:val="43348868"/>
    <w:rsid w:val="4347A54A"/>
    <w:rsid w:val="43756CDA"/>
    <w:rsid w:val="43DF1E97"/>
    <w:rsid w:val="441E8B44"/>
    <w:rsid w:val="445294F7"/>
    <w:rsid w:val="44896D17"/>
    <w:rsid w:val="46CE1F8C"/>
    <w:rsid w:val="472BE8FA"/>
    <w:rsid w:val="4745853D"/>
    <w:rsid w:val="4820F416"/>
    <w:rsid w:val="49D4747E"/>
    <w:rsid w:val="4A110E83"/>
    <w:rsid w:val="4A557F02"/>
    <w:rsid w:val="4A7B1477"/>
    <w:rsid w:val="4A8BA15A"/>
    <w:rsid w:val="4AC9F50F"/>
    <w:rsid w:val="4AEDC4F6"/>
    <w:rsid w:val="4B0BAE37"/>
    <w:rsid w:val="4B44A403"/>
    <w:rsid w:val="4B47E1E6"/>
    <w:rsid w:val="4C4F5623"/>
    <w:rsid w:val="4CA22AC2"/>
    <w:rsid w:val="4D106BAE"/>
    <w:rsid w:val="4D55CCCD"/>
    <w:rsid w:val="4D5983A6"/>
    <w:rsid w:val="4D63F5EE"/>
    <w:rsid w:val="4E604903"/>
    <w:rsid w:val="4E8A45A4"/>
    <w:rsid w:val="4E98D32F"/>
    <w:rsid w:val="4F110A43"/>
    <w:rsid w:val="50772E40"/>
    <w:rsid w:val="51817BE7"/>
    <w:rsid w:val="518AB44E"/>
    <w:rsid w:val="51B46AEE"/>
    <w:rsid w:val="51E30D76"/>
    <w:rsid w:val="539453FE"/>
    <w:rsid w:val="53B02AFF"/>
    <w:rsid w:val="53B8C947"/>
    <w:rsid w:val="53BB2879"/>
    <w:rsid w:val="5453DECE"/>
    <w:rsid w:val="54ACF544"/>
    <w:rsid w:val="55594F6C"/>
    <w:rsid w:val="55872DA7"/>
    <w:rsid w:val="55E34490"/>
    <w:rsid w:val="55F54160"/>
    <w:rsid w:val="5655A5B5"/>
    <w:rsid w:val="5674B242"/>
    <w:rsid w:val="5693BC78"/>
    <w:rsid w:val="56EA750C"/>
    <w:rsid w:val="56F22143"/>
    <w:rsid w:val="57058C3B"/>
    <w:rsid w:val="57423A15"/>
    <w:rsid w:val="5762CBD5"/>
    <w:rsid w:val="576BE43A"/>
    <w:rsid w:val="58F90735"/>
    <w:rsid w:val="59613CDD"/>
    <w:rsid w:val="59864A0C"/>
    <w:rsid w:val="59C9ECEA"/>
    <w:rsid w:val="5B1C855D"/>
    <w:rsid w:val="5B92942E"/>
    <w:rsid w:val="5BEE3932"/>
    <w:rsid w:val="5CA4CC47"/>
    <w:rsid w:val="5D8F9171"/>
    <w:rsid w:val="5E7FC645"/>
    <w:rsid w:val="5F4C99E8"/>
    <w:rsid w:val="5FCD5218"/>
    <w:rsid w:val="60A923F9"/>
    <w:rsid w:val="60F4BC32"/>
    <w:rsid w:val="60F95CAD"/>
    <w:rsid w:val="6137F9CB"/>
    <w:rsid w:val="6142D561"/>
    <w:rsid w:val="6167C096"/>
    <w:rsid w:val="61C86D62"/>
    <w:rsid w:val="6211E3DE"/>
    <w:rsid w:val="62FC2C8B"/>
    <w:rsid w:val="6350DD35"/>
    <w:rsid w:val="635F114A"/>
    <w:rsid w:val="63D8B130"/>
    <w:rsid w:val="64189877"/>
    <w:rsid w:val="6471F55B"/>
    <w:rsid w:val="64D7215D"/>
    <w:rsid w:val="65A5B81E"/>
    <w:rsid w:val="65D00EF6"/>
    <w:rsid w:val="665BF8BC"/>
    <w:rsid w:val="678F4550"/>
    <w:rsid w:val="67C871EA"/>
    <w:rsid w:val="67D8822A"/>
    <w:rsid w:val="67F52B2B"/>
    <w:rsid w:val="6940E3F3"/>
    <w:rsid w:val="694C2335"/>
    <w:rsid w:val="696DCA60"/>
    <w:rsid w:val="6A771834"/>
    <w:rsid w:val="6CB6627F"/>
    <w:rsid w:val="6CE2E2BD"/>
    <w:rsid w:val="6CF1F324"/>
    <w:rsid w:val="6D185FB5"/>
    <w:rsid w:val="6D1EDA85"/>
    <w:rsid w:val="6DEF5216"/>
    <w:rsid w:val="6E46F9C1"/>
    <w:rsid w:val="6E4ADE3F"/>
    <w:rsid w:val="6E992ED8"/>
    <w:rsid w:val="6EFEFD23"/>
    <w:rsid w:val="6F7AE2DD"/>
    <w:rsid w:val="6FB716BA"/>
    <w:rsid w:val="7058F636"/>
    <w:rsid w:val="706C48FC"/>
    <w:rsid w:val="71679BA0"/>
    <w:rsid w:val="721A0414"/>
    <w:rsid w:val="72923C24"/>
    <w:rsid w:val="72F1E645"/>
    <w:rsid w:val="736230CA"/>
    <w:rsid w:val="737A4B3A"/>
    <w:rsid w:val="73A16C00"/>
    <w:rsid w:val="74506FFE"/>
    <w:rsid w:val="747D1C0A"/>
    <w:rsid w:val="748D7D70"/>
    <w:rsid w:val="75071CE9"/>
    <w:rsid w:val="75BCAA48"/>
    <w:rsid w:val="76227D89"/>
    <w:rsid w:val="76289D2D"/>
    <w:rsid w:val="762FB3F2"/>
    <w:rsid w:val="76547DBA"/>
    <w:rsid w:val="77F2BCF8"/>
    <w:rsid w:val="7936BC15"/>
    <w:rsid w:val="7953A005"/>
    <w:rsid w:val="7A12A202"/>
    <w:rsid w:val="7AC46427"/>
    <w:rsid w:val="7C0E7309"/>
    <w:rsid w:val="7C50B3CD"/>
    <w:rsid w:val="7CE99596"/>
    <w:rsid w:val="7D1DD3B7"/>
    <w:rsid w:val="7DC41073"/>
    <w:rsid w:val="7DF54129"/>
    <w:rsid w:val="7E09695D"/>
    <w:rsid w:val="7E0DF3BB"/>
    <w:rsid w:val="7EA577A2"/>
    <w:rsid w:val="7F062556"/>
    <w:rsid w:val="7F9DC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32263BB"/>
  <w15:docId w15:val="{8656E278-8644-4E75-8321-A1884EB53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2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2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3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npsmoodstavce"/>
    <w:rsid w:val="007E6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2B2FFA"/>
    <w:rsid w:val="00374613"/>
    <w:rsid w:val="003B6DC2"/>
    <w:rsid w:val="00433153"/>
    <w:rsid w:val="005F0B5E"/>
    <w:rsid w:val="006444E5"/>
    <w:rsid w:val="00855E72"/>
    <w:rsid w:val="009A131C"/>
    <w:rsid w:val="00A074CE"/>
    <w:rsid w:val="00A51CB7"/>
    <w:rsid w:val="00AB2642"/>
    <w:rsid w:val="00AC0E0A"/>
    <w:rsid w:val="00AC30ED"/>
    <w:rsid w:val="00B331E3"/>
    <w:rsid w:val="00B4400A"/>
    <w:rsid w:val="00CD31AB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45815DD-38DF-4691-BC99-6C39540D9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832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Darina Vlčková</cp:lastModifiedBy>
  <cp:revision>8</cp:revision>
  <dcterms:created xsi:type="dcterms:W3CDTF">2020-11-04T17:27:00Z</dcterms:created>
  <dcterms:modified xsi:type="dcterms:W3CDTF">2021-02-02T08:03:00Z</dcterms:modified>
</cp:coreProperties>
</file>