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AFBA04" w14:textId="22F99E95" w:rsidR="00CB4130" w:rsidRPr="008422FF" w:rsidRDefault="00CB4130" w:rsidP="00CB4130">
      <w:pPr>
        <w:rPr>
          <w:rFonts w:ascii="Georgia" w:hAnsi="Georgia"/>
          <w:sz w:val="40"/>
          <w:szCs w:val="40"/>
        </w:rPr>
      </w:pPr>
      <w:bookmarkStart w:id="0" w:name="_Hlk53044545"/>
      <w:r w:rsidRPr="00CB4130">
        <w:rPr>
          <w:rFonts w:ascii="Georgia" w:hAnsi="Georgia" w:cs="Calibri"/>
          <w:b/>
          <w:bCs/>
          <w:sz w:val="22"/>
          <w:szCs w:val="22"/>
        </w:rPr>
        <w:t>Příloha 6</w:t>
      </w:r>
      <w:r w:rsidRPr="008422FF">
        <w:rPr>
          <w:rFonts w:ascii="Georgia" w:hAnsi="Georgia" w:cs="Calibri"/>
          <w:sz w:val="22"/>
          <w:szCs w:val="22"/>
        </w:rPr>
        <w:t xml:space="preserve"> - Čestné prohlášení žadatele </w:t>
      </w:r>
      <w:bookmarkEnd w:id="0"/>
    </w:p>
    <w:p w14:paraId="107FED65" w14:textId="77777777" w:rsidR="00CB4130" w:rsidRPr="008422FF" w:rsidRDefault="00CB4130" w:rsidP="00CB4130">
      <w:pPr>
        <w:jc w:val="center"/>
        <w:rPr>
          <w:rFonts w:ascii="Georgia" w:hAnsi="Georgia"/>
          <w:sz w:val="40"/>
          <w:szCs w:val="40"/>
        </w:rPr>
      </w:pPr>
    </w:p>
    <w:p w14:paraId="16C2E92D" w14:textId="77777777" w:rsidR="00CB4130" w:rsidRPr="008422FF" w:rsidRDefault="00CB4130" w:rsidP="00CB4130">
      <w:pPr>
        <w:jc w:val="center"/>
        <w:rPr>
          <w:rFonts w:ascii="Georgia" w:hAnsi="Georgia"/>
          <w:sz w:val="40"/>
          <w:szCs w:val="40"/>
        </w:rPr>
      </w:pPr>
      <w:r w:rsidRPr="008422FF">
        <w:rPr>
          <w:rFonts w:ascii="Georgia" w:hAnsi="Georgia"/>
          <w:sz w:val="40"/>
          <w:szCs w:val="40"/>
        </w:rPr>
        <w:t>ČESTNÉ PROHLÁŠENÍ</w:t>
      </w:r>
    </w:p>
    <w:p w14:paraId="4E7820A3" w14:textId="77777777" w:rsidR="00CB4130" w:rsidRPr="008422FF" w:rsidRDefault="00CB4130" w:rsidP="00CB4130">
      <w:pPr>
        <w:jc w:val="center"/>
        <w:rPr>
          <w:rFonts w:ascii="Georgia" w:hAnsi="Georgia"/>
          <w:sz w:val="40"/>
          <w:szCs w:val="40"/>
        </w:rPr>
      </w:pPr>
    </w:p>
    <w:p w14:paraId="7188FD61" w14:textId="77777777" w:rsidR="00CB4130" w:rsidRPr="008422FF" w:rsidRDefault="00CB4130" w:rsidP="00CB4130">
      <w:pPr>
        <w:rPr>
          <w:rFonts w:ascii="Georgia" w:hAnsi="Georgia"/>
          <w:szCs w:val="24"/>
        </w:rPr>
      </w:pPr>
      <w:r w:rsidRPr="008422FF">
        <w:rPr>
          <w:rFonts w:ascii="Georgia" w:hAnsi="Georgia"/>
          <w:szCs w:val="24"/>
        </w:rPr>
        <w:t>Zadavatel:</w:t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</w:rPr>
        <w:tab/>
        <w:t>Česká rozvojová agentura</w:t>
      </w:r>
    </w:p>
    <w:p w14:paraId="2F6D6F38" w14:textId="77777777" w:rsidR="00CB4130" w:rsidRPr="008422FF" w:rsidRDefault="00CB4130" w:rsidP="00CB4130">
      <w:pPr>
        <w:rPr>
          <w:rFonts w:ascii="Georgia" w:hAnsi="Georgia"/>
          <w:szCs w:val="24"/>
        </w:rPr>
      </w:pPr>
      <w:r w:rsidRPr="008422FF">
        <w:rPr>
          <w:rFonts w:ascii="Georgia" w:hAnsi="Georgia"/>
          <w:szCs w:val="24"/>
        </w:rPr>
        <w:t>IČO:</w:t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</w:rPr>
        <w:tab/>
        <w:t>75123924</w:t>
      </w:r>
    </w:p>
    <w:p w14:paraId="14509049" w14:textId="77777777" w:rsidR="00CB4130" w:rsidRPr="008422FF" w:rsidRDefault="00CB4130" w:rsidP="00CB4130">
      <w:pPr>
        <w:rPr>
          <w:rFonts w:ascii="Georgia" w:hAnsi="Georgia"/>
          <w:szCs w:val="24"/>
        </w:rPr>
      </w:pPr>
      <w:r w:rsidRPr="008422FF">
        <w:rPr>
          <w:rFonts w:ascii="Georgia" w:hAnsi="Georgia"/>
          <w:szCs w:val="24"/>
        </w:rPr>
        <w:t>Sídlem:</w:t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</w:rPr>
        <w:tab/>
        <w:t>Nerudova 3, 118 50 Praha 1</w:t>
      </w:r>
    </w:p>
    <w:p w14:paraId="71BC0B4C" w14:textId="77777777" w:rsidR="00CB4130" w:rsidRPr="008422FF" w:rsidRDefault="00CB4130" w:rsidP="00CB4130">
      <w:pPr>
        <w:rPr>
          <w:rFonts w:ascii="Georgia" w:hAnsi="Georgia"/>
          <w:szCs w:val="24"/>
        </w:rPr>
      </w:pPr>
      <w:r w:rsidRPr="008422FF">
        <w:rPr>
          <w:rFonts w:ascii="Georgia" w:hAnsi="Georgia"/>
          <w:szCs w:val="24"/>
        </w:rPr>
        <w:t>Program:</w:t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</w:rPr>
        <w:tab/>
        <w:t>Program rozvojového partnerství pro soukromý sektor</w:t>
      </w:r>
    </w:p>
    <w:p w14:paraId="560A4716" w14:textId="77777777" w:rsidR="00CB4130" w:rsidRPr="008422FF" w:rsidRDefault="00CB4130" w:rsidP="00CB4130">
      <w:pPr>
        <w:rPr>
          <w:rFonts w:ascii="Georgia" w:hAnsi="Georgia"/>
          <w:szCs w:val="24"/>
        </w:rPr>
      </w:pPr>
    </w:p>
    <w:p w14:paraId="63560728" w14:textId="77777777" w:rsidR="00CB4130" w:rsidRPr="008422FF" w:rsidRDefault="00CB4130" w:rsidP="00CB4130">
      <w:pPr>
        <w:rPr>
          <w:rFonts w:ascii="Georgia" w:hAnsi="Georgia"/>
          <w:szCs w:val="24"/>
        </w:rPr>
      </w:pPr>
    </w:p>
    <w:p w14:paraId="765D8682" w14:textId="77777777" w:rsidR="00CB4130" w:rsidRPr="008422FF" w:rsidRDefault="00CB4130" w:rsidP="00CB4130">
      <w:pPr>
        <w:rPr>
          <w:rFonts w:ascii="Georgia" w:hAnsi="Georgia"/>
          <w:szCs w:val="24"/>
        </w:rPr>
      </w:pPr>
      <w:r w:rsidRPr="008422FF">
        <w:rPr>
          <w:rFonts w:ascii="Georgia" w:hAnsi="Georgia"/>
          <w:szCs w:val="24"/>
        </w:rPr>
        <w:t>Společnost:</w:t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  <w:highlight w:val="yellow"/>
        </w:rPr>
        <w:t>(vyplní žadatel o dotaci)</w:t>
      </w:r>
    </w:p>
    <w:p w14:paraId="7CFE2887" w14:textId="77777777" w:rsidR="00CB4130" w:rsidRPr="008422FF" w:rsidRDefault="00CB4130" w:rsidP="00CB4130">
      <w:pPr>
        <w:rPr>
          <w:rFonts w:ascii="Georgia" w:hAnsi="Georgia"/>
          <w:szCs w:val="24"/>
        </w:rPr>
      </w:pPr>
      <w:r w:rsidRPr="008422FF">
        <w:rPr>
          <w:rFonts w:ascii="Georgia" w:hAnsi="Georgia"/>
          <w:szCs w:val="24"/>
        </w:rPr>
        <w:t>IČO:</w:t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  <w:highlight w:val="yellow"/>
        </w:rPr>
        <w:t>(vyplní žadatel o dotaci)</w:t>
      </w:r>
    </w:p>
    <w:p w14:paraId="3D65B443" w14:textId="77777777" w:rsidR="00CB4130" w:rsidRPr="008422FF" w:rsidRDefault="00CB4130" w:rsidP="00CB4130">
      <w:pPr>
        <w:rPr>
          <w:rFonts w:ascii="Georgia" w:hAnsi="Georgia"/>
          <w:szCs w:val="24"/>
        </w:rPr>
      </w:pPr>
      <w:r w:rsidRPr="008422FF">
        <w:rPr>
          <w:rFonts w:ascii="Georgia" w:hAnsi="Georgia"/>
          <w:szCs w:val="24"/>
        </w:rPr>
        <w:t>Sídlem:</w:t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  <w:highlight w:val="yellow"/>
        </w:rPr>
        <w:t>(vyplní žadatel o dotaci)</w:t>
      </w:r>
    </w:p>
    <w:p w14:paraId="01C13381" w14:textId="77777777" w:rsidR="00CB4130" w:rsidRPr="008422FF" w:rsidRDefault="00CB4130" w:rsidP="00CB4130">
      <w:pPr>
        <w:rPr>
          <w:rFonts w:ascii="Georgia" w:hAnsi="Georgia"/>
          <w:szCs w:val="24"/>
        </w:rPr>
      </w:pPr>
      <w:r w:rsidRPr="008422FF">
        <w:rPr>
          <w:rFonts w:ascii="Georgia" w:hAnsi="Georgia"/>
          <w:szCs w:val="24"/>
        </w:rPr>
        <w:t>Statutární zástupce:</w:t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  <w:highlight w:val="yellow"/>
        </w:rPr>
        <w:t>(vyplní žadatel o dotaci)</w:t>
      </w:r>
    </w:p>
    <w:p w14:paraId="6BE18213" w14:textId="77777777" w:rsidR="00CB4130" w:rsidRPr="008422FF" w:rsidRDefault="00CB4130" w:rsidP="00CB4130">
      <w:pPr>
        <w:rPr>
          <w:rFonts w:ascii="Georgia" w:hAnsi="Georgia"/>
          <w:szCs w:val="24"/>
        </w:rPr>
      </w:pPr>
    </w:p>
    <w:p w14:paraId="4548052C" w14:textId="77777777" w:rsidR="00CB4130" w:rsidRPr="008422FF" w:rsidRDefault="00CB4130" w:rsidP="00CB4130">
      <w:pPr>
        <w:rPr>
          <w:rFonts w:ascii="Georgia" w:hAnsi="Georgia"/>
          <w:szCs w:val="24"/>
        </w:rPr>
      </w:pPr>
    </w:p>
    <w:p w14:paraId="76FB3389" w14:textId="519C838E" w:rsidR="00CB4130" w:rsidRPr="008422FF" w:rsidRDefault="00CB4130" w:rsidP="00CB4130">
      <w:pPr>
        <w:spacing w:line="276" w:lineRule="auto"/>
        <w:rPr>
          <w:rFonts w:ascii="Georgia" w:hAnsi="Georgia"/>
          <w:iCs/>
          <w:sz w:val="22"/>
        </w:rPr>
      </w:pPr>
      <w:r w:rsidRPr="008422FF">
        <w:rPr>
          <w:rFonts w:ascii="Georgia" w:hAnsi="Georgia"/>
          <w:iCs/>
        </w:rPr>
        <w:t>Čestně prohlašuji</w:t>
      </w:r>
      <w:r w:rsidR="002B5D60">
        <w:rPr>
          <w:rFonts w:ascii="Georgia" w:hAnsi="Georgia" w:cs="Calibri"/>
          <w:sz w:val="22"/>
          <w:szCs w:val="22"/>
        </w:rPr>
        <w:t xml:space="preserve">, </w:t>
      </w:r>
      <w:r w:rsidR="002B5D60" w:rsidRPr="008422FF">
        <w:rPr>
          <w:rFonts w:ascii="Georgia" w:hAnsi="Georgia" w:cs="Calibri"/>
          <w:sz w:val="22"/>
          <w:szCs w:val="22"/>
        </w:rPr>
        <w:t>že</w:t>
      </w:r>
      <w:r w:rsidR="002B5D60">
        <w:rPr>
          <w:rFonts w:ascii="Georgia" w:hAnsi="Georgia" w:cs="Calibri"/>
          <w:sz w:val="22"/>
          <w:szCs w:val="22"/>
        </w:rPr>
        <w:t xml:space="preserve"> žadatel informoval</w:t>
      </w:r>
      <w:r w:rsidR="002B5D60">
        <w:rPr>
          <w:rFonts w:ascii="Georgia" w:hAnsi="Georgia" w:cs="Calibri"/>
          <w:sz w:val="22"/>
          <w:szCs w:val="22"/>
        </w:rPr>
        <w:t xml:space="preserve"> o </w:t>
      </w:r>
      <w:r w:rsidR="002B5D60">
        <w:rPr>
          <w:rFonts w:ascii="Georgia" w:hAnsi="Georgia" w:cs="Calibri"/>
          <w:sz w:val="22"/>
          <w:szCs w:val="22"/>
        </w:rPr>
        <w:t xml:space="preserve">svém </w:t>
      </w:r>
      <w:r w:rsidR="002B5D60">
        <w:rPr>
          <w:rFonts w:ascii="Georgia" w:hAnsi="Georgia" w:cs="Calibri"/>
          <w:sz w:val="22"/>
          <w:szCs w:val="22"/>
        </w:rPr>
        <w:t xml:space="preserve">záměru </w:t>
      </w:r>
      <w:r w:rsidR="002B5D60" w:rsidRPr="008422FF">
        <w:rPr>
          <w:rFonts w:ascii="Georgia" w:hAnsi="Georgia" w:cs="Calibri"/>
          <w:sz w:val="22"/>
          <w:szCs w:val="22"/>
        </w:rPr>
        <w:t>příslušn</w:t>
      </w:r>
      <w:r w:rsidR="002B5D60">
        <w:rPr>
          <w:rFonts w:ascii="Georgia" w:hAnsi="Georgia" w:cs="Calibri"/>
          <w:sz w:val="22"/>
          <w:szCs w:val="22"/>
        </w:rPr>
        <w:t>ý</w:t>
      </w:r>
      <w:r w:rsidR="002B5D60" w:rsidRPr="008422FF">
        <w:rPr>
          <w:rFonts w:ascii="Georgia" w:hAnsi="Georgia" w:cs="Calibri"/>
          <w:sz w:val="22"/>
          <w:szCs w:val="22"/>
        </w:rPr>
        <w:t xml:space="preserve"> zastupitelsk</w:t>
      </w:r>
      <w:r w:rsidR="002B5D60">
        <w:rPr>
          <w:rFonts w:ascii="Georgia" w:hAnsi="Georgia" w:cs="Calibri"/>
          <w:sz w:val="22"/>
          <w:szCs w:val="22"/>
        </w:rPr>
        <w:t>ý</w:t>
      </w:r>
      <w:r w:rsidR="002B5D60" w:rsidRPr="008422FF">
        <w:rPr>
          <w:rFonts w:ascii="Georgia" w:hAnsi="Georgia" w:cs="Calibri"/>
          <w:sz w:val="22"/>
          <w:szCs w:val="22"/>
        </w:rPr>
        <w:t xml:space="preserve"> úřad ČR</w:t>
      </w:r>
      <w:r w:rsidR="002B5D60">
        <w:rPr>
          <w:rFonts w:ascii="Georgia" w:hAnsi="Georgia" w:cs="Calibri"/>
          <w:sz w:val="22"/>
          <w:szCs w:val="22"/>
        </w:rPr>
        <w:t>.</w:t>
      </w:r>
    </w:p>
    <w:p w14:paraId="1DF504B6" w14:textId="77777777" w:rsidR="00CB4130" w:rsidRPr="008422FF" w:rsidRDefault="00CB4130" w:rsidP="00CB4130">
      <w:pPr>
        <w:rPr>
          <w:rFonts w:ascii="Georgia" w:hAnsi="Georgia"/>
          <w:szCs w:val="24"/>
        </w:rPr>
      </w:pPr>
    </w:p>
    <w:p w14:paraId="5BC269FF" w14:textId="77777777" w:rsidR="00CB4130" w:rsidRPr="008422FF" w:rsidRDefault="00CB4130" w:rsidP="00CB4130">
      <w:pPr>
        <w:rPr>
          <w:rFonts w:ascii="Georgia" w:hAnsi="Georgia"/>
          <w:szCs w:val="24"/>
        </w:rPr>
      </w:pPr>
    </w:p>
    <w:p w14:paraId="4C693819" w14:textId="77777777" w:rsidR="00CB4130" w:rsidRPr="008422FF" w:rsidRDefault="00CB4130" w:rsidP="00CB4130">
      <w:pPr>
        <w:rPr>
          <w:rFonts w:ascii="Georgia" w:hAnsi="Georgia"/>
          <w:szCs w:val="24"/>
        </w:rPr>
      </w:pPr>
    </w:p>
    <w:p w14:paraId="7B99F676" w14:textId="77777777" w:rsidR="00CB4130" w:rsidRPr="008422FF" w:rsidRDefault="00CB4130" w:rsidP="00CB4130">
      <w:pPr>
        <w:rPr>
          <w:rFonts w:ascii="Georgia" w:hAnsi="Georgia"/>
          <w:szCs w:val="24"/>
        </w:rPr>
      </w:pPr>
    </w:p>
    <w:p w14:paraId="5C9115D6" w14:textId="77777777" w:rsidR="00CB4130" w:rsidRPr="008422FF" w:rsidRDefault="00CB4130" w:rsidP="00CB4130">
      <w:pPr>
        <w:rPr>
          <w:rFonts w:ascii="Georgia" w:hAnsi="Georgia"/>
          <w:szCs w:val="24"/>
        </w:rPr>
      </w:pPr>
    </w:p>
    <w:p w14:paraId="44FF8E14" w14:textId="77777777" w:rsidR="00CB4130" w:rsidRDefault="00CB4130" w:rsidP="00CB4130">
      <w:pPr>
        <w:rPr>
          <w:rFonts w:ascii="Georgia" w:hAnsi="Georgia"/>
          <w:szCs w:val="24"/>
        </w:rPr>
      </w:pPr>
      <w:r w:rsidRPr="008422FF">
        <w:rPr>
          <w:rFonts w:ascii="Georgia" w:hAnsi="Georgia"/>
          <w:szCs w:val="24"/>
        </w:rPr>
        <w:t xml:space="preserve">Dne: ____________________              </w:t>
      </w:r>
    </w:p>
    <w:p w14:paraId="1AFA7F38" w14:textId="77777777" w:rsidR="00CB4130" w:rsidRDefault="00CB4130" w:rsidP="00CB4130">
      <w:pPr>
        <w:rPr>
          <w:rFonts w:ascii="Georgia" w:hAnsi="Georgia"/>
          <w:szCs w:val="24"/>
        </w:rPr>
      </w:pPr>
    </w:p>
    <w:p w14:paraId="16EF34AE" w14:textId="77777777" w:rsidR="00CB4130" w:rsidRDefault="00CB4130" w:rsidP="00CB4130">
      <w:pPr>
        <w:jc w:val="right"/>
        <w:rPr>
          <w:rFonts w:ascii="Georgia" w:hAnsi="Georgia"/>
          <w:szCs w:val="24"/>
        </w:rPr>
      </w:pPr>
      <w:r w:rsidRPr="008422FF">
        <w:rPr>
          <w:rFonts w:ascii="Georgia" w:hAnsi="Georgia"/>
          <w:szCs w:val="24"/>
        </w:rPr>
        <w:t>Podpis statutárního zástupce:</w:t>
      </w:r>
    </w:p>
    <w:p w14:paraId="71C4A690" w14:textId="77777777" w:rsidR="00CB4130" w:rsidRDefault="00CB4130" w:rsidP="00CB4130">
      <w:pPr>
        <w:jc w:val="right"/>
        <w:rPr>
          <w:rFonts w:ascii="Georgia" w:hAnsi="Georgia"/>
          <w:szCs w:val="24"/>
        </w:rPr>
      </w:pPr>
    </w:p>
    <w:p w14:paraId="2036DAB9" w14:textId="77777777" w:rsidR="00CB4130" w:rsidRPr="008422FF" w:rsidRDefault="00CB4130" w:rsidP="00CB4130">
      <w:pPr>
        <w:jc w:val="right"/>
        <w:rPr>
          <w:rFonts w:ascii="Georgia" w:hAnsi="Georgia"/>
          <w:szCs w:val="24"/>
        </w:rPr>
      </w:pPr>
      <w:r w:rsidRPr="008422FF">
        <w:rPr>
          <w:rFonts w:ascii="Georgia" w:hAnsi="Georgia"/>
          <w:szCs w:val="24"/>
        </w:rPr>
        <w:t xml:space="preserve"> ____________________</w:t>
      </w:r>
    </w:p>
    <w:p w14:paraId="7371C126" w14:textId="77777777" w:rsidR="00CB4130" w:rsidRPr="008422FF" w:rsidRDefault="00CB4130" w:rsidP="00CB4130">
      <w:pPr>
        <w:rPr>
          <w:rFonts w:ascii="Georgia" w:hAnsi="Georgia"/>
          <w:szCs w:val="24"/>
        </w:rPr>
      </w:pPr>
    </w:p>
    <w:p w14:paraId="6E0BB5C1" w14:textId="77777777" w:rsidR="00CB4130" w:rsidRPr="008422FF" w:rsidRDefault="00CB4130" w:rsidP="00CB4130">
      <w:pPr>
        <w:rPr>
          <w:rFonts w:ascii="Georgia" w:hAnsi="Georgia"/>
          <w:szCs w:val="24"/>
        </w:rPr>
      </w:pPr>
    </w:p>
    <w:p w14:paraId="52489D21" w14:textId="77777777" w:rsidR="00CB4130" w:rsidRPr="008422FF" w:rsidRDefault="00CB4130" w:rsidP="00CB4130">
      <w:pPr>
        <w:rPr>
          <w:rFonts w:ascii="Georgia" w:hAnsi="Georgia"/>
          <w:szCs w:val="24"/>
        </w:rPr>
      </w:pPr>
    </w:p>
    <w:p w14:paraId="46C0EA1B" w14:textId="77777777" w:rsidR="00CB4130" w:rsidRDefault="00CB4130" w:rsidP="00CB4130">
      <w:pPr>
        <w:rPr>
          <w:rFonts w:ascii="Georgia" w:hAnsi="Georgia"/>
          <w:b/>
        </w:rPr>
      </w:pPr>
    </w:p>
    <w:p w14:paraId="71E1F5F5" w14:textId="77777777" w:rsidR="00CB4130" w:rsidRDefault="00CB4130" w:rsidP="00CB4130">
      <w:pPr>
        <w:rPr>
          <w:rFonts w:ascii="Georgia" w:hAnsi="Georgia"/>
          <w:b/>
        </w:rPr>
      </w:pPr>
    </w:p>
    <w:p w14:paraId="04A5A447" w14:textId="77777777" w:rsidR="00CB4130" w:rsidRDefault="00CB4130" w:rsidP="00CB4130">
      <w:pPr>
        <w:rPr>
          <w:rFonts w:ascii="Georgia" w:hAnsi="Georgia"/>
          <w:b/>
        </w:rPr>
      </w:pPr>
    </w:p>
    <w:p w14:paraId="619BFD66" w14:textId="77777777" w:rsidR="00CB4130" w:rsidRDefault="00CB4130" w:rsidP="00CB4130">
      <w:pPr>
        <w:rPr>
          <w:rFonts w:ascii="Georgia" w:hAnsi="Georgia"/>
          <w:b/>
        </w:rPr>
      </w:pPr>
    </w:p>
    <w:p w14:paraId="38552871" w14:textId="77777777" w:rsidR="00CB4130" w:rsidRDefault="00CB4130" w:rsidP="00CB4130">
      <w:pPr>
        <w:rPr>
          <w:rFonts w:ascii="Georgia" w:hAnsi="Georgia"/>
          <w:b/>
        </w:rPr>
      </w:pPr>
    </w:p>
    <w:p w14:paraId="35FD5097" w14:textId="77777777" w:rsidR="00CB4130" w:rsidRDefault="00CB4130" w:rsidP="00CB4130">
      <w:pPr>
        <w:rPr>
          <w:rFonts w:ascii="Georgia" w:hAnsi="Georgia"/>
          <w:b/>
        </w:rPr>
      </w:pPr>
    </w:p>
    <w:p w14:paraId="52098D04" w14:textId="77777777" w:rsidR="00CB4130" w:rsidRDefault="00CB4130" w:rsidP="00CB4130">
      <w:pPr>
        <w:rPr>
          <w:rFonts w:ascii="Georgia" w:hAnsi="Georgia"/>
          <w:b/>
        </w:rPr>
      </w:pPr>
    </w:p>
    <w:p w14:paraId="5373BC53" w14:textId="77777777" w:rsidR="00CB4130" w:rsidRDefault="00CB4130" w:rsidP="00CB4130">
      <w:pPr>
        <w:rPr>
          <w:rFonts w:ascii="Georgia" w:hAnsi="Georgia"/>
          <w:b/>
        </w:rPr>
      </w:pPr>
    </w:p>
    <w:p w14:paraId="1A0CAF3F" w14:textId="77777777" w:rsidR="00CB4130" w:rsidRDefault="00CB4130" w:rsidP="00CB4130">
      <w:pPr>
        <w:rPr>
          <w:rFonts w:ascii="Georgia" w:hAnsi="Georgia"/>
          <w:b/>
        </w:rPr>
      </w:pPr>
    </w:p>
    <w:p w14:paraId="73ABB75C" w14:textId="77777777" w:rsidR="00CB4130" w:rsidRDefault="00CB4130" w:rsidP="00CB4130">
      <w:pPr>
        <w:rPr>
          <w:rFonts w:ascii="Georgia" w:hAnsi="Georgia"/>
          <w:b/>
        </w:rPr>
      </w:pPr>
    </w:p>
    <w:p w14:paraId="75494DF4" w14:textId="77777777" w:rsidR="00FF5860" w:rsidRDefault="002B5D60"/>
    <w:sectPr w:rsidR="00FF586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523FF" w14:textId="77777777" w:rsidR="00CB4130" w:rsidRDefault="00CB4130" w:rsidP="00CB4130">
      <w:r>
        <w:separator/>
      </w:r>
    </w:p>
  </w:endnote>
  <w:endnote w:type="continuationSeparator" w:id="0">
    <w:p w14:paraId="73957839" w14:textId="77777777" w:rsidR="00CB4130" w:rsidRDefault="00CB4130" w:rsidP="00CB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72DF59" w14:textId="77777777" w:rsidR="00CB4130" w:rsidRDefault="00CB4130" w:rsidP="00CB4130">
      <w:r>
        <w:separator/>
      </w:r>
    </w:p>
  </w:footnote>
  <w:footnote w:type="continuationSeparator" w:id="0">
    <w:p w14:paraId="7B5BE57C" w14:textId="77777777" w:rsidR="00CB4130" w:rsidRDefault="00CB4130" w:rsidP="00CB4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73EA8" w14:textId="1726B64D" w:rsidR="00CB4130" w:rsidRDefault="00CB4130">
    <w:pPr>
      <w:pStyle w:val="Zhlav"/>
    </w:pPr>
    <w:r w:rsidRPr="001E3348">
      <w:rPr>
        <w:rFonts w:ascii="Calibri" w:hAnsi="Calibri"/>
        <w:noProof/>
      </w:rPr>
      <w:drawing>
        <wp:anchor distT="0" distB="0" distL="114300" distR="114300" simplePos="0" relativeHeight="251658240" behindDoc="0" locked="0" layoutInCell="1" allowOverlap="1" wp14:anchorId="6ADDE7C5" wp14:editId="240808EF">
          <wp:simplePos x="0" y="0"/>
          <wp:positionH relativeFrom="margin">
            <wp:posOffset>4551045</wp:posOffset>
          </wp:positionH>
          <wp:positionV relativeFrom="topMargin">
            <wp:align>bottom</wp:align>
          </wp:positionV>
          <wp:extent cx="1733550" cy="619125"/>
          <wp:effectExtent l="0" t="0" r="0" b="0"/>
          <wp:wrapSquare wrapText="bothSides"/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130"/>
    <w:rsid w:val="00004CC3"/>
    <w:rsid w:val="002B5D60"/>
    <w:rsid w:val="006D3CFF"/>
    <w:rsid w:val="00CB4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CF6B62"/>
  <w15:chartTrackingRefBased/>
  <w15:docId w15:val="{D04F0C1C-649B-4BF6-B7BF-EEADD8164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413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B41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413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41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4130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Žák Vlasová</dc:creator>
  <cp:keywords/>
  <dc:description/>
  <cp:lastModifiedBy>Barbora Žák Vlasová</cp:lastModifiedBy>
  <cp:revision>1</cp:revision>
  <dcterms:created xsi:type="dcterms:W3CDTF">2020-10-08T08:18:00Z</dcterms:created>
  <dcterms:modified xsi:type="dcterms:W3CDTF">2020-10-08T08:32:00Z</dcterms:modified>
</cp:coreProperties>
</file>