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5A14B" w14:textId="6F1ECB2B" w:rsidR="00774DE5" w:rsidRPr="008422FF" w:rsidRDefault="00774DE5" w:rsidP="00774DE5">
      <w:pPr>
        <w:pStyle w:val="Nadpis1"/>
        <w:rPr>
          <w:rFonts w:ascii="Georgia" w:hAnsi="Georgia" w:cs="Calibri"/>
          <w:sz w:val="22"/>
          <w:szCs w:val="22"/>
          <w:u w:val="none"/>
        </w:rPr>
      </w:pPr>
      <w:bookmarkStart w:id="0" w:name="_Hlk66095651"/>
      <w:r w:rsidRPr="008422FF">
        <w:rPr>
          <w:rFonts w:ascii="Georgia" w:hAnsi="Georgia" w:cs="Calibri"/>
          <w:i/>
          <w:iCs/>
          <w:sz w:val="22"/>
          <w:szCs w:val="22"/>
          <w:u w:val="none"/>
        </w:rPr>
        <w:t>CHECKLIST</w:t>
      </w:r>
      <w:r w:rsidRPr="008422FF">
        <w:rPr>
          <w:rFonts w:ascii="Georgia" w:hAnsi="Georgia" w:cs="Calibri"/>
          <w:sz w:val="22"/>
          <w:szCs w:val="22"/>
          <w:u w:val="none"/>
        </w:rPr>
        <w:t xml:space="preserve"> </w:t>
      </w:r>
      <w:ins w:id="1" w:author="Jan Wikturna EXT" w:date="2021-08-23T09:39:00Z">
        <w:r w:rsidR="00347D8B">
          <w:rPr>
            <w:rFonts w:ascii="Georgia" w:hAnsi="Georgia" w:cs="Calibri"/>
            <w:sz w:val="22"/>
            <w:szCs w:val="22"/>
            <w:u w:val="none"/>
          </w:rPr>
          <w:t xml:space="preserve"> </w:t>
        </w:r>
      </w:ins>
      <w:r w:rsidR="002B7AAA">
        <w:rPr>
          <w:rFonts w:ascii="Georgia" w:hAnsi="Georgia" w:cs="Calibri"/>
          <w:sz w:val="22"/>
          <w:szCs w:val="22"/>
          <w:u w:val="none"/>
        </w:rPr>
        <w:t>kritérií přijatelnosti</w:t>
      </w:r>
      <w:r w:rsidR="006C5385">
        <w:rPr>
          <w:rFonts w:ascii="Georgia" w:hAnsi="Georgia" w:cs="Calibri"/>
          <w:sz w:val="22"/>
          <w:szCs w:val="22"/>
          <w:u w:val="none"/>
        </w:rPr>
        <w:t xml:space="preserve"> a</w:t>
      </w:r>
      <w:r w:rsidR="002B7AAA">
        <w:rPr>
          <w:rFonts w:ascii="Georgia" w:hAnsi="Georgia" w:cs="Calibri"/>
          <w:sz w:val="22"/>
          <w:szCs w:val="22"/>
          <w:u w:val="none"/>
        </w:rPr>
        <w:t xml:space="preserve"> </w:t>
      </w:r>
      <w:r w:rsidRPr="008422FF">
        <w:rPr>
          <w:rFonts w:ascii="Georgia" w:hAnsi="Georgia" w:cs="Calibri"/>
          <w:sz w:val="22"/>
          <w:szCs w:val="22"/>
          <w:u w:val="none"/>
        </w:rPr>
        <w:t xml:space="preserve">povinných náležitostí žádosti o dotaci de </w:t>
      </w:r>
      <w:proofErr w:type="spellStart"/>
      <w:r w:rsidRPr="008422FF">
        <w:rPr>
          <w:rFonts w:ascii="Georgia" w:hAnsi="Georgia" w:cs="Calibri"/>
          <w:sz w:val="22"/>
          <w:szCs w:val="22"/>
          <w:u w:val="none"/>
        </w:rPr>
        <w:t>minimis</w:t>
      </w:r>
      <w:proofErr w:type="spellEnd"/>
      <w:r w:rsidRPr="008422FF">
        <w:rPr>
          <w:rFonts w:ascii="Georgia" w:hAnsi="Georgia" w:cs="Calibri"/>
          <w:sz w:val="22"/>
          <w:szCs w:val="22"/>
          <w:u w:val="none"/>
        </w:rPr>
        <w:t xml:space="preserve"> v rámci Programu rozvojového partnerství pro soukromý sektor </w:t>
      </w:r>
      <w:bookmarkEnd w:id="0"/>
    </w:p>
    <w:p w14:paraId="2C9995BC" w14:textId="00ED52DC" w:rsidR="00F166BE" w:rsidRDefault="00F166BE" w:rsidP="00F166BE">
      <w:pPr>
        <w:rPr>
          <w:rFonts w:ascii="Georgia" w:hAnsi="Georgia"/>
        </w:rPr>
      </w:pPr>
    </w:p>
    <w:p w14:paraId="2B906A29" w14:textId="5E456F20" w:rsidR="002B7AAA" w:rsidRDefault="002B7AAA" w:rsidP="00F166BE">
      <w:pPr>
        <w:rPr>
          <w:rFonts w:ascii="Georgia" w:hAnsi="Georgia"/>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6"/>
        <w:gridCol w:w="4815"/>
      </w:tblGrid>
      <w:tr w:rsidR="002B7AAA" w:rsidRPr="008422FF" w14:paraId="20381A7F" w14:textId="77777777" w:rsidTr="00D12803">
        <w:tc>
          <w:tcPr>
            <w:tcW w:w="4536" w:type="dxa"/>
          </w:tcPr>
          <w:p w14:paraId="64B44775" w14:textId="77777777" w:rsidR="002B7AAA" w:rsidRPr="008422FF" w:rsidRDefault="002B7AAA" w:rsidP="004A3E41">
            <w:pPr>
              <w:pStyle w:val="Nadpis2"/>
              <w:rPr>
                <w:rFonts w:ascii="Georgia" w:hAnsi="Georgia" w:cs="Calibri"/>
                <w:sz w:val="22"/>
                <w:szCs w:val="22"/>
              </w:rPr>
            </w:pPr>
            <w:r w:rsidRPr="008422FF">
              <w:rPr>
                <w:rFonts w:ascii="Georgia" w:hAnsi="Georgia" w:cs="Calibri"/>
                <w:sz w:val="22"/>
                <w:szCs w:val="22"/>
              </w:rPr>
              <w:t>Předkladatel</w:t>
            </w:r>
          </w:p>
        </w:tc>
        <w:tc>
          <w:tcPr>
            <w:tcW w:w="4815" w:type="dxa"/>
          </w:tcPr>
          <w:p w14:paraId="73265281" w14:textId="77777777" w:rsidR="002B7AAA" w:rsidRPr="008422FF" w:rsidRDefault="002B7AAA" w:rsidP="004A3E41">
            <w:pPr>
              <w:rPr>
                <w:rFonts w:ascii="Georgia" w:hAnsi="Georgia" w:cs="Calibri"/>
                <w:b/>
                <w:bCs/>
                <w:sz w:val="22"/>
                <w:szCs w:val="22"/>
              </w:rPr>
            </w:pPr>
            <w:r w:rsidRPr="008422FF">
              <w:rPr>
                <w:rFonts w:ascii="Georgia" w:hAnsi="Georgia" w:cs="Calibri"/>
                <w:b/>
                <w:bCs/>
                <w:sz w:val="22"/>
                <w:szCs w:val="22"/>
              </w:rPr>
              <w:t>Název projektu</w:t>
            </w:r>
          </w:p>
        </w:tc>
      </w:tr>
      <w:tr w:rsidR="002B7AAA" w:rsidRPr="008422FF" w14:paraId="778AD178" w14:textId="77777777" w:rsidTr="00D12803">
        <w:tc>
          <w:tcPr>
            <w:tcW w:w="4536" w:type="dxa"/>
          </w:tcPr>
          <w:p w14:paraId="235D48E3" w14:textId="77777777" w:rsidR="002B7AAA" w:rsidRPr="008422FF" w:rsidRDefault="002B7AAA" w:rsidP="004A3E41">
            <w:pPr>
              <w:rPr>
                <w:rFonts w:ascii="Georgia" w:hAnsi="Georgia" w:cs="Calibri"/>
                <w:b/>
                <w:bCs/>
                <w:sz w:val="22"/>
                <w:szCs w:val="22"/>
                <w:u w:val="single"/>
              </w:rPr>
            </w:pPr>
          </w:p>
          <w:p w14:paraId="4CC202A2" w14:textId="77777777" w:rsidR="002B7AAA" w:rsidRPr="008422FF" w:rsidRDefault="002B7AAA" w:rsidP="004A3E41">
            <w:pPr>
              <w:rPr>
                <w:rFonts w:ascii="Georgia" w:hAnsi="Georgia" w:cs="Calibri"/>
                <w:b/>
                <w:bCs/>
                <w:sz w:val="22"/>
                <w:szCs w:val="22"/>
                <w:u w:val="single"/>
              </w:rPr>
            </w:pPr>
          </w:p>
        </w:tc>
        <w:tc>
          <w:tcPr>
            <w:tcW w:w="4815" w:type="dxa"/>
          </w:tcPr>
          <w:p w14:paraId="49EBD658" w14:textId="77777777" w:rsidR="002B7AAA" w:rsidRPr="008422FF" w:rsidRDefault="002B7AAA" w:rsidP="004A3E41">
            <w:pPr>
              <w:rPr>
                <w:rFonts w:ascii="Georgia" w:hAnsi="Georgia" w:cs="Calibri"/>
                <w:b/>
                <w:bCs/>
                <w:sz w:val="22"/>
                <w:szCs w:val="22"/>
                <w:u w:val="single"/>
              </w:rPr>
            </w:pPr>
          </w:p>
        </w:tc>
      </w:tr>
    </w:tbl>
    <w:p w14:paraId="28C507DD" w14:textId="29CB745D" w:rsidR="002B7AAA" w:rsidRDefault="002B7AAA" w:rsidP="00F166BE">
      <w:pPr>
        <w:rPr>
          <w:rFonts w:ascii="Georgia" w:hAnsi="Georgia"/>
        </w:rPr>
      </w:pPr>
    </w:p>
    <w:p w14:paraId="7D3BEDC5" w14:textId="7F1DA489" w:rsidR="002B7AAA" w:rsidRDefault="002B7AAA" w:rsidP="00F166BE">
      <w:pPr>
        <w:rPr>
          <w:rFonts w:ascii="Georgia" w:hAnsi="Georgia"/>
        </w:rPr>
      </w:pPr>
    </w:p>
    <w:p w14:paraId="2F3E1348" w14:textId="77777777" w:rsidR="002B7AAA" w:rsidRDefault="002B7AAA" w:rsidP="00F166BE">
      <w:pPr>
        <w:rPr>
          <w:rFonts w:ascii="Georgia" w:hAnsi="Georgia"/>
        </w:rPr>
      </w:pPr>
    </w:p>
    <w:p w14:paraId="7D6012CD" w14:textId="4EF9170D" w:rsidR="002B7AAA" w:rsidRDefault="002B7AAA" w:rsidP="00F166BE">
      <w:pPr>
        <w:rPr>
          <w:rFonts w:ascii="Georgia" w:hAnsi="Georgia"/>
        </w:rPr>
      </w:pPr>
    </w:p>
    <w:tbl>
      <w:tblPr>
        <w:tblStyle w:val="Mkatabulky"/>
        <w:tblpPr w:leftFromText="141" w:rightFromText="141" w:vertAnchor="page" w:horzAnchor="margin" w:tblpY="4381"/>
        <w:tblW w:w="9351" w:type="dxa"/>
        <w:tblLook w:val="04A0" w:firstRow="1" w:lastRow="0" w:firstColumn="1" w:lastColumn="0" w:noHBand="0" w:noVBand="1"/>
      </w:tblPr>
      <w:tblGrid>
        <w:gridCol w:w="7933"/>
        <w:gridCol w:w="1418"/>
      </w:tblGrid>
      <w:tr w:rsidR="002B7AAA" w:rsidRPr="00911A36" w14:paraId="6D2E64FA" w14:textId="77777777" w:rsidTr="00D12803">
        <w:trPr>
          <w:trHeight w:val="500"/>
        </w:trPr>
        <w:tc>
          <w:tcPr>
            <w:tcW w:w="9351" w:type="dxa"/>
            <w:gridSpan w:val="2"/>
          </w:tcPr>
          <w:p w14:paraId="049898E6" w14:textId="664C0469" w:rsidR="002B7AAA" w:rsidRPr="00911A36" w:rsidRDefault="002B7AAA" w:rsidP="002B7AAA">
            <w:pPr>
              <w:pStyle w:val="Nadpis1"/>
              <w:outlineLvl w:val="0"/>
              <w:rPr>
                <w:rFonts w:ascii="Georgia" w:hAnsi="Georgia" w:cs="Calibri"/>
                <w:sz w:val="22"/>
                <w:szCs w:val="22"/>
              </w:rPr>
            </w:pPr>
          </w:p>
        </w:tc>
      </w:tr>
      <w:tr w:rsidR="002B7AAA" w:rsidRPr="006066A0" w14:paraId="0ACB9008" w14:textId="77777777" w:rsidTr="00D12803">
        <w:trPr>
          <w:trHeight w:val="500"/>
        </w:trPr>
        <w:tc>
          <w:tcPr>
            <w:tcW w:w="7933" w:type="dxa"/>
          </w:tcPr>
          <w:p w14:paraId="27E4B838" w14:textId="50DA9903" w:rsidR="002B7AAA" w:rsidRPr="006066A0" w:rsidRDefault="002B7AAA" w:rsidP="002B7AAA">
            <w:pPr>
              <w:rPr>
                <w:rFonts w:ascii="Georgia" w:eastAsia="MS Mincho" w:hAnsi="Georgia"/>
                <w:b/>
                <w:bCs/>
              </w:rPr>
            </w:pPr>
            <w:r w:rsidRPr="00D12803">
              <w:rPr>
                <w:rFonts w:ascii="Georgia" w:hAnsi="Georgia"/>
                <w:b/>
                <w:bCs/>
                <w:sz w:val="22"/>
                <w:szCs w:val="22"/>
              </w:rPr>
              <w:t>Kritéri</w:t>
            </w:r>
            <w:r w:rsidR="00E9250C" w:rsidRPr="00D12803">
              <w:rPr>
                <w:rFonts w:ascii="Georgia" w:hAnsi="Georgia"/>
                <w:b/>
                <w:bCs/>
                <w:sz w:val="22"/>
                <w:szCs w:val="22"/>
              </w:rPr>
              <w:t>a</w:t>
            </w:r>
            <w:r w:rsidRPr="00D12803">
              <w:rPr>
                <w:rFonts w:ascii="Georgia" w:hAnsi="Georgia"/>
                <w:b/>
                <w:bCs/>
                <w:sz w:val="22"/>
                <w:szCs w:val="22"/>
              </w:rPr>
              <w:t xml:space="preserve"> přijatelnosti</w:t>
            </w:r>
          </w:p>
        </w:tc>
        <w:tc>
          <w:tcPr>
            <w:tcW w:w="1418" w:type="dxa"/>
          </w:tcPr>
          <w:p w14:paraId="0C7BF751" w14:textId="77777777" w:rsidR="002B7AAA" w:rsidRPr="006066A0" w:rsidRDefault="002B7AAA" w:rsidP="002B7AAA">
            <w:pPr>
              <w:rPr>
                <w:rFonts w:ascii="Georgia" w:eastAsia="MS Mincho" w:hAnsi="Georgia"/>
                <w:b/>
                <w:bCs/>
              </w:rPr>
            </w:pPr>
            <w:r w:rsidRPr="006066A0">
              <w:rPr>
                <w:rFonts w:ascii="Georgia" w:eastAsia="MS Mincho" w:hAnsi="Georgia"/>
                <w:b/>
                <w:bCs/>
              </w:rPr>
              <w:t>Splňuje</w:t>
            </w:r>
          </w:p>
        </w:tc>
      </w:tr>
      <w:tr w:rsidR="002B7AAA" w:rsidRPr="006066A0" w14:paraId="5914B80B" w14:textId="77777777" w:rsidTr="00D12803">
        <w:trPr>
          <w:trHeight w:val="500"/>
        </w:trPr>
        <w:tc>
          <w:tcPr>
            <w:tcW w:w="7933" w:type="dxa"/>
          </w:tcPr>
          <w:p w14:paraId="3E613FD3" w14:textId="77777777" w:rsidR="002B7AAA" w:rsidRPr="006066A0" w:rsidRDefault="002B7AAA" w:rsidP="002B7AAA">
            <w:pPr>
              <w:rPr>
                <w:rFonts w:ascii="Georgia" w:eastAsia="MS Mincho" w:hAnsi="Georgia"/>
              </w:rPr>
            </w:pPr>
            <w:r w:rsidRPr="006066A0">
              <w:rPr>
                <w:rFonts w:ascii="Georgia" w:eastAsia="MS Mincho" w:hAnsi="Georgia"/>
              </w:rPr>
              <w:t>Žádost podána ve lhůtě stanovené výzvou k podání žádostí</w:t>
            </w:r>
          </w:p>
        </w:tc>
        <w:tc>
          <w:tcPr>
            <w:tcW w:w="1418" w:type="dxa"/>
          </w:tcPr>
          <w:p w14:paraId="33DA4EFB" w14:textId="77777777" w:rsidR="002B7AAA" w:rsidRPr="006066A0" w:rsidRDefault="002B7AAA" w:rsidP="002B7AAA">
            <w:pPr>
              <w:rPr>
                <w:rFonts w:ascii="Georgia" w:eastAsia="MS Mincho" w:hAnsi="Georgia"/>
              </w:rPr>
            </w:pPr>
            <w:r w:rsidRPr="006066A0">
              <w:rPr>
                <w:rFonts w:ascii="Georgia" w:eastAsia="MS Mincho" w:hAnsi="Georgia"/>
              </w:rPr>
              <w:t>ANO/NE</w:t>
            </w:r>
          </w:p>
        </w:tc>
      </w:tr>
      <w:tr w:rsidR="002B7AAA" w:rsidRPr="006066A0" w14:paraId="7C3C33F0" w14:textId="77777777" w:rsidTr="00D12803">
        <w:trPr>
          <w:trHeight w:val="500"/>
        </w:trPr>
        <w:tc>
          <w:tcPr>
            <w:tcW w:w="7933" w:type="dxa"/>
          </w:tcPr>
          <w:p w14:paraId="0AE55511" w14:textId="607253A6" w:rsidR="002B7AAA" w:rsidRPr="006066A0" w:rsidRDefault="002B7AAA" w:rsidP="002B7AAA">
            <w:pPr>
              <w:rPr>
                <w:rFonts w:ascii="Georgia" w:eastAsia="MS Mincho" w:hAnsi="Georgia"/>
              </w:rPr>
            </w:pPr>
            <w:r w:rsidRPr="006066A0">
              <w:rPr>
                <w:rFonts w:ascii="Georgia" w:eastAsia="MS Mincho" w:hAnsi="Georgia"/>
              </w:rPr>
              <w:t>Žadatel odpovídá okruhu oprávněných žadatelů o dotaci uvedenému ve výzvě k podání žádostí</w:t>
            </w:r>
            <w:r>
              <w:rPr>
                <w:rFonts w:ascii="Georgia" w:eastAsia="MS Mincho" w:hAnsi="Georgia"/>
              </w:rPr>
              <w:t xml:space="preserve"> (Bod </w:t>
            </w:r>
            <w:r w:rsidR="006C7D6D">
              <w:rPr>
                <w:rFonts w:ascii="Georgia" w:eastAsia="MS Mincho" w:hAnsi="Georgia"/>
              </w:rPr>
              <w:t>4</w:t>
            </w:r>
            <w:r>
              <w:rPr>
                <w:rFonts w:ascii="Georgia" w:eastAsia="MS Mincho" w:hAnsi="Georgia"/>
              </w:rPr>
              <w:t xml:space="preserve"> Výzvy)</w:t>
            </w:r>
          </w:p>
        </w:tc>
        <w:tc>
          <w:tcPr>
            <w:tcW w:w="1418" w:type="dxa"/>
          </w:tcPr>
          <w:p w14:paraId="1AFD2334" w14:textId="77777777" w:rsidR="002B7AAA" w:rsidRPr="006066A0" w:rsidRDefault="002B7AAA" w:rsidP="002B7AAA">
            <w:pPr>
              <w:rPr>
                <w:rFonts w:ascii="Georgia" w:eastAsia="MS Mincho" w:hAnsi="Georgia"/>
              </w:rPr>
            </w:pPr>
            <w:r w:rsidRPr="006066A0">
              <w:rPr>
                <w:rFonts w:ascii="Georgia" w:eastAsia="MS Mincho" w:hAnsi="Georgia"/>
              </w:rPr>
              <w:t>ANO/NE</w:t>
            </w:r>
          </w:p>
        </w:tc>
      </w:tr>
    </w:tbl>
    <w:p w14:paraId="4075D699" w14:textId="03B688F2" w:rsidR="002B7AAA" w:rsidRDefault="002B7AAA" w:rsidP="00F166BE">
      <w:pPr>
        <w:rPr>
          <w:rFonts w:ascii="Georgia" w:hAnsi="Georgia"/>
        </w:rPr>
      </w:pPr>
    </w:p>
    <w:tbl>
      <w:tblPr>
        <w:tblStyle w:val="Mkatabulky"/>
        <w:tblW w:w="9360" w:type="dxa"/>
        <w:tblLook w:val="04A0" w:firstRow="1" w:lastRow="0" w:firstColumn="1" w:lastColumn="0" w:noHBand="0" w:noVBand="1"/>
      </w:tblPr>
      <w:tblGrid>
        <w:gridCol w:w="7935"/>
        <w:gridCol w:w="1425"/>
      </w:tblGrid>
      <w:tr w:rsidR="002B7AAA" w:rsidRPr="007E2716" w14:paraId="06798892" w14:textId="77777777" w:rsidTr="004A3E41">
        <w:tc>
          <w:tcPr>
            <w:tcW w:w="7935" w:type="dxa"/>
          </w:tcPr>
          <w:p w14:paraId="2C26422E" w14:textId="77777777" w:rsidR="002B7AAA" w:rsidRPr="007E2716" w:rsidRDefault="002B7AAA" w:rsidP="004A3E41">
            <w:pPr>
              <w:spacing w:beforeLines="20" w:before="48" w:afterLines="20" w:after="48"/>
              <w:rPr>
                <w:rFonts w:ascii="Georgia" w:hAnsi="Georgia"/>
                <w:b/>
                <w:bCs/>
                <w:sz w:val="22"/>
                <w:szCs w:val="22"/>
              </w:rPr>
            </w:pPr>
            <w:r>
              <w:rPr>
                <w:rFonts w:ascii="Georgia" w:hAnsi="Georgia"/>
                <w:b/>
                <w:bCs/>
                <w:sz w:val="22"/>
                <w:szCs w:val="22"/>
              </w:rPr>
              <w:t xml:space="preserve">Kontrola povinných náležitostí žádosti o dotaci </w:t>
            </w:r>
          </w:p>
        </w:tc>
        <w:tc>
          <w:tcPr>
            <w:tcW w:w="1425" w:type="dxa"/>
          </w:tcPr>
          <w:p w14:paraId="52C5B9E6" w14:textId="77777777" w:rsidR="002B7AAA" w:rsidRPr="00470459" w:rsidRDefault="002B7AAA" w:rsidP="004A3E41">
            <w:pPr>
              <w:spacing w:beforeLines="20" w:before="48" w:afterLines="20" w:after="48" w:line="259" w:lineRule="auto"/>
              <w:rPr>
                <w:b/>
                <w:bCs/>
              </w:rPr>
            </w:pPr>
            <w:r w:rsidRPr="00470459">
              <w:rPr>
                <w:rFonts w:ascii="Georgia" w:hAnsi="Georgia"/>
                <w:b/>
                <w:bCs/>
                <w:sz w:val="22"/>
                <w:szCs w:val="22"/>
              </w:rPr>
              <w:t>ANO/NE</w:t>
            </w:r>
          </w:p>
        </w:tc>
      </w:tr>
      <w:tr w:rsidR="006C5385" w14:paraId="486FD99A" w14:textId="77777777" w:rsidTr="004A3E41">
        <w:trPr>
          <w:trHeight w:val="283"/>
        </w:trPr>
        <w:tc>
          <w:tcPr>
            <w:tcW w:w="7935" w:type="dxa"/>
          </w:tcPr>
          <w:p w14:paraId="7F78FE9C" w14:textId="22A61500" w:rsidR="006C5385" w:rsidRPr="00D12803" w:rsidRDefault="006C5385" w:rsidP="006C5385">
            <w:pPr>
              <w:rPr>
                <w:rFonts w:ascii="Georgia" w:eastAsia="Georgia" w:hAnsi="Georgia" w:cs="Georgia"/>
                <w:b/>
                <w:bCs/>
                <w:sz w:val="22"/>
                <w:szCs w:val="22"/>
              </w:rPr>
            </w:pPr>
            <w:r w:rsidRPr="00D12803">
              <w:rPr>
                <w:rFonts w:ascii="Georgia" w:eastAsia="Georgia" w:hAnsi="Georgia" w:cs="Georgia"/>
                <w:b/>
                <w:bCs/>
                <w:sz w:val="22"/>
                <w:szCs w:val="22"/>
              </w:rPr>
              <w:t>Neodstranitelné vady</w:t>
            </w:r>
            <w:r w:rsidR="00235E8A">
              <w:rPr>
                <w:rFonts w:ascii="Georgia" w:eastAsia="Georgia" w:hAnsi="Georgia" w:cs="Georgia"/>
                <w:b/>
                <w:bCs/>
                <w:sz w:val="22"/>
                <w:szCs w:val="22"/>
              </w:rPr>
              <w:t xml:space="preserve"> (Bod </w:t>
            </w:r>
            <w:r w:rsidR="006C7D6D">
              <w:rPr>
                <w:rFonts w:ascii="Georgia" w:eastAsia="Georgia" w:hAnsi="Georgia" w:cs="Georgia"/>
                <w:b/>
                <w:bCs/>
                <w:sz w:val="22"/>
                <w:szCs w:val="22"/>
              </w:rPr>
              <w:t>7</w:t>
            </w:r>
            <w:r w:rsidR="00235E8A">
              <w:rPr>
                <w:rFonts w:ascii="Georgia" w:eastAsia="Georgia" w:hAnsi="Georgia" w:cs="Georgia"/>
                <w:b/>
                <w:bCs/>
                <w:sz w:val="22"/>
                <w:szCs w:val="22"/>
              </w:rPr>
              <w:t xml:space="preserve"> Výzvy) </w:t>
            </w:r>
          </w:p>
        </w:tc>
        <w:tc>
          <w:tcPr>
            <w:tcW w:w="1425" w:type="dxa"/>
          </w:tcPr>
          <w:p w14:paraId="5FCCA201" w14:textId="77777777" w:rsidR="006C5385" w:rsidRDefault="006C5385" w:rsidP="006C5385">
            <w:pPr>
              <w:spacing w:line="259" w:lineRule="auto"/>
              <w:rPr>
                <w:rFonts w:ascii="Georgia" w:hAnsi="Georgia"/>
                <w:sz w:val="22"/>
                <w:szCs w:val="22"/>
              </w:rPr>
            </w:pPr>
          </w:p>
        </w:tc>
      </w:tr>
      <w:tr w:rsidR="00EF541D" w14:paraId="1F57EF29" w14:textId="77777777" w:rsidTr="004A3E41">
        <w:trPr>
          <w:trHeight w:val="283"/>
        </w:trPr>
        <w:tc>
          <w:tcPr>
            <w:tcW w:w="7935" w:type="dxa"/>
          </w:tcPr>
          <w:p w14:paraId="749F9A2B" w14:textId="4F1E7384" w:rsidR="00EF541D" w:rsidRPr="006C5385" w:rsidRDefault="00235E8A" w:rsidP="00EF541D">
            <w:pPr>
              <w:rPr>
                <w:rFonts w:ascii="Georgia" w:eastAsia="Georgia" w:hAnsi="Georgia" w:cs="Georgia"/>
                <w:b/>
                <w:bCs/>
                <w:sz w:val="22"/>
                <w:szCs w:val="22"/>
              </w:rPr>
            </w:pPr>
            <w:r w:rsidRPr="00D12803">
              <w:rPr>
                <w:rFonts w:ascii="Georgia" w:eastAsia="Georgia" w:hAnsi="Georgia" w:cs="Georgia"/>
                <w:sz w:val="22"/>
                <w:szCs w:val="22"/>
              </w:rPr>
              <w:t>a)</w:t>
            </w:r>
            <w:r w:rsidR="00D12803" w:rsidRPr="00D12803">
              <w:rPr>
                <w:rFonts w:ascii="Georgia" w:eastAsia="Georgia" w:hAnsi="Georgia" w:cs="Georgia"/>
                <w:sz w:val="22"/>
                <w:szCs w:val="22"/>
              </w:rPr>
              <w:t xml:space="preserve"> </w:t>
            </w:r>
            <w:r w:rsidR="00EF541D" w:rsidRPr="00D12803">
              <w:rPr>
                <w:rFonts w:ascii="Georgia" w:eastAsia="Georgia" w:hAnsi="Georgia" w:cs="Georgia"/>
                <w:sz w:val="22"/>
                <w:szCs w:val="22"/>
              </w:rPr>
              <w:t xml:space="preserve">Žádost je ve shodě </w:t>
            </w:r>
            <w:r w:rsidR="00D12803" w:rsidRPr="00D12803">
              <w:rPr>
                <w:rFonts w:ascii="Georgia" w:eastAsia="Georgia" w:hAnsi="Georgia" w:cs="Georgia"/>
                <w:sz w:val="22"/>
                <w:szCs w:val="22"/>
              </w:rPr>
              <w:t xml:space="preserve">s předmětem dotační výzvy (viz část 1 Výzvy –Předmět dotace) a náplní dotační výzvy (viz část </w:t>
            </w:r>
            <w:r w:rsidR="006C7D6D">
              <w:rPr>
                <w:rFonts w:ascii="Georgia" w:eastAsia="Georgia" w:hAnsi="Georgia" w:cs="Georgia"/>
                <w:sz w:val="22"/>
                <w:szCs w:val="22"/>
              </w:rPr>
              <w:t>2</w:t>
            </w:r>
            <w:r w:rsidR="00D12803" w:rsidRPr="00D12803">
              <w:rPr>
                <w:rFonts w:ascii="Georgia" w:eastAsia="Georgia" w:hAnsi="Georgia" w:cs="Georgia"/>
                <w:sz w:val="22"/>
                <w:szCs w:val="22"/>
              </w:rPr>
              <w:t xml:space="preserve"> Výzvy – Použití dotace)</w:t>
            </w:r>
            <w:r w:rsidR="00EF541D">
              <w:rPr>
                <w:rFonts w:ascii="Georgia" w:eastAsia="MS Mincho" w:hAnsi="Georgia"/>
              </w:rPr>
              <w:t xml:space="preserve"> </w:t>
            </w:r>
          </w:p>
        </w:tc>
        <w:tc>
          <w:tcPr>
            <w:tcW w:w="1425" w:type="dxa"/>
          </w:tcPr>
          <w:p w14:paraId="29EA5F54" w14:textId="18A2757D" w:rsidR="00EF541D" w:rsidRDefault="00EF541D" w:rsidP="00EF541D">
            <w:pPr>
              <w:spacing w:line="259" w:lineRule="auto"/>
              <w:rPr>
                <w:rFonts w:ascii="Georgia" w:hAnsi="Georgia"/>
                <w:sz w:val="22"/>
                <w:szCs w:val="22"/>
              </w:rPr>
            </w:pPr>
          </w:p>
        </w:tc>
      </w:tr>
      <w:tr w:rsidR="00EF541D" w14:paraId="514E9CFE" w14:textId="77777777" w:rsidTr="004A3E41">
        <w:trPr>
          <w:trHeight w:val="283"/>
        </w:trPr>
        <w:tc>
          <w:tcPr>
            <w:tcW w:w="7935" w:type="dxa"/>
          </w:tcPr>
          <w:p w14:paraId="05FBCF9A" w14:textId="0F4875E1" w:rsidR="00EF541D" w:rsidRDefault="00D12803" w:rsidP="00EF541D">
            <w:pPr>
              <w:rPr>
                <w:rFonts w:ascii="Georgia" w:eastAsia="Georgia" w:hAnsi="Georgia" w:cs="Georgia"/>
                <w:sz w:val="22"/>
                <w:szCs w:val="22"/>
              </w:rPr>
            </w:pPr>
            <w:r>
              <w:rPr>
                <w:rFonts w:ascii="Georgia" w:eastAsia="Georgia" w:hAnsi="Georgia" w:cs="Georgia"/>
                <w:sz w:val="22"/>
                <w:szCs w:val="22"/>
              </w:rPr>
              <w:t>b)</w:t>
            </w:r>
            <w:r w:rsidRPr="4D63F5EE">
              <w:rPr>
                <w:rFonts w:ascii="Georgia" w:eastAsia="Georgia" w:hAnsi="Georgia" w:cs="Georgia"/>
                <w:sz w:val="22"/>
                <w:szCs w:val="22"/>
              </w:rPr>
              <w:t xml:space="preserve"> Požadovaná</w:t>
            </w:r>
            <w:r w:rsidR="00EF541D" w:rsidRPr="4D63F5EE">
              <w:rPr>
                <w:rFonts w:ascii="Georgia" w:eastAsia="Georgia" w:hAnsi="Georgia" w:cs="Georgia"/>
                <w:sz w:val="22"/>
                <w:szCs w:val="22"/>
              </w:rPr>
              <w:t xml:space="preserve"> výše dotace je v souladu se stanovenými podmínkami ve výzvě.</w:t>
            </w:r>
          </w:p>
        </w:tc>
        <w:tc>
          <w:tcPr>
            <w:tcW w:w="1425" w:type="dxa"/>
          </w:tcPr>
          <w:p w14:paraId="2857F494" w14:textId="77777777" w:rsidR="00EF541D" w:rsidRDefault="00EF541D" w:rsidP="00EF541D">
            <w:pPr>
              <w:spacing w:line="259" w:lineRule="auto"/>
              <w:rPr>
                <w:rFonts w:ascii="Georgia" w:hAnsi="Georgia"/>
                <w:sz w:val="22"/>
                <w:szCs w:val="22"/>
              </w:rPr>
            </w:pPr>
          </w:p>
        </w:tc>
      </w:tr>
      <w:tr w:rsidR="00EF541D" w14:paraId="14679617" w14:textId="77777777" w:rsidTr="004A3E41">
        <w:trPr>
          <w:trHeight w:val="283"/>
        </w:trPr>
        <w:tc>
          <w:tcPr>
            <w:tcW w:w="7935" w:type="dxa"/>
          </w:tcPr>
          <w:p w14:paraId="4FE9A433" w14:textId="1D716186" w:rsidR="00EF541D" w:rsidRDefault="00235E8A" w:rsidP="00EF541D">
            <w:pPr>
              <w:rPr>
                <w:rFonts w:ascii="Georgia" w:eastAsia="Georgia" w:hAnsi="Georgia" w:cs="Georgia"/>
                <w:sz w:val="22"/>
                <w:szCs w:val="22"/>
              </w:rPr>
            </w:pPr>
            <w:r>
              <w:rPr>
                <w:rFonts w:ascii="Georgia" w:eastAsia="Georgia" w:hAnsi="Georgia" w:cs="Georgia"/>
                <w:color w:val="000000" w:themeColor="text1"/>
                <w:sz w:val="22"/>
                <w:szCs w:val="22"/>
              </w:rPr>
              <w:t>c)</w:t>
            </w:r>
            <w:r w:rsidR="00D12803">
              <w:rPr>
                <w:rFonts w:ascii="Georgia" w:eastAsia="Georgia" w:hAnsi="Georgia" w:cs="Georgia"/>
                <w:color w:val="000000" w:themeColor="text1"/>
                <w:sz w:val="22"/>
                <w:szCs w:val="22"/>
              </w:rPr>
              <w:t xml:space="preserve"> </w:t>
            </w:r>
            <w:r w:rsidR="00EF541D" w:rsidRPr="4D5983A6">
              <w:rPr>
                <w:rFonts w:ascii="Georgia" w:eastAsia="Georgia" w:hAnsi="Georgia" w:cs="Georgia"/>
                <w:color w:val="000000" w:themeColor="text1"/>
                <w:sz w:val="22"/>
                <w:szCs w:val="22"/>
              </w:rPr>
              <w:t>Splněna minimální hranice spolufinancování ze strany příjemce dotace</w:t>
            </w:r>
            <w:r w:rsidR="00EF541D">
              <w:rPr>
                <w:rFonts w:ascii="Georgia" w:eastAsia="Georgia" w:hAnsi="Georgia" w:cs="Georgia"/>
                <w:color w:val="000000" w:themeColor="text1"/>
                <w:sz w:val="22"/>
                <w:szCs w:val="22"/>
              </w:rPr>
              <w:t>.</w:t>
            </w:r>
          </w:p>
        </w:tc>
        <w:tc>
          <w:tcPr>
            <w:tcW w:w="1425" w:type="dxa"/>
          </w:tcPr>
          <w:p w14:paraId="514D0FE5" w14:textId="77777777" w:rsidR="00EF541D" w:rsidRDefault="00EF541D" w:rsidP="00EF541D">
            <w:pPr>
              <w:spacing w:line="259" w:lineRule="auto"/>
              <w:rPr>
                <w:rFonts w:ascii="Georgia" w:hAnsi="Georgia"/>
                <w:sz w:val="22"/>
                <w:szCs w:val="22"/>
              </w:rPr>
            </w:pPr>
          </w:p>
        </w:tc>
      </w:tr>
      <w:tr w:rsidR="00EF541D" w14:paraId="72A85C43" w14:textId="77777777" w:rsidTr="004A3E41">
        <w:trPr>
          <w:trHeight w:val="283"/>
        </w:trPr>
        <w:tc>
          <w:tcPr>
            <w:tcW w:w="7935" w:type="dxa"/>
          </w:tcPr>
          <w:p w14:paraId="64F5B849" w14:textId="36619268" w:rsidR="00EF541D" w:rsidRPr="00470459" w:rsidRDefault="00235E8A" w:rsidP="00EF541D">
            <w:pPr>
              <w:rPr>
                <w:rFonts w:ascii="Georgia" w:eastAsia="Georgia" w:hAnsi="Georgia" w:cs="Georgia"/>
                <w:sz w:val="22"/>
                <w:szCs w:val="22"/>
                <w:highlight w:val="yellow"/>
              </w:rPr>
            </w:pPr>
            <w:r>
              <w:rPr>
                <w:rFonts w:ascii="Georgia" w:eastAsia="Georgia" w:hAnsi="Georgia" w:cs="Georgia"/>
                <w:sz w:val="22"/>
                <w:szCs w:val="22"/>
              </w:rPr>
              <w:t>d)</w:t>
            </w:r>
            <w:r w:rsidR="00EF541D">
              <w:rPr>
                <w:rFonts w:ascii="Georgia" w:eastAsia="Georgia" w:hAnsi="Georgia" w:cs="Georgia"/>
                <w:sz w:val="22"/>
                <w:szCs w:val="22"/>
              </w:rPr>
              <w:t>Ž</w:t>
            </w:r>
            <w:r w:rsidR="00EF541D" w:rsidRPr="00E9250C">
              <w:rPr>
                <w:rFonts w:ascii="Georgia" w:eastAsia="Georgia" w:hAnsi="Georgia" w:cs="Georgia"/>
                <w:sz w:val="22"/>
                <w:szCs w:val="22"/>
              </w:rPr>
              <w:t>ád</w:t>
            </w:r>
            <w:r w:rsidR="00EF541D" w:rsidRPr="00D12803">
              <w:rPr>
                <w:rFonts w:ascii="Georgia" w:eastAsia="Georgia" w:hAnsi="Georgia" w:cs="Georgia"/>
                <w:sz w:val="22"/>
                <w:szCs w:val="22"/>
              </w:rPr>
              <w:t>ost o dotaci pro rok 202</w:t>
            </w:r>
            <w:r w:rsidR="006C7D6D">
              <w:rPr>
                <w:rFonts w:ascii="Georgia" w:eastAsia="Georgia" w:hAnsi="Georgia" w:cs="Georgia"/>
                <w:sz w:val="22"/>
                <w:szCs w:val="22"/>
              </w:rPr>
              <w:t>2</w:t>
            </w:r>
            <w:r w:rsidR="00EF541D" w:rsidRPr="00D12803">
              <w:rPr>
                <w:rFonts w:ascii="Georgia" w:eastAsia="Georgia" w:hAnsi="Georgia" w:cs="Georgia"/>
                <w:sz w:val="22"/>
                <w:szCs w:val="22"/>
              </w:rPr>
              <w:t xml:space="preserve"> je odevzdána včetně všech povinných administrativních náležitostí žádosti</w:t>
            </w:r>
            <w:r w:rsidR="000A43B8" w:rsidRPr="00D12803">
              <w:rPr>
                <w:rFonts w:ascii="Georgia" w:eastAsia="Georgia" w:hAnsi="Georgia" w:cs="Georgia"/>
                <w:sz w:val="22"/>
                <w:szCs w:val="22"/>
              </w:rPr>
              <w:t xml:space="preserve"> na formulářích, které stanovil poskytovatel dotace v příslušné výzvě</w:t>
            </w:r>
          </w:p>
        </w:tc>
        <w:tc>
          <w:tcPr>
            <w:tcW w:w="1425" w:type="dxa"/>
          </w:tcPr>
          <w:p w14:paraId="41ABB0BF" w14:textId="77777777" w:rsidR="00EF541D" w:rsidRDefault="00EF541D" w:rsidP="00EF541D">
            <w:pPr>
              <w:spacing w:line="259" w:lineRule="auto"/>
              <w:rPr>
                <w:rFonts w:ascii="Georgia" w:hAnsi="Georgia"/>
                <w:sz w:val="22"/>
                <w:szCs w:val="22"/>
              </w:rPr>
            </w:pPr>
          </w:p>
        </w:tc>
      </w:tr>
      <w:tr w:rsidR="00EF541D" w14:paraId="70816B8E" w14:textId="77777777" w:rsidTr="004A3E41">
        <w:trPr>
          <w:trHeight w:val="283"/>
        </w:trPr>
        <w:tc>
          <w:tcPr>
            <w:tcW w:w="7935" w:type="dxa"/>
          </w:tcPr>
          <w:p w14:paraId="25FD6C1B" w14:textId="63803B1B" w:rsidR="00EF541D" w:rsidRPr="6A771834" w:rsidRDefault="00D12803" w:rsidP="00EF541D">
            <w:pPr>
              <w:spacing w:beforeLines="20" w:before="48" w:afterLines="20" w:after="48"/>
              <w:rPr>
                <w:rFonts w:ascii="Georgia" w:eastAsia="Georgia" w:hAnsi="Georgia" w:cs="Georgia"/>
                <w:sz w:val="22"/>
                <w:szCs w:val="22"/>
              </w:rPr>
            </w:pPr>
            <w:r>
              <w:rPr>
                <w:rFonts w:ascii="Georgia" w:hAnsi="Georgia"/>
                <w:sz w:val="22"/>
                <w:szCs w:val="22"/>
              </w:rPr>
              <w:t>f)</w:t>
            </w:r>
            <w:r w:rsidRPr="54ACF544">
              <w:rPr>
                <w:rFonts w:ascii="Georgia" w:hAnsi="Georgia"/>
                <w:sz w:val="22"/>
                <w:szCs w:val="22"/>
              </w:rPr>
              <w:t xml:space="preserve"> Žádost</w:t>
            </w:r>
            <w:r w:rsidR="00EF541D" w:rsidRPr="54ACF544">
              <w:rPr>
                <w:rFonts w:ascii="Georgia" w:hAnsi="Georgia"/>
                <w:sz w:val="22"/>
                <w:szCs w:val="22"/>
              </w:rPr>
              <w:t xml:space="preserve"> o poskytnutí dotace podepsaná statutárním zástupcem žadatele o dotaci, či jeho zplnomocněného zástupce</w:t>
            </w:r>
            <w:ins w:id="2" w:author="Jan Wikturna EXT" w:date="2021-08-26T09:03:00Z">
              <w:r w:rsidR="000A557E">
                <w:rPr>
                  <w:rFonts w:ascii="Georgia" w:hAnsi="Georgia"/>
                  <w:sz w:val="22"/>
                  <w:szCs w:val="22"/>
                </w:rPr>
                <w:t xml:space="preserve"> v případě, že je žádost o dotaci podána poštou či osobně na recepci poskytovatele dotace.</w:t>
              </w:r>
            </w:ins>
          </w:p>
        </w:tc>
        <w:tc>
          <w:tcPr>
            <w:tcW w:w="1425" w:type="dxa"/>
          </w:tcPr>
          <w:p w14:paraId="06291118" w14:textId="77777777" w:rsidR="00EF541D" w:rsidRDefault="00EF541D" w:rsidP="00EF541D">
            <w:pPr>
              <w:spacing w:line="259" w:lineRule="auto"/>
              <w:rPr>
                <w:rFonts w:ascii="Georgia" w:hAnsi="Georgia"/>
                <w:sz w:val="22"/>
                <w:szCs w:val="22"/>
              </w:rPr>
            </w:pPr>
          </w:p>
        </w:tc>
      </w:tr>
      <w:tr w:rsidR="00EF541D" w14:paraId="1358A4AD" w14:textId="77777777" w:rsidTr="004A3E41">
        <w:trPr>
          <w:trHeight w:val="283"/>
        </w:trPr>
        <w:tc>
          <w:tcPr>
            <w:tcW w:w="7935" w:type="dxa"/>
          </w:tcPr>
          <w:p w14:paraId="30081C60" w14:textId="56DACA14" w:rsidR="00EF541D" w:rsidRPr="00D12803" w:rsidRDefault="00EF541D" w:rsidP="00EF541D">
            <w:pPr>
              <w:spacing w:beforeLines="20" w:before="48" w:afterLines="20" w:after="48"/>
              <w:rPr>
                <w:rFonts w:ascii="Georgia" w:eastAsia="Georgia" w:hAnsi="Georgia" w:cs="Georgia"/>
                <w:b/>
                <w:bCs/>
                <w:sz w:val="22"/>
                <w:szCs w:val="22"/>
              </w:rPr>
            </w:pPr>
            <w:r w:rsidRPr="00D12803">
              <w:rPr>
                <w:rFonts w:ascii="Georgia" w:eastAsia="Georgia" w:hAnsi="Georgia" w:cs="Georgia"/>
                <w:b/>
                <w:bCs/>
                <w:sz w:val="22"/>
                <w:szCs w:val="22"/>
              </w:rPr>
              <w:t xml:space="preserve">Další povinné </w:t>
            </w:r>
            <w:r w:rsidRPr="00FE2EFA">
              <w:rPr>
                <w:rFonts w:ascii="Georgia" w:eastAsia="Georgia" w:hAnsi="Georgia" w:cs="Georgia"/>
                <w:b/>
                <w:bCs/>
                <w:sz w:val="22"/>
                <w:szCs w:val="22"/>
              </w:rPr>
              <w:t>náležitosti</w:t>
            </w:r>
          </w:p>
        </w:tc>
        <w:tc>
          <w:tcPr>
            <w:tcW w:w="1425" w:type="dxa"/>
          </w:tcPr>
          <w:p w14:paraId="42355708" w14:textId="77777777" w:rsidR="00EF541D" w:rsidRDefault="00EF541D" w:rsidP="00EF541D">
            <w:pPr>
              <w:spacing w:line="259" w:lineRule="auto"/>
              <w:rPr>
                <w:rFonts w:ascii="Georgia" w:hAnsi="Georgia"/>
                <w:sz w:val="22"/>
                <w:szCs w:val="22"/>
              </w:rPr>
            </w:pPr>
          </w:p>
        </w:tc>
      </w:tr>
      <w:tr w:rsidR="00EF541D" w14:paraId="2929E205" w14:textId="77777777" w:rsidTr="004A3E41">
        <w:trPr>
          <w:trHeight w:val="283"/>
        </w:trPr>
        <w:tc>
          <w:tcPr>
            <w:tcW w:w="7935" w:type="dxa"/>
          </w:tcPr>
          <w:p w14:paraId="4AB2415C" w14:textId="21B71903" w:rsidR="00EF541D" w:rsidRDefault="00235E8A" w:rsidP="00EF541D">
            <w:pPr>
              <w:rPr>
                <w:rFonts w:ascii="Georgia" w:eastAsia="Georgia" w:hAnsi="Georgia" w:cs="Georgia"/>
                <w:color w:val="000000" w:themeColor="text1"/>
                <w:sz w:val="22"/>
                <w:szCs w:val="22"/>
              </w:rPr>
            </w:pPr>
            <w:r>
              <w:rPr>
                <w:rFonts w:ascii="Georgia" w:eastAsia="Georgia" w:hAnsi="Georgia" w:cs="Georgia"/>
                <w:sz w:val="22"/>
                <w:szCs w:val="22"/>
              </w:rPr>
              <w:t>g</w:t>
            </w:r>
            <w:r w:rsidR="00EF541D">
              <w:rPr>
                <w:rFonts w:ascii="Georgia" w:eastAsia="Georgia" w:hAnsi="Georgia" w:cs="Georgia"/>
                <w:sz w:val="22"/>
                <w:szCs w:val="22"/>
              </w:rPr>
              <w:t>)</w:t>
            </w:r>
            <w:r w:rsidR="00D12803">
              <w:rPr>
                <w:rFonts w:ascii="Georgia" w:eastAsia="Georgia" w:hAnsi="Georgia" w:cs="Georgia"/>
                <w:sz w:val="22"/>
                <w:szCs w:val="22"/>
              </w:rPr>
              <w:t xml:space="preserve"> </w:t>
            </w:r>
            <w:r w:rsidR="00EF541D" w:rsidRPr="6A771834">
              <w:rPr>
                <w:rFonts w:ascii="Georgia" w:eastAsia="Georgia" w:hAnsi="Georgia" w:cs="Georgia"/>
                <w:sz w:val="22"/>
                <w:szCs w:val="22"/>
              </w:rPr>
              <w:t>V žádosti jsou vyplněny všechny povinné údaje</w:t>
            </w:r>
          </w:p>
        </w:tc>
        <w:tc>
          <w:tcPr>
            <w:tcW w:w="1425" w:type="dxa"/>
          </w:tcPr>
          <w:p w14:paraId="33824F53" w14:textId="77777777" w:rsidR="00EF541D" w:rsidRDefault="00EF541D" w:rsidP="00EF541D">
            <w:pPr>
              <w:spacing w:line="259" w:lineRule="auto"/>
              <w:rPr>
                <w:rFonts w:ascii="Georgia" w:hAnsi="Georgia"/>
                <w:sz w:val="22"/>
                <w:szCs w:val="22"/>
              </w:rPr>
            </w:pPr>
          </w:p>
        </w:tc>
      </w:tr>
      <w:tr w:rsidR="00EF541D" w14:paraId="3BAED391" w14:textId="77777777" w:rsidTr="004A3E41">
        <w:trPr>
          <w:trHeight w:val="283"/>
        </w:trPr>
        <w:tc>
          <w:tcPr>
            <w:tcW w:w="7935" w:type="dxa"/>
          </w:tcPr>
          <w:p w14:paraId="46D09C81" w14:textId="5F78E4C0" w:rsidR="00EF541D" w:rsidRDefault="00235E8A" w:rsidP="00EF541D">
            <w:pPr>
              <w:rPr>
                <w:rFonts w:ascii="Georgia" w:eastAsia="Georgia" w:hAnsi="Georgia" w:cs="Georgia"/>
                <w:color w:val="000000" w:themeColor="text1"/>
                <w:sz w:val="22"/>
                <w:szCs w:val="22"/>
              </w:rPr>
            </w:pPr>
            <w:r>
              <w:rPr>
                <w:rFonts w:ascii="Georgia" w:eastAsia="Georgia" w:hAnsi="Georgia" w:cs="Georgia"/>
                <w:color w:val="000000" w:themeColor="text1"/>
                <w:sz w:val="22"/>
                <w:szCs w:val="22"/>
              </w:rPr>
              <w:t>h</w:t>
            </w:r>
            <w:r w:rsidR="00EF541D">
              <w:rPr>
                <w:rFonts w:ascii="Georgia" w:eastAsia="Georgia" w:hAnsi="Georgia" w:cs="Georgia"/>
                <w:color w:val="000000" w:themeColor="text1"/>
                <w:sz w:val="22"/>
                <w:szCs w:val="22"/>
              </w:rPr>
              <w:t>)</w:t>
            </w:r>
            <w:r w:rsidR="00D12803">
              <w:rPr>
                <w:rFonts w:ascii="Georgia" w:eastAsia="Georgia" w:hAnsi="Georgia" w:cs="Georgia"/>
                <w:color w:val="000000" w:themeColor="text1"/>
                <w:sz w:val="22"/>
                <w:szCs w:val="22"/>
              </w:rPr>
              <w:t xml:space="preserve"> </w:t>
            </w:r>
            <w:r w:rsidR="00EF541D">
              <w:rPr>
                <w:rFonts w:ascii="Georgia" w:eastAsia="Georgia" w:hAnsi="Georgia" w:cs="Georgia"/>
                <w:color w:val="000000" w:themeColor="text1"/>
                <w:sz w:val="22"/>
                <w:szCs w:val="22"/>
              </w:rPr>
              <w:t xml:space="preserve">Výše požadované dotace a vlastních zdrojů financování uvedená v žádosti je shodná s částkami uvedenými v příloze č. 2 – Popis projektu a příloze č. 3 – Strukturovaný rozpočet projektu </w:t>
            </w:r>
          </w:p>
        </w:tc>
        <w:tc>
          <w:tcPr>
            <w:tcW w:w="1425" w:type="dxa"/>
          </w:tcPr>
          <w:p w14:paraId="4C10CDAA" w14:textId="77777777" w:rsidR="00EF541D" w:rsidRDefault="00EF541D" w:rsidP="00EF541D">
            <w:pPr>
              <w:spacing w:line="259" w:lineRule="auto"/>
              <w:rPr>
                <w:rFonts w:ascii="Georgia" w:hAnsi="Georgia"/>
                <w:sz w:val="22"/>
                <w:szCs w:val="22"/>
              </w:rPr>
            </w:pPr>
          </w:p>
        </w:tc>
      </w:tr>
      <w:tr w:rsidR="00EF541D" w14:paraId="1142E573" w14:textId="77777777" w:rsidTr="004A3E41">
        <w:trPr>
          <w:trHeight w:val="283"/>
        </w:trPr>
        <w:tc>
          <w:tcPr>
            <w:tcW w:w="7935" w:type="dxa"/>
          </w:tcPr>
          <w:p w14:paraId="3CF72F3A" w14:textId="3BEC7BAF" w:rsidR="00EF541D" w:rsidRPr="4D5983A6" w:rsidRDefault="00235E8A" w:rsidP="00EF541D">
            <w:pPr>
              <w:rPr>
                <w:rFonts w:ascii="Georgia" w:eastAsia="Georgia" w:hAnsi="Georgia" w:cs="Georgia"/>
                <w:color w:val="000000" w:themeColor="text1"/>
                <w:sz w:val="22"/>
                <w:szCs w:val="22"/>
              </w:rPr>
            </w:pPr>
            <w:r>
              <w:rPr>
                <w:rFonts w:ascii="Georgia" w:eastAsia="Georgia" w:hAnsi="Georgia" w:cs="Georgia"/>
                <w:sz w:val="22"/>
                <w:szCs w:val="22"/>
              </w:rPr>
              <w:t>i</w:t>
            </w:r>
            <w:r w:rsidR="00EF541D">
              <w:rPr>
                <w:rFonts w:ascii="Georgia" w:eastAsia="Georgia" w:hAnsi="Georgia" w:cs="Georgia"/>
                <w:sz w:val="22"/>
                <w:szCs w:val="22"/>
              </w:rPr>
              <w:t>)</w:t>
            </w:r>
            <w:r w:rsidR="00D12803">
              <w:rPr>
                <w:rFonts w:ascii="Georgia" w:eastAsia="Georgia" w:hAnsi="Georgia" w:cs="Georgia"/>
                <w:sz w:val="22"/>
                <w:szCs w:val="22"/>
              </w:rPr>
              <w:t xml:space="preserve"> </w:t>
            </w:r>
            <w:r w:rsidR="00EF541D" w:rsidRPr="1FB63609">
              <w:rPr>
                <w:rFonts w:ascii="Georgia" w:eastAsia="Georgia" w:hAnsi="Georgia" w:cs="Georgia"/>
                <w:sz w:val="22"/>
                <w:szCs w:val="22"/>
              </w:rPr>
              <w:t>Délka implementace projektu nepřesahuje maximální dobu stanovenou ve výzvě.</w:t>
            </w:r>
            <w:r w:rsidR="00EF541D">
              <w:rPr>
                <w:rFonts w:ascii="Georgia" w:eastAsia="Georgia" w:hAnsi="Georgia" w:cs="Georgia"/>
                <w:sz w:val="22"/>
                <w:szCs w:val="22"/>
              </w:rPr>
              <w:t xml:space="preserve"> Časový plán uvedený v příloze 1 – Pracovní plán odpovídá údajům uvedených v žádosti o dotaci, popisu projektu a strukturovaném rozpočtu projektu </w:t>
            </w:r>
          </w:p>
        </w:tc>
        <w:tc>
          <w:tcPr>
            <w:tcW w:w="1425" w:type="dxa"/>
          </w:tcPr>
          <w:p w14:paraId="71DB9DD5" w14:textId="77777777" w:rsidR="00EF541D" w:rsidRDefault="00EF541D" w:rsidP="00EF541D">
            <w:pPr>
              <w:spacing w:line="259" w:lineRule="auto"/>
              <w:rPr>
                <w:rFonts w:ascii="Georgia" w:hAnsi="Georgia"/>
                <w:sz w:val="22"/>
                <w:szCs w:val="22"/>
              </w:rPr>
            </w:pPr>
          </w:p>
        </w:tc>
      </w:tr>
      <w:tr w:rsidR="00EF541D" w14:paraId="626E8B71" w14:textId="77777777" w:rsidTr="004A3E41">
        <w:trPr>
          <w:trHeight w:val="283"/>
        </w:trPr>
        <w:tc>
          <w:tcPr>
            <w:tcW w:w="7935" w:type="dxa"/>
          </w:tcPr>
          <w:p w14:paraId="4E692400" w14:textId="7A51AB8F" w:rsidR="00EF541D" w:rsidRPr="4D5983A6" w:rsidRDefault="00235E8A" w:rsidP="00EF541D">
            <w:pPr>
              <w:rPr>
                <w:rFonts w:ascii="Georgia" w:eastAsia="Georgia" w:hAnsi="Georgia" w:cs="Georgia"/>
                <w:color w:val="000000" w:themeColor="text1"/>
                <w:sz w:val="22"/>
                <w:szCs w:val="22"/>
              </w:rPr>
            </w:pPr>
            <w:r>
              <w:rPr>
                <w:rFonts w:ascii="Georgia" w:eastAsia="Georgia" w:hAnsi="Georgia" w:cs="Georgia"/>
                <w:color w:val="000000" w:themeColor="text1"/>
                <w:sz w:val="22"/>
                <w:szCs w:val="22"/>
              </w:rPr>
              <w:t>j</w:t>
            </w:r>
            <w:r w:rsidR="00EF541D">
              <w:rPr>
                <w:rFonts w:ascii="Georgia" w:eastAsia="Georgia" w:hAnsi="Georgia" w:cs="Georgia"/>
                <w:color w:val="000000" w:themeColor="text1"/>
                <w:sz w:val="22"/>
                <w:szCs w:val="22"/>
              </w:rPr>
              <w:t>)</w:t>
            </w:r>
            <w:r w:rsidR="00D12803">
              <w:rPr>
                <w:rFonts w:ascii="Georgia" w:eastAsia="Georgia" w:hAnsi="Georgia" w:cs="Georgia"/>
                <w:color w:val="000000" w:themeColor="text1"/>
                <w:sz w:val="22"/>
                <w:szCs w:val="22"/>
              </w:rPr>
              <w:t xml:space="preserve"> </w:t>
            </w:r>
            <w:r w:rsidR="00EF541D">
              <w:rPr>
                <w:rFonts w:ascii="Georgia" w:eastAsia="Georgia" w:hAnsi="Georgia" w:cs="Georgia"/>
                <w:color w:val="000000" w:themeColor="text1"/>
                <w:sz w:val="22"/>
                <w:szCs w:val="22"/>
              </w:rPr>
              <w:t>Řádně vyplněná příloha č. 3 – Strukturovaný rozpočet projektu (členění aktivit odpovídá příloze 1 – Pracovní plán, rozpočet členěný na kapitoly je výsledkem řádně vyplněného rozpočtu členěného na aktivity)</w:t>
            </w:r>
          </w:p>
        </w:tc>
        <w:tc>
          <w:tcPr>
            <w:tcW w:w="1425" w:type="dxa"/>
          </w:tcPr>
          <w:p w14:paraId="3296E8D2" w14:textId="77777777" w:rsidR="00EF541D" w:rsidRDefault="00EF541D" w:rsidP="00EF541D">
            <w:pPr>
              <w:spacing w:line="259" w:lineRule="auto"/>
              <w:rPr>
                <w:rFonts w:ascii="Georgia" w:hAnsi="Georgia"/>
                <w:sz w:val="22"/>
                <w:szCs w:val="22"/>
              </w:rPr>
            </w:pPr>
          </w:p>
        </w:tc>
      </w:tr>
      <w:tr w:rsidR="00EF541D" w14:paraId="39859E81" w14:textId="77777777" w:rsidTr="004A3E41">
        <w:trPr>
          <w:trHeight w:val="283"/>
        </w:trPr>
        <w:tc>
          <w:tcPr>
            <w:tcW w:w="7935" w:type="dxa"/>
          </w:tcPr>
          <w:p w14:paraId="45E84F02" w14:textId="6CDF78AA" w:rsidR="00EF541D" w:rsidRPr="4D5983A6" w:rsidRDefault="00D12803" w:rsidP="00EF541D">
            <w:pPr>
              <w:rPr>
                <w:rFonts w:ascii="Georgia" w:eastAsia="Georgia" w:hAnsi="Georgia" w:cs="Georgia"/>
                <w:color w:val="000000" w:themeColor="text1"/>
                <w:sz w:val="22"/>
                <w:szCs w:val="22"/>
              </w:rPr>
            </w:pPr>
            <w:r>
              <w:rPr>
                <w:rFonts w:ascii="Georgia" w:eastAsia="Georgia" w:hAnsi="Georgia" w:cs="Georgia"/>
                <w:color w:val="000000" w:themeColor="text1"/>
                <w:sz w:val="22"/>
                <w:szCs w:val="22"/>
              </w:rPr>
              <w:t>k) Dodržen</w:t>
            </w:r>
            <w:r w:rsidR="00EF541D">
              <w:rPr>
                <w:rFonts w:ascii="Georgia" w:eastAsia="Georgia" w:hAnsi="Georgia" w:cs="Georgia"/>
                <w:color w:val="000000" w:themeColor="text1"/>
                <w:sz w:val="22"/>
                <w:szCs w:val="22"/>
              </w:rPr>
              <w:t xml:space="preserve"> limit na osobní výdaje (výše dotace na osobní výdaje nesmí přesáhnout 20% celkové výše dotace)</w:t>
            </w:r>
          </w:p>
        </w:tc>
        <w:tc>
          <w:tcPr>
            <w:tcW w:w="1425" w:type="dxa"/>
          </w:tcPr>
          <w:p w14:paraId="7C2BDB36" w14:textId="77777777" w:rsidR="00EF541D" w:rsidRDefault="00EF541D" w:rsidP="00EF541D">
            <w:pPr>
              <w:spacing w:line="259" w:lineRule="auto"/>
              <w:rPr>
                <w:rFonts w:ascii="Georgia" w:hAnsi="Georgia"/>
                <w:sz w:val="22"/>
                <w:szCs w:val="22"/>
              </w:rPr>
            </w:pPr>
          </w:p>
        </w:tc>
      </w:tr>
      <w:tr w:rsidR="00EF541D" w14:paraId="491CC732" w14:textId="77777777" w:rsidTr="004A3E41">
        <w:trPr>
          <w:trHeight w:val="283"/>
        </w:trPr>
        <w:tc>
          <w:tcPr>
            <w:tcW w:w="7935" w:type="dxa"/>
          </w:tcPr>
          <w:p w14:paraId="561E8651" w14:textId="754E305F" w:rsidR="00EF541D" w:rsidRPr="4D5983A6" w:rsidRDefault="00235E8A" w:rsidP="00EF541D">
            <w:pPr>
              <w:rPr>
                <w:rFonts w:ascii="Georgia" w:eastAsia="Georgia" w:hAnsi="Georgia" w:cs="Georgia"/>
                <w:color w:val="000000" w:themeColor="text1"/>
                <w:sz w:val="22"/>
                <w:szCs w:val="22"/>
              </w:rPr>
            </w:pPr>
            <w:r>
              <w:rPr>
                <w:rFonts w:ascii="Georgia" w:eastAsia="Georgia" w:hAnsi="Georgia" w:cs="Georgia"/>
                <w:color w:val="000000" w:themeColor="text1"/>
                <w:sz w:val="22"/>
                <w:szCs w:val="22"/>
              </w:rPr>
              <w:t>l</w:t>
            </w:r>
            <w:r w:rsidR="00EF541D">
              <w:rPr>
                <w:rFonts w:ascii="Georgia" w:eastAsia="Georgia" w:hAnsi="Georgia" w:cs="Georgia"/>
                <w:color w:val="000000" w:themeColor="text1"/>
                <w:sz w:val="22"/>
                <w:szCs w:val="22"/>
              </w:rPr>
              <w:t>)</w:t>
            </w:r>
            <w:r w:rsidR="001750D3">
              <w:rPr>
                <w:rFonts w:ascii="Georgia" w:eastAsia="Georgia" w:hAnsi="Georgia" w:cs="Georgia"/>
                <w:color w:val="000000" w:themeColor="text1"/>
                <w:sz w:val="22"/>
                <w:szCs w:val="22"/>
              </w:rPr>
              <w:t xml:space="preserve"> </w:t>
            </w:r>
            <w:r w:rsidR="00EF541D">
              <w:rPr>
                <w:rFonts w:ascii="Georgia" w:eastAsia="Georgia" w:hAnsi="Georgia" w:cs="Georgia"/>
                <w:color w:val="000000" w:themeColor="text1"/>
                <w:sz w:val="22"/>
                <w:szCs w:val="22"/>
              </w:rPr>
              <w:t>Dodržen limit na administrativní náklady (maximálně 7% na celkové přímé náklady projektu)</w:t>
            </w:r>
          </w:p>
        </w:tc>
        <w:tc>
          <w:tcPr>
            <w:tcW w:w="1425" w:type="dxa"/>
          </w:tcPr>
          <w:p w14:paraId="6C13A7E4" w14:textId="77777777" w:rsidR="00EF541D" w:rsidRDefault="00EF541D" w:rsidP="00EF541D">
            <w:pPr>
              <w:spacing w:line="259" w:lineRule="auto"/>
              <w:rPr>
                <w:rFonts w:ascii="Georgia" w:hAnsi="Georgia"/>
                <w:sz w:val="22"/>
                <w:szCs w:val="22"/>
              </w:rPr>
            </w:pPr>
          </w:p>
        </w:tc>
      </w:tr>
      <w:tr w:rsidR="00EF541D" w14:paraId="74CC0B7F" w14:textId="77777777" w:rsidTr="004A3E41">
        <w:trPr>
          <w:trHeight w:val="283"/>
        </w:trPr>
        <w:tc>
          <w:tcPr>
            <w:tcW w:w="7935" w:type="dxa"/>
          </w:tcPr>
          <w:p w14:paraId="70129C42" w14:textId="53A2ADE9" w:rsidR="00EF541D" w:rsidRDefault="00235E8A" w:rsidP="00EF541D">
            <w:pPr>
              <w:rPr>
                <w:rFonts w:ascii="Georgia" w:eastAsia="Georgia" w:hAnsi="Georgia" w:cs="Georgia"/>
                <w:color w:val="000000" w:themeColor="text1"/>
                <w:sz w:val="22"/>
                <w:szCs w:val="22"/>
              </w:rPr>
            </w:pPr>
            <w:r>
              <w:rPr>
                <w:rFonts w:ascii="Georgia" w:eastAsia="Georgia" w:hAnsi="Georgia" w:cs="Georgia"/>
                <w:color w:val="000000" w:themeColor="text1"/>
                <w:sz w:val="22"/>
                <w:szCs w:val="22"/>
              </w:rPr>
              <w:t>m</w:t>
            </w:r>
            <w:r w:rsidR="00EF541D">
              <w:rPr>
                <w:rFonts w:ascii="Georgia" w:eastAsia="Georgia" w:hAnsi="Georgia" w:cs="Georgia"/>
                <w:color w:val="000000" w:themeColor="text1"/>
                <w:sz w:val="22"/>
                <w:szCs w:val="22"/>
              </w:rPr>
              <w:t>)</w:t>
            </w:r>
            <w:r w:rsidR="001750D3">
              <w:rPr>
                <w:rFonts w:ascii="Georgia" w:eastAsia="Georgia" w:hAnsi="Georgia" w:cs="Georgia"/>
                <w:color w:val="000000" w:themeColor="text1"/>
                <w:sz w:val="22"/>
                <w:szCs w:val="22"/>
              </w:rPr>
              <w:t xml:space="preserve"> </w:t>
            </w:r>
            <w:r w:rsidR="00EF541D">
              <w:rPr>
                <w:rFonts w:ascii="Georgia" w:eastAsia="Georgia" w:hAnsi="Georgia" w:cs="Georgia"/>
                <w:color w:val="000000" w:themeColor="text1"/>
                <w:sz w:val="22"/>
                <w:szCs w:val="22"/>
              </w:rPr>
              <w:t>Žádost o dotaci a přílohy č. 1, 2 a 3 jsou zaslány jak ve formátu PDF, tak v editovatelné podobě (doc., XLS).</w:t>
            </w:r>
          </w:p>
        </w:tc>
        <w:tc>
          <w:tcPr>
            <w:tcW w:w="1425" w:type="dxa"/>
          </w:tcPr>
          <w:p w14:paraId="15017AAD" w14:textId="77777777" w:rsidR="00EF541D" w:rsidRDefault="00EF541D" w:rsidP="00EF541D">
            <w:pPr>
              <w:spacing w:line="259" w:lineRule="auto"/>
              <w:rPr>
                <w:rFonts w:ascii="Georgia" w:hAnsi="Georgia"/>
                <w:sz w:val="22"/>
                <w:szCs w:val="22"/>
              </w:rPr>
            </w:pPr>
          </w:p>
        </w:tc>
      </w:tr>
    </w:tbl>
    <w:p w14:paraId="0CB06BD5" w14:textId="67257B88" w:rsidR="002B7AAA" w:rsidRDefault="002B7AAA" w:rsidP="00F166BE">
      <w:pPr>
        <w:rPr>
          <w:rFonts w:ascii="Georgia" w:hAnsi="Georgia"/>
        </w:rPr>
      </w:pPr>
    </w:p>
    <w:p w14:paraId="4D3535D0" w14:textId="5FDCBA75" w:rsidR="00774DE5" w:rsidRDefault="00774DE5">
      <w:pPr>
        <w:rPr>
          <w:rFonts w:ascii="Georgia" w:hAnsi="Georgia"/>
        </w:rPr>
      </w:pPr>
    </w:p>
    <w:p w14:paraId="31E9F684" w14:textId="77777777" w:rsidR="00C305E8" w:rsidRPr="008422FF" w:rsidRDefault="00C305E8">
      <w:pPr>
        <w:rPr>
          <w:rFonts w:ascii="Georgia" w:hAnsi="Georg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17"/>
        <w:gridCol w:w="1745"/>
      </w:tblGrid>
      <w:tr w:rsidR="00774DE5" w:rsidRPr="008422FF" w14:paraId="63066366" w14:textId="77777777" w:rsidTr="00774DE5">
        <w:tc>
          <w:tcPr>
            <w:tcW w:w="7317" w:type="dxa"/>
          </w:tcPr>
          <w:p w14:paraId="0D5E45F5" w14:textId="047AA147" w:rsidR="00774DE5" w:rsidRPr="008422FF" w:rsidRDefault="00774DE5" w:rsidP="00000C60">
            <w:pPr>
              <w:spacing w:before="120" w:after="120"/>
              <w:rPr>
                <w:rFonts w:ascii="Georgia" w:hAnsi="Georgia" w:cs="Calibri"/>
                <w:b/>
                <w:bCs/>
                <w:sz w:val="22"/>
                <w:szCs w:val="22"/>
              </w:rPr>
            </w:pPr>
            <w:r w:rsidRPr="008422FF">
              <w:rPr>
                <w:rFonts w:ascii="Georgia" w:hAnsi="Georgia" w:cs="Calibri"/>
                <w:b/>
                <w:bCs/>
                <w:sz w:val="22"/>
                <w:szCs w:val="22"/>
              </w:rPr>
              <w:t xml:space="preserve">Povinné </w:t>
            </w:r>
            <w:r w:rsidR="006C5385">
              <w:rPr>
                <w:rFonts w:ascii="Georgia" w:hAnsi="Georgia" w:cs="Calibri"/>
                <w:b/>
                <w:bCs/>
                <w:sz w:val="22"/>
                <w:szCs w:val="22"/>
              </w:rPr>
              <w:t>administrativní náležitosti</w:t>
            </w:r>
            <w:r w:rsidR="00235E8A">
              <w:rPr>
                <w:rFonts w:ascii="Georgia" w:hAnsi="Georgia" w:cs="Calibri"/>
                <w:b/>
                <w:bCs/>
                <w:sz w:val="22"/>
                <w:szCs w:val="22"/>
              </w:rPr>
              <w:t xml:space="preserve"> žádosti </w:t>
            </w:r>
          </w:p>
        </w:tc>
        <w:tc>
          <w:tcPr>
            <w:tcW w:w="1745" w:type="dxa"/>
          </w:tcPr>
          <w:p w14:paraId="74AE6FDD" w14:textId="397A0D96" w:rsidR="00774DE5" w:rsidRPr="008422FF" w:rsidRDefault="00470459" w:rsidP="00000C60">
            <w:pPr>
              <w:spacing w:before="120" w:after="120"/>
              <w:rPr>
                <w:rFonts w:ascii="Georgia" w:hAnsi="Georgia" w:cs="Calibri"/>
                <w:b/>
                <w:bCs/>
                <w:sz w:val="22"/>
                <w:szCs w:val="22"/>
              </w:rPr>
            </w:pPr>
            <w:r w:rsidRPr="008422FF">
              <w:rPr>
                <w:rFonts w:ascii="Georgia" w:hAnsi="Georgia" w:cs="Calibri"/>
                <w:b/>
                <w:bCs/>
                <w:sz w:val="22"/>
                <w:szCs w:val="22"/>
              </w:rPr>
              <w:t>P</w:t>
            </w:r>
            <w:r w:rsidR="00774DE5" w:rsidRPr="008422FF">
              <w:rPr>
                <w:rFonts w:ascii="Georgia" w:hAnsi="Georgia" w:cs="Calibri"/>
                <w:b/>
                <w:bCs/>
                <w:sz w:val="22"/>
                <w:szCs w:val="22"/>
              </w:rPr>
              <w:t>řiloženo</w:t>
            </w:r>
            <w:r>
              <w:rPr>
                <w:rFonts w:ascii="Georgia" w:hAnsi="Georgia" w:cs="Calibri"/>
                <w:b/>
                <w:bCs/>
                <w:sz w:val="22"/>
                <w:szCs w:val="22"/>
              </w:rPr>
              <w:t xml:space="preserve"> </w:t>
            </w:r>
          </w:p>
        </w:tc>
      </w:tr>
      <w:tr w:rsidR="0030111C" w:rsidRPr="008422FF" w14:paraId="36399ED0" w14:textId="77777777" w:rsidTr="00774DE5">
        <w:tc>
          <w:tcPr>
            <w:tcW w:w="7317" w:type="dxa"/>
          </w:tcPr>
          <w:p w14:paraId="07203279" w14:textId="0D6FAEAA" w:rsidR="0030111C" w:rsidRPr="008422FF" w:rsidRDefault="0030111C" w:rsidP="00000C60">
            <w:pPr>
              <w:spacing w:before="120" w:after="120"/>
              <w:rPr>
                <w:rFonts w:ascii="Georgia" w:hAnsi="Georgia" w:cs="Calibri"/>
                <w:bCs/>
                <w:sz w:val="22"/>
                <w:szCs w:val="22"/>
              </w:rPr>
            </w:pPr>
            <w:r w:rsidRPr="008422FF">
              <w:rPr>
                <w:rFonts w:ascii="Georgia" w:hAnsi="Georgia" w:cs="Calibri"/>
                <w:bCs/>
                <w:sz w:val="22"/>
                <w:szCs w:val="22"/>
              </w:rPr>
              <w:t>ŽÁDOST O DOTACI</w:t>
            </w:r>
            <w:r w:rsidR="00D5786C">
              <w:rPr>
                <w:rFonts w:ascii="Georgia" w:hAnsi="Georgia" w:cs="Calibri"/>
                <w:bCs/>
                <w:sz w:val="22"/>
                <w:szCs w:val="22"/>
              </w:rPr>
              <w:t xml:space="preserve"> (formulář žádosti o dotaci) </w:t>
            </w:r>
          </w:p>
        </w:tc>
        <w:tc>
          <w:tcPr>
            <w:tcW w:w="1745" w:type="dxa"/>
          </w:tcPr>
          <w:p w14:paraId="793D0D71" w14:textId="77777777" w:rsidR="0030111C" w:rsidRPr="008422FF" w:rsidRDefault="0030111C" w:rsidP="00000C60">
            <w:pPr>
              <w:spacing w:before="120" w:after="120"/>
              <w:rPr>
                <w:rFonts w:ascii="Georgia" w:hAnsi="Georgia" w:cs="Calibri"/>
                <w:b/>
                <w:bCs/>
                <w:sz w:val="22"/>
                <w:szCs w:val="22"/>
              </w:rPr>
            </w:pPr>
          </w:p>
        </w:tc>
      </w:tr>
      <w:tr w:rsidR="00774DE5" w:rsidRPr="008422FF" w14:paraId="790A3D35" w14:textId="77777777" w:rsidTr="00774DE5">
        <w:tc>
          <w:tcPr>
            <w:tcW w:w="7317" w:type="dxa"/>
          </w:tcPr>
          <w:p w14:paraId="5B8E67A7" w14:textId="77777777" w:rsidR="00774DE5" w:rsidRPr="008422FF" w:rsidRDefault="0076123F" w:rsidP="00000C60">
            <w:pPr>
              <w:spacing w:before="120" w:after="120"/>
              <w:rPr>
                <w:rFonts w:ascii="Georgia" w:hAnsi="Georgia" w:cs="Calibri"/>
                <w:sz w:val="22"/>
                <w:szCs w:val="22"/>
              </w:rPr>
            </w:pPr>
            <w:r w:rsidRPr="008422FF">
              <w:rPr>
                <w:rFonts w:ascii="Georgia" w:hAnsi="Georgia" w:cs="Calibri"/>
                <w:sz w:val="22"/>
                <w:szCs w:val="22"/>
              </w:rPr>
              <w:t>Příloha 1</w:t>
            </w:r>
            <w:r w:rsidR="00774DE5" w:rsidRPr="008422FF">
              <w:rPr>
                <w:rFonts w:ascii="Georgia" w:hAnsi="Georgia" w:cs="Calibri"/>
                <w:sz w:val="22"/>
                <w:szCs w:val="22"/>
              </w:rPr>
              <w:t xml:space="preserve"> – Pracovní plán </w:t>
            </w:r>
          </w:p>
        </w:tc>
        <w:tc>
          <w:tcPr>
            <w:tcW w:w="1745" w:type="dxa"/>
          </w:tcPr>
          <w:p w14:paraId="012B668F" w14:textId="77777777" w:rsidR="00774DE5" w:rsidRPr="008422FF" w:rsidRDefault="00774DE5" w:rsidP="00000C60">
            <w:pPr>
              <w:spacing w:before="120" w:after="120"/>
              <w:rPr>
                <w:rFonts w:ascii="Georgia" w:hAnsi="Georgia" w:cs="Calibri"/>
                <w:sz w:val="22"/>
                <w:szCs w:val="22"/>
              </w:rPr>
            </w:pPr>
          </w:p>
        </w:tc>
      </w:tr>
      <w:tr w:rsidR="00774DE5" w:rsidRPr="008422FF" w14:paraId="3BD8A21F" w14:textId="77777777" w:rsidTr="00774DE5">
        <w:tc>
          <w:tcPr>
            <w:tcW w:w="7317" w:type="dxa"/>
          </w:tcPr>
          <w:p w14:paraId="18DB227A" w14:textId="77777777" w:rsidR="00774DE5" w:rsidRPr="008422FF" w:rsidRDefault="0076123F" w:rsidP="00000C60">
            <w:pPr>
              <w:spacing w:before="120" w:after="120"/>
              <w:rPr>
                <w:rFonts w:ascii="Georgia" w:hAnsi="Georgia" w:cs="Calibri"/>
                <w:sz w:val="22"/>
                <w:szCs w:val="22"/>
              </w:rPr>
            </w:pPr>
            <w:r w:rsidRPr="008422FF">
              <w:rPr>
                <w:rFonts w:ascii="Georgia" w:hAnsi="Georgia" w:cs="Calibri"/>
                <w:sz w:val="22"/>
                <w:szCs w:val="22"/>
              </w:rPr>
              <w:t>Příloha 2</w:t>
            </w:r>
            <w:r w:rsidR="00774DE5" w:rsidRPr="008422FF">
              <w:rPr>
                <w:rFonts w:ascii="Georgia" w:hAnsi="Georgia" w:cs="Calibri"/>
                <w:sz w:val="22"/>
                <w:szCs w:val="22"/>
              </w:rPr>
              <w:t xml:space="preserve"> – Popis projektu</w:t>
            </w:r>
          </w:p>
        </w:tc>
        <w:tc>
          <w:tcPr>
            <w:tcW w:w="1745" w:type="dxa"/>
          </w:tcPr>
          <w:p w14:paraId="29C669E1" w14:textId="77777777" w:rsidR="00774DE5" w:rsidRPr="008422FF" w:rsidRDefault="00774DE5" w:rsidP="00000C60">
            <w:pPr>
              <w:spacing w:before="120" w:after="120"/>
              <w:rPr>
                <w:rFonts w:ascii="Georgia" w:hAnsi="Georgia" w:cs="Calibri"/>
                <w:sz w:val="22"/>
                <w:szCs w:val="22"/>
              </w:rPr>
            </w:pPr>
          </w:p>
        </w:tc>
      </w:tr>
      <w:tr w:rsidR="00774DE5" w:rsidRPr="008422FF" w14:paraId="37A6E523" w14:textId="77777777" w:rsidTr="00774DE5">
        <w:tc>
          <w:tcPr>
            <w:tcW w:w="7317" w:type="dxa"/>
          </w:tcPr>
          <w:p w14:paraId="00D060BF" w14:textId="77777777" w:rsidR="00774DE5" w:rsidRPr="008422FF" w:rsidRDefault="0076123F" w:rsidP="00000C60">
            <w:pPr>
              <w:spacing w:before="120" w:after="120"/>
              <w:rPr>
                <w:rFonts w:ascii="Georgia" w:hAnsi="Georgia" w:cs="Calibri"/>
                <w:sz w:val="22"/>
                <w:szCs w:val="22"/>
              </w:rPr>
            </w:pPr>
            <w:r w:rsidRPr="008422FF">
              <w:rPr>
                <w:rFonts w:ascii="Georgia" w:hAnsi="Georgia" w:cs="Calibri"/>
                <w:sz w:val="22"/>
                <w:szCs w:val="22"/>
              </w:rPr>
              <w:t>Příloha 3</w:t>
            </w:r>
            <w:r w:rsidR="00774DE5" w:rsidRPr="008422FF">
              <w:rPr>
                <w:rFonts w:ascii="Georgia" w:hAnsi="Georgia" w:cs="Calibri"/>
                <w:sz w:val="22"/>
                <w:szCs w:val="22"/>
              </w:rPr>
              <w:t xml:space="preserve"> – Strukturovaný rozpočet</w:t>
            </w:r>
          </w:p>
        </w:tc>
        <w:tc>
          <w:tcPr>
            <w:tcW w:w="1745" w:type="dxa"/>
          </w:tcPr>
          <w:p w14:paraId="551C3EED" w14:textId="77777777" w:rsidR="00774DE5" w:rsidRPr="008422FF" w:rsidRDefault="00774DE5" w:rsidP="00000C60">
            <w:pPr>
              <w:spacing w:before="120" w:after="120"/>
              <w:rPr>
                <w:rFonts w:ascii="Georgia" w:hAnsi="Georgia" w:cs="Calibri"/>
                <w:sz w:val="22"/>
                <w:szCs w:val="22"/>
              </w:rPr>
            </w:pPr>
          </w:p>
        </w:tc>
      </w:tr>
      <w:tr w:rsidR="00774DE5" w:rsidRPr="008422FF" w14:paraId="0A2D7BCF" w14:textId="77777777" w:rsidTr="00774DE5">
        <w:tc>
          <w:tcPr>
            <w:tcW w:w="7317" w:type="dxa"/>
          </w:tcPr>
          <w:p w14:paraId="18B14942" w14:textId="77777777" w:rsidR="00774DE5" w:rsidRPr="008422FF" w:rsidRDefault="0076123F" w:rsidP="00000C60">
            <w:pPr>
              <w:spacing w:before="120" w:after="120"/>
              <w:rPr>
                <w:rFonts w:ascii="Georgia" w:hAnsi="Georgia" w:cs="Calibri"/>
                <w:sz w:val="22"/>
                <w:szCs w:val="22"/>
              </w:rPr>
            </w:pPr>
            <w:r w:rsidRPr="008422FF">
              <w:rPr>
                <w:rFonts w:ascii="Georgia" w:hAnsi="Georgia" w:cs="Calibri"/>
                <w:sz w:val="22"/>
                <w:szCs w:val="22"/>
              </w:rPr>
              <w:t>Příloha 4</w:t>
            </w:r>
            <w:r w:rsidR="00774DE5" w:rsidRPr="008422FF">
              <w:rPr>
                <w:rFonts w:ascii="Georgia" w:hAnsi="Georgia" w:cs="Calibri"/>
                <w:sz w:val="22"/>
                <w:szCs w:val="22"/>
              </w:rPr>
              <w:t xml:space="preserve"> – Souhlas s uveřejněním identifikačních údajů</w:t>
            </w:r>
          </w:p>
        </w:tc>
        <w:tc>
          <w:tcPr>
            <w:tcW w:w="1745" w:type="dxa"/>
          </w:tcPr>
          <w:p w14:paraId="64541EC6" w14:textId="77777777" w:rsidR="00774DE5" w:rsidRPr="008422FF" w:rsidRDefault="00774DE5" w:rsidP="00000C60">
            <w:pPr>
              <w:spacing w:before="120" w:after="120"/>
              <w:rPr>
                <w:rFonts w:ascii="Georgia" w:hAnsi="Georgia" w:cs="Calibri"/>
                <w:sz w:val="22"/>
                <w:szCs w:val="22"/>
              </w:rPr>
            </w:pPr>
          </w:p>
        </w:tc>
      </w:tr>
      <w:tr w:rsidR="00FC122D" w:rsidRPr="008422FF" w14:paraId="566C49D7" w14:textId="77777777" w:rsidTr="00774DE5">
        <w:tc>
          <w:tcPr>
            <w:tcW w:w="7317" w:type="dxa"/>
          </w:tcPr>
          <w:p w14:paraId="0DF35A91" w14:textId="77777777" w:rsidR="00FC122D" w:rsidRPr="008422FF" w:rsidRDefault="000B0BA1" w:rsidP="00000C60">
            <w:pPr>
              <w:spacing w:before="120" w:after="120"/>
              <w:rPr>
                <w:rFonts w:ascii="Georgia" w:hAnsi="Georgia" w:cs="Calibri"/>
                <w:sz w:val="22"/>
                <w:szCs w:val="22"/>
              </w:rPr>
            </w:pPr>
            <w:r w:rsidRPr="008422FF">
              <w:rPr>
                <w:rFonts w:ascii="Georgia" w:hAnsi="Georgia" w:cs="Calibri"/>
                <w:sz w:val="22"/>
                <w:szCs w:val="22"/>
              </w:rPr>
              <w:t>Příloha 5</w:t>
            </w:r>
            <w:r w:rsidR="00FC122D" w:rsidRPr="008422FF">
              <w:rPr>
                <w:rFonts w:ascii="Georgia" w:hAnsi="Georgia" w:cs="Calibri"/>
                <w:sz w:val="22"/>
                <w:szCs w:val="22"/>
              </w:rPr>
              <w:t xml:space="preserve"> – </w:t>
            </w:r>
            <w:r w:rsidR="0041470A" w:rsidRPr="008422FF">
              <w:rPr>
                <w:rFonts w:ascii="Georgia" w:hAnsi="Georgia" w:cs="Calibri"/>
                <w:sz w:val="22"/>
                <w:szCs w:val="22"/>
              </w:rPr>
              <w:t xml:space="preserve">Čestné prohlášení žadatele o podporu de </w:t>
            </w:r>
            <w:proofErr w:type="spellStart"/>
            <w:r w:rsidR="0041470A" w:rsidRPr="008422FF">
              <w:rPr>
                <w:rFonts w:ascii="Georgia" w:hAnsi="Georgia" w:cs="Calibri"/>
                <w:sz w:val="22"/>
                <w:szCs w:val="22"/>
              </w:rPr>
              <w:t>minimis</w:t>
            </w:r>
            <w:proofErr w:type="spellEnd"/>
          </w:p>
        </w:tc>
        <w:tc>
          <w:tcPr>
            <w:tcW w:w="1745" w:type="dxa"/>
          </w:tcPr>
          <w:p w14:paraId="4BE62027" w14:textId="77777777" w:rsidR="00FC122D" w:rsidRPr="008422FF" w:rsidRDefault="00FC122D" w:rsidP="00000C60">
            <w:pPr>
              <w:spacing w:before="120" w:after="120"/>
              <w:rPr>
                <w:rFonts w:ascii="Georgia" w:hAnsi="Georgia" w:cs="Calibri"/>
                <w:sz w:val="22"/>
                <w:szCs w:val="22"/>
              </w:rPr>
            </w:pPr>
          </w:p>
        </w:tc>
      </w:tr>
      <w:tr w:rsidR="00D56FE9" w:rsidRPr="008422FF" w14:paraId="6E843F89" w14:textId="77777777" w:rsidTr="00AE6B64">
        <w:trPr>
          <w:trHeight w:val="394"/>
        </w:trPr>
        <w:tc>
          <w:tcPr>
            <w:tcW w:w="7317" w:type="dxa"/>
          </w:tcPr>
          <w:p w14:paraId="1359967F" w14:textId="231ECBA3" w:rsidR="00D56FE9" w:rsidRPr="008422FF" w:rsidRDefault="00D56FE9" w:rsidP="00AE6B64">
            <w:pPr>
              <w:spacing w:before="120" w:after="120"/>
              <w:rPr>
                <w:rFonts w:ascii="Georgia" w:hAnsi="Georgia" w:cs="Calibri"/>
                <w:sz w:val="22"/>
                <w:szCs w:val="22"/>
              </w:rPr>
            </w:pPr>
            <w:bookmarkStart w:id="3" w:name="_Hlk53044545"/>
            <w:r w:rsidRPr="008422FF">
              <w:rPr>
                <w:rFonts w:ascii="Georgia" w:hAnsi="Georgia" w:cs="Calibri"/>
                <w:sz w:val="22"/>
                <w:szCs w:val="22"/>
              </w:rPr>
              <w:t xml:space="preserve">Příloha 6 - </w:t>
            </w:r>
            <w:r w:rsidR="00E65E13" w:rsidRPr="008422FF">
              <w:rPr>
                <w:rFonts w:ascii="Georgia" w:hAnsi="Georgia" w:cs="Calibri"/>
                <w:sz w:val="22"/>
                <w:szCs w:val="22"/>
              </w:rPr>
              <w:t>Čestné prohlášení žadatele o tom, že</w:t>
            </w:r>
            <w:r w:rsidR="00E65E13">
              <w:rPr>
                <w:rFonts w:ascii="Georgia" w:hAnsi="Georgia" w:cs="Calibri"/>
                <w:sz w:val="22"/>
                <w:szCs w:val="22"/>
              </w:rPr>
              <w:t xml:space="preserve"> o záměru informoval</w:t>
            </w:r>
            <w:r w:rsidR="00E65E13" w:rsidRPr="008422FF">
              <w:rPr>
                <w:rFonts w:ascii="Georgia" w:hAnsi="Georgia" w:cs="Calibri"/>
                <w:sz w:val="22"/>
                <w:szCs w:val="22"/>
              </w:rPr>
              <w:t xml:space="preserve"> </w:t>
            </w:r>
            <w:r w:rsidRPr="008422FF">
              <w:rPr>
                <w:rFonts w:ascii="Georgia" w:hAnsi="Georgia" w:cs="Calibri"/>
                <w:sz w:val="22"/>
                <w:szCs w:val="22"/>
              </w:rPr>
              <w:t>příslušn</w:t>
            </w:r>
            <w:r w:rsidR="00E65E13">
              <w:rPr>
                <w:rFonts w:ascii="Georgia" w:hAnsi="Georgia" w:cs="Calibri"/>
                <w:sz w:val="22"/>
                <w:szCs w:val="22"/>
              </w:rPr>
              <w:t>ý</w:t>
            </w:r>
            <w:r w:rsidRPr="008422FF">
              <w:rPr>
                <w:rFonts w:ascii="Georgia" w:hAnsi="Georgia" w:cs="Calibri"/>
                <w:sz w:val="22"/>
                <w:szCs w:val="22"/>
              </w:rPr>
              <w:t xml:space="preserve"> zastupitelsk</w:t>
            </w:r>
            <w:r w:rsidR="00E65E13">
              <w:rPr>
                <w:rFonts w:ascii="Georgia" w:hAnsi="Georgia" w:cs="Calibri"/>
                <w:sz w:val="22"/>
                <w:szCs w:val="22"/>
              </w:rPr>
              <w:t>ý</w:t>
            </w:r>
            <w:r w:rsidRPr="008422FF">
              <w:rPr>
                <w:rFonts w:ascii="Georgia" w:hAnsi="Georgia" w:cs="Calibri"/>
                <w:sz w:val="22"/>
                <w:szCs w:val="22"/>
              </w:rPr>
              <w:t xml:space="preserve"> úřad ČR</w:t>
            </w:r>
            <w:bookmarkEnd w:id="3"/>
          </w:p>
        </w:tc>
        <w:tc>
          <w:tcPr>
            <w:tcW w:w="1745" w:type="dxa"/>
          </w:tcPr>
          <w:p w14:paraId="6EEF545C" w14:textId="77777777" w:rsidR="00D56FE9" w:rsidRPr="008422FF" w:rsidRDefault="00D56FE9" w:rsidP="00000C60">
            <w:pPr>
              <w:spacing w:before="120" w:after="120"/>
              <w:rPr>
                <w:rFonts w:ascii="Georgia" w:hAnsi="Georgia" w:cs="Calibri"/>
                <w:sz w:val="22"/>
                <w:szCs w:val="22"/>
              </w:rPr>
            </w:pPr>
          </w:p>
        </w:tc>
      </w:tr>
      <w:tr w:rsidR="00774DE5" w:rsidRPr="008422FF" w14:paraId="5886235D" w14:textId="77777777" w:rsidTr="00774DE5">
        <w:tc>
          <w:tcPr>
            <w:tcW w:w="7317" w:type="dxa"/>
          </w:tcPr>
          <w:p w14:paraId="62865D2F" w14:textId="77777777" w:rsidR="00774DE5" w:rsidRPr="008422FF" w:rsidRDefault="00774DE5" w:rsidP="00DC1275">
            <w:pPr>
              <w:spacing w:before="120" w:after="120"/>
              <w:rPr>
                <w:rFonts w:ascii="Georgia" w:hAnsi="Georgia" w:cs="Calibri"/>
                <w:sz w:val="22"/>
                <w:szCs w:val="22"/>
              </w:rPr>
            </w:pPr>
            <w:r w:rsidRPr="008422FF">
              <w:rPr>
                <w:rFonts w:ascii="Georgia" w:hAnsi="Georgia" w:cs="Calibri"/>
                <w:sz w:val="22"/>
                <w:szCs w:val="22"/>
              </w:rPr>
              <w:t>CD-ROM</w:t>
            </w:r>
            <w:r w:rsidR="00FC122D" w:rsidRPr="008422FF">
              <w:rPr>
                <w:rFonts w:ascii="Georgia" w:hAnsi="Georgia" w:cs="Calibri"/>
                <w:sz w:val="22"/>
                <w:szCs w:val="22"/>
              </w:rPr>
              <w:t>/FLASH DISK</w:t>
            </w:r>
            <w:r w:rsidRPr="008422FF">
              <w:rPr>
                <w:rFonts w:ascii="Georgia" w:hAnsi="Georgia" w:cs="Calibri"/>
                <w:sz w:val="22"/>
                <w:szCs w:val="22"/>
              </w:rPr>
              <w:t xml:space="preserve"> se všemi dokumenty v el. </w:t>
            </w:r>
            <w:r w:rsidR="007755EA" w:rsidRPr="008422FF">
              <w:rPr>
                <w:rFonts w:ascii="Georgia" w:hAnsi="Georgia" w:cs="Calibri"/>
                <w:sz w:val="22"/>
                <w:szCs w:val="22"/>
              </w:rPr>
              <w:t>f</w:t>
            </w:r>
            <w:r w:rsidRPr="008422FF">
              <w:rPr>
                <w:rFonts w:ascii="Georgia" w:hAnsi="Georgia" w:cs="Calibri"/>
                <w:sz w:val="22"/>
                <w:szCs w:val="22"/>
              </w:rPr>
              <w:t>ormě</w:t>
            </w:r>
            <w:r w:rsidR="00FC122D" w:rsidRPr="008422FF">
              <w:rPr>
                <w:rFonts w:ascii="Georgia" w:hAnsi="Georgia" w:cs="Calibri"/>
                <w:sz w:val="22"/>
                <w:szCs w:val="22"/>
              </w:rPr>
              <w:t xml:space="preserve"> </w:t>
            </w:r>
            <w:r w:rsidR="0041470A" w:rsidRPr="008422FF">
              <w:rPr>
                <w:rFonts w:ascii="Georgia" w:hAnsi="Georgia" w:cs="Calibri"/>
                <w:sz w:val="22"/>
                <w:szCs w:val="22"/>
              </w:rPr>
              <w:t xml:space="preserve">(editovatelné) </w:t>
            </w:r>
            <w:r w:rsidR="00FC122D" w:rsidRPr="008422FF">
              <w:rPr>
                <w:rFonts w:ascii="Georgia" w:hAnsi="Georgia" w:cs="Calibri"/>
                <w:sz w:val="22"/>
                <w:szCs w:val="22"/>
              </w:rPr>
              <w:t>v případě, že žádos</w:t>
            </w:r>
            <w:r w:rsidR="0041470A" w:rsidRPr="008422FF">
              <w:rPr>
                <w:rFonts w:ascii="Georgia" w:hAnsi="Georgia" w:cs="Calibri"/>
                <w:sz w:val="22"/>
                <w:szCs w:val="22"/>
              </w:rPr>
              <w:t xml:space="preserve">t o dotaci je podávána </w:t>
            </w:r>
            <w:r w:rsidR="00DC1275" w:rsidRPr="008422FF">
              <w:rPr>
                <w:rFonts w:ascii="Georgia" w:hAnsi="Georgia" w:cs="Calibri"/>
                <w:sz w:val="22"/>
                <w:szCs w:val="22"/>
              </w:rPr>
              <w:t xml:space="preserve">fyzicky. </w:t>
            </w:r>
          </w:p>
        </w:tc>
        <w:tc>
          <w:tcPr>
            <w:tcW w:w="1745" w:type="dxa"/>
          </w:tcPr>
          <w:p w14:paraId="57B1BC00" w14:textId="77777777" w:rsidR="00C60F65" w:rsidRPr="008422FF" w:rsidRDefault="00C60F65" w:rsidP="00000C60">
            <w:pPr>
              <w:spacing w:before="120" w:after="120"/>
              <w:rPr>
                <w:rFonts w:ascii="Georgia" w:hAnsi="Georgia" w:cs="Calibri"/>
                <w:sz w:val="22"/>
                <w:szCs w:val="22"/>
              </w:rPr>
            </w:pPr>
          </w:p>
        </w:tc>
      </w:tr>
    </w:tbl>
    <w:p w14:paraId="2D079F0C" w14:textId="77777777" w:rsidR="00774DE5" w:rsidRPr="008422FF" w:rsidRDefault="00774DE5">
      <w:pPr>
        <w:rPr>
          <w:rFonts w:ascii="Georgia" w:hAnsi="Georgia"/>
        </w:rPr>
      </w:pPr>
    </w:p>
    <w:p w14:paraId="186D574B" w14:textId="77777777" w:rsidR="00774DE5" w:rsidRPr="008422FF" w:rsidRDefault="00774DE5">
      <w:pPr>
        <w:rPr>
          <w:rFonts w:ascii="Georgia" w:hAnsi="Georgia"/>
        </w:rPr>
      </w:pPr>
    </w:p>
    <w:tbl>
      <w:tblPr>
        <w:tblStyle w:val="Mkatabulky"/>
        <w:tblW w:w="0" w:type="auto"/>
        <w:tblLook w:val="04A0" w:firstRow="1" w:lastRow="0" w:firstColumn="1" w:lastColumn="0" w:noHBand="0" w:noVBand="1"/>
      </w:tblPr>
      <w:tblGrid>
        <w:gridCol w:w="7366"/>
        <w:gridCol w:w="1696"/>
      </w:tblGrid>
      <w:tr w:rsidR="00500447" w:rsidRPr="008422FF" w14:paraId="6EB1A524" w14:textId="77777777" w:rsidTr="00D631B5">
        <w:tc>
          <w:tcPr>
            <w:tcW w:w="7366" w:type="dxa"/>
          </w:tcPr>
          <w:p w14:paraId="52B6F10C" w14:textId="2EEE1B73" w:rsidR="00500447" w:rsidRPr="008422FF" w:rsidRDefault="00235E8A" w:rsidP="00813E00">
            <w:pPr>
              <w:pStyle w:val="Nadpis2"/>
              <w:spacing w:before="120"/>
              <w:outlineLvl w:val="1"/>
              <w:rPr>
                <w:rFonts w:ascii="Georgia" w:hAnsi="Georgia" w:cs="Calibri"/>
                <w:sz w:val="22"/>
                <w:szCs w:val="22"/>
              </w:rPr>
            </w:pPr>
            <w:r>
              <w:rPr>
                <w:rFonts w:ascii="Georgia" w:hAnsi="Georgia" w:cs="Calibri"/>
                <w:sz w:val="22"/>
                <w:szCs w:val="22"/>
              </w:rPr>
              <w:t>D</w:t>
            </w:r>
            <w:r w:rsidR="00500447" w:rsidRPr="008422FF">
              <w:rPr>
                <w:rFonts w:ascii="Georgia" w:hAnsi="Georgia" w:cs="Calibri"/>
                <w:sz w:val="22"/>
                <w:szCs w:val="22"/>
              </w:rPr>
              <w:t xml:space="preserve">odatečné administrativní </w:t>
            </w:r>
            <w:ins w:id="4" w:author="Jan Wikturna EXT" w:date="2021-08-26T09:41:00Z">
              <w:r w:rsidR="00813E00">
                <w:rPr>
                  <w:rFonts w:ascii="Georgia" w:hAnsi="Georgia" w:cs="Calibri"/>
                  <w:sz w:val="22"/>
                  <w:szCs w:val="22"/>
                </w:rPr>
                <w:t>náležitosti</w:t>
              </w:r>
              <w:r w:rsidR="00813E00" w:rsidRPr="008422FF">
                <w:rPr>
                  <w:rFonts w:ascii="Georgia" w:hAnsi="Georgia" w:cs="Calibri"/>
                  <w:sz w:val="22"/>
                  <w:szCs w:val="22"/>
                </w:rPr>
                <w:t xml:space="preserve"> </w:t>
              </w:r>
            </w:ins>
            <w:r w:rsidR="00500447" w:rsidRPr="008422FF">
              <w:rPr>
                <w:rFonts w:ascii="Georgia" w:hAnsi="Georgia" w:cs="Calibri"/>
                <w:sz w:val="22"/>
                <w:szCs w:val="22"/>
              </w:rPr>
              <w:t xml:space="preserve">žádosti (Vzory příloh </w:t>
            </w:r>
            <w:r w:rsidR="00B532D0" w:rsidRPr="008422FF">
              <w:rPr>
                <w:rFonts w:ascii="Georgia" w:hAnsi="Georgia" w:cs="Calibri"/>
                <w:sz w:val="22"/>
                <w:szCs w:val="22"/>
              </w:rPr>
              <w:t>C</w:t>
            </w:r>
            <w:r w:rsidR="0041470A" w:rsidRPr="008422FF">
              <w:rPr>
                <w:rFonts w:ascii="Georgia" w:hAnsi="Georgia" w:cs="Calibri"/>
                <w:sz w:val="22"/>
                <w:szCs w:val="22"/>
              </w:rPr>
              <w:t>-</w:t>
            </w:r>
            <w:r>
              <w:rPr>
                <w:rFonts w:ascii="Georgia" w:hAnsi="Georgia" w:cs="Calibri"/>
                <w:sz w:val="22"/>
                <w:szCs w:val="22"/>
              </w:rPr>
              <w:t>K</w:t>
            </w:r>
            <w:r w:rsidR="00500447" w:rsidRPr="008422FF">
              <w:rPr>
                <w:rFonts w:ascii="Georgia" w:hAnsi="Georgia" w:cs="Calibri"/>
                <w:sz w:val="22"/>
                <w:szCs w:val="22"/>
              </w:rPr>
              <w:t xml:space="preserve"> jsou přiloženy v</w:t>
            </w:r>
            <w:r w:rsidR="00DA5062" w:rsidRPr="008422FF">
              <w:rPr>
                <w:rFonts w:ascii="Georgia" w:hAnsi="Georgia" w:cs="Calibri"/>
                <w:sz w:val="22"/>
                <w:szCs w:val="22"/>
              </w:rPr>
              <w:t> </w:t>
            </w:r>
            <w:r w:rsidR="00500447" w:rsidRPr="008422FF">
              <w:rPr>
                <w:rFonts w:ascii="Georgia" w:hAnsi="Georgia" w:cs="Calibri"/>
                <w:sz w:val="22"/>
                <w:szCs w:val="22"/>
              </w:rPr>
              <w:t xml:space="preserve">tomto dokumentu) </w:t>
            </w:r>
          </w:p>
        </w:tc>
        <w:tc>
          <w:tcPr>
            <w:tcW w:w="1696" w:type="dxa"/>
          </w:tcPr>
          <w:p w14:paraId="4F4A4122" w14:textId="1672497D" w:rsidR="00470459" w:rsidRPr="00470459" w:rsidRDefault="00470459" w:rsidP="00DC6153">
            <w:pPr>
              <w:spacing w:before="120" w:after="120"/>
              <w:rPr>
                <w:rFonts w:ascii="Georgia" w:hAnsi="Georgia" w:cs="Calibri"/>
                <w:b/>
                <w:bCs/>
                <w:sz w:val="22"/>
              </w:rPr>
            </w:pPr>
            <w:r w:rsidRPr="008422FF">
              <w:rPr>
                <w:rFonts w:ascii="Georgia" w:hAnsi="Georgia" w:cs="Calibri"/>
                <w:b/>
                <w:bCs/>
                <w:sz w:val="22"/>
              </w:rPr>
              <w:t>P</w:t>
            </w:r>
            <w:r w:rsidR="00500447" w:rsidRPr="008422FF">
              <w:rPr>
                <w:rFonts w:ascii="Georgia" w:hAnsi="Georgia" w:cs="Calibri"/>
                <w:b/>
                <w:bCs/>
                <w:sz w:val="22"/>
              </w:rPr>
              <w:t>řiloženo</w:t>
            </w:r>
          </w:p>
        </w:tc>
      </w:tr>
      <w:tr w:rsidR="00500447" w:rsidRPr="008422FF" w14:paraId="4F40FAD6" w14:textId="77777777" w:rsidTr="00D631B5">
        <w:trPr>
          <w:trHeight w:val="397"/>
        </w:trPr>
        <w:tc>
          <w:tcPr>
            <w:tcW w:w="7366" w:type="dxa"/>
            <w:vAlign w:val="center"/>
          </w:tcPr>
          <w:p w14:paraId="30195695" w14:textId="1985639B" w:rsidR="00500447" w:rsidRPr="008422FF" w:rsidRDefault="00500447" w:rsidP="00DC6153">
            <w:pPr>
              <w:rPr>
                <w:rFonts w:ascii="Georgia" w:hAnsi="Georgia" w:cs="Calibri"/>
                <w:sz w:val="22"/>
              </w:rPr>
            </w:pPr>
            <w:r w:rsidRPr="008422FF">
              <w:rPr>
                <w:rFonts w:ascii="Georgia" w:hAnsi="Georgia" w:cs="Calibri"/>
                <w:sz w:val="22"/>
              </w:rPr>
              <w:t xml:space="preserve">Příloha A – </w:t>
            </w:r>
            <w:r w:rsidR="00E30006">
              <w:rPr>
                <w:rFonts w:ascii="Georgia" w:hAnsi="Georgia" w:cs="Calibri"/>
                <w:sz w:val="22"/>
              </w:rPr>
              <w:t>V</w:t>
            </w:r>
            <w:r w:rsidRPr="008422FF">
              <w:rPr>
                <w:rFonts w:ascii="Georgia" w:hAnsi="Georgia" w:cs="Calibri"/>
                <w:sz w:val="22"/>
              </w:rPr>
              <w:t>ýpis z</w:t>
            </w:r>
            <w:r w:rsidR="00DA5062" w:rsidRPr="008422FF">
              <w:rPr>
                <w:rFonts w:ascii="Georgia" w:hAnsi="Georgia" w:cs="Calibri"/>
                <w:sz w:val="22"/>
              </w:rPr>
              <w:t> </w:t>
            </w:r>
            <w:r w:rsidRPr="008422FF">
              <w:rPr>
                <w:rFonts w:ascii="Georgia" w:hAnsi="Georgia" w:cs="Calibri"/>
                <w:sz w:val="22"/>
              </w:rPr>
              <w:t>obchodního rejstříku;</w:t>
            </w:r>
          </w:p>
        </w:tc>
        <w:tc>
          <w:tcPr>
            <w:tcW w:w="1696" w:type="dxa"/>
          </w:tcPr>
          <w:p w14:paraId="571B5962" w14:textId="77777777" w:rsidR="00500447" w:rsidRPr="008422FF" w:rsidRDefault="00500447" w:rsidP="00DC6153">
            <w:pPr>
              <w:rPr>
                <w:rFonts w:ascii="Georgia" w:hAnsi="Georgia"/>
              </w:rPr>
            </w:pPr>
          </w:p>
        </w:tc>
      </w:tr>
      <w:tr w:rsidR="00500447" w:rsidRPr="008422FF" w14:paraId="155798A9" w14:textId="77777777" w:rsidTr="00D631B5">
        <w:trPr>
          <w:trHeight w:val="397"/>
        </w:trPr>
        <w:tc>
          <w:tcPr>
            <w:tcW w:w="7366" w:type="dxa"/>
            <w:vAlign w:val="center"/>
          </w:tcPr>
          <w:p w14:paraId="0AE3D5B6" w14:textId="2E7A58FA" w:rsidR="00500447" w:rsidRPr="008422FF" w:rsidRDefault="00500447" w:rsidP="00DC6153">
            <w:pPr>
              <w:rPr>
                <w:rFonts w:ascii="Georgia" w:hAnsi="Georgia" w:cs="Calibri"/>
                <w:sz w:val="22"/>
              </w:rPr>
            </w:pPr>
            <w:r w:rsidRPr="008422FF">
              <w:rPr>
                <w:rFonts w:ascii="Georgia" w:hAnsi="Georgia" w:cs="Calibri"/>
                <w:sz w:val="22"/>
              </w:rPr>
              <w:t xml:space="preserve">Příloha </w:t>
            </w:r>
            <w:r w:rsidR="00B532D0" w:rsidRPr="008422FF">
              <w:rPr>
                <w:rFonts w:ascii="Georgia" w:hAnsi="Georgia" w:cs="Calibri"/>
                <w:sz w:val="22"/>
              </w:rPr>
              <w:t>B</w:t>
            </w:r>
            <w:r w:rsidRPr="008422FF">
              <w:rPr>
                <w:rFonts w:ascii="Georgia" w:hAnsi="Georgia" w:cs="Calibri"/>
                <w:sz w:val="22"/>
              </w:rPr>
              <w:t xml:space="preserve"> – Doklad o existenci bankovního účtu</w:t>
            </w:r>
            <w:r w:rsidR="00C211A5">
              <w:rPr>
                <w:rFonts w:ascii="Georgia" w:hAnsi="Georgia" w:cs="Calibri"/>
                <w:sz w:val="22"/>
              </w:rPr>
              <w:t xml:space="preserve"> (číslo účtu uvedené v příloze B se musí shodovat s číslem účtu uvedeným v žádosti)</w:t>
            </w:r>
            <w:r w:rsidRPr="008422FF">
              <w:rPr>
                <w:rFonts w:ascii="Georgia" w:hAnsi="Georgia" w:cs="Calibri"/>
                <w:sz w:val="22"/>
              </w:rPr>
              <w:t>;</w:t>
            </w:r>
          </w:p>
        </w:tc>
        <w:tc>
          <w:tcPr>
            <w:tcW w:w="1696" w:type="dxa"/>
          </w:tcPr>
          <w:p w14:paraId="618A6528" w14:textId="77777777" w:rsidR="00500447" w:rsidRPr="008422FF" w:rsidRDefault="00500447" w:rsidP="00DC6153">
            <w:pPr>
              <w:rPr>
                <w:rFonts w:ascii="Georgia" w:hAnsi="Georgia"/>
              </w:rPr>
            </w:pPr>
          </w:p>
        </w:tc>
      </w:tr>
      <w:tr w:rsidR="00B532D0" w:rsidRPr="008422FF" w14:paraId="72520BD1" w14:textId="77777777" w:rsidTr="00D631B5">
        <w:trPr>
          <w:trHeight w:val="397"/>
        </w:trPr>
        <w:tc>
          <w:tcPr>
            <w:tcW w:w="7366" w:type="dxa"/>
            <w:vAlign w:val="center"/>
          </w:tcPr>
          <w:p w14:paraId="5C8838CD" w14:textId="494A3AF2" w:rsidR="00B532D0" w:rsidRPr="008422FF" w:rsidRDefault="00B532D0" w:rsidP="00DC6153">
            <w:pPr>
              <w:rPr>
                <w:rFonts w:ascii="Georgia" w:hAnsi="Georgia" w:cs="Calibri"/>
                <w:sz w:val="22"/>
              </w:rPr>
            </w:pPr>
            <w:r w:rsidRPr="008422FF">
              <w:rPr>
                <w:rFonts w:ascii="Georgia" w:hAnsi="Georgia" w:cs="Calibri"/>
                <w:sz w:val="22"/>
              </w:rPr>
              <w:t>Příloha C – Kopie účetních závěrek, prokazující výši obratu za tři po sobě následující účetní období bezprostředně předcházející termínu podání žádosti. V</w:t>
            </w:r>
            <w:r w:rsidR="00DA5062" w:rsidRPr="008422FF">
              <w:rPr>
                <w:rFonts w:ascii="Georgia" w:hAnsi="Georgia" w:cs="Calibri"/>
                <w:sz w:val="22"/>
              </w:rPr>
              <w:t> </w:t>
            </w:r>
            <w:r w:rsidRPr="008422FF">
              <w:rPr>
                <w:rFonts w:ascii="Georgia" w:hAnsi="Georgia" w:cs="Calibri"/>
                <w:sz w:val="22"/>
              </w:rPr>
              <w:t>případě, že účetní závěrka za poslední účetní období nebyla zveřejněna, bude minimální výše obratu za poslední účetní období potvrzena čestným prohlášením</w:t>
            </w:r>
            <w:r w:rsidR="00C211A5">
              <w:rPr>
                <w:rFonts w:ascii="Georgia" w:hAnsi="Georgia" w:cs="Calibri"/>
                <w:sz w:val="22"/>
              </w:rPr>
              <w:t>.</w:t>
            </w:r>
          </w:p>
        </w:tc>
        <w:tc>
          <w:tcPr>
            <w:tcW w:w="1696" w:type="dxa"/>
          </w:tcPr>
          <w:p w14:paraId="70F7ED28" w14:textId="77777777" w:rsidR="00B532D0" w:rsidRPr="008422FF" w:rsidRDefault="00B532D0" w:rsidP="00DC6153">
            <w:pPr>
              <w:rPr>
                <w:rFonts w:ascii="Georgia" w:hAnsi="Georgia"/>
              </w:rPr>
            </w:pPr>
          </w:p>
        </w:tc>
      </w:tr>
      <w:tr w:rsidR="00500447" w:rsidRPr="008422FF" w14:paraId="07E3A1E8" w14:textId="77777777" w:rsidTr="00D631B5">
        <w:trPr>
          <w:trHeight w:val="1247"/>
        </w:trPr>
        <w:tc>
          <w:tcPr>
            <w:tcW w:w="7366" w:type="dxa"/>
            <w:vAlign w:val="center"/>
          </w:tcPr>
          <w:p w14:paraId="509C4D88" w14:textId="77777777" w:rsidR="00500447" w:rsidRPr="008422FF" w:rsidRDefault="00500447" w:rsidP="00DC6153">
            <w:pPr>
              <w:rPr>
                <w:rFonts w:ascii="Georgia" w:hAnsi="Georgia" w:cs="Calibri"/>
                <w:sz w:val="22"/>
              </w:rPr>
            </w:pPr>
            <w:r w:rsidRPr="008422FF">
              <w:rPr>
                <w:rFonts w:ascii="Georgia" w:hAnsi="Georgia" w:cs="Calibri"/>
                <w:sz w:val="22"/>
              </w:rPr>
              <w:t xml:space="preserve">Příloha </w:t>
            </w:r>
            <w:r w:rsidR="00AC5098" w:rsidRPr="008422FF">
              <w:rPr>
                <w:rFonts w:ascii="Georgia" w:hAnsi="Georgia" w:cs="Calibri"/>
                <w:sz w:val="22"/>
              </w:rPr>
              <w:t>D</w:t>
            </w:r>
            <w:r w:rsidRPr="008422FF">
              <w:rPr>
                <w:rFonts w:ascii="Georgia" w:hAnsi="Georgia" w:cs="Calibri"/>
                <w:sz w:val="22"/>
              </w:rPr>
              <w:t xml:space="preserve"> – Čestné prohlášení, že vůči jeho majetku neprobíhá insolvenční řízení, v</w:t>
            </w:r>
            <w:r w:rsidR="00DA5062" w:rsidRPr="008422FF">
              <w:rPr>
                <w:rFonts w:ascii="Georgia" w:hAnsi="Georgia" w:cs="Calibri"/>
                <w:sz w:val="22"/>
              </w:rPr>
              <w:t> </w:t>
            </w:r>
            <w:r w:rsidRPr="008422FF">
              <w:rPr>
                <w:rFonts w:ascii="Georgia" w:hAnsi="Georgia" w:cs="Calibri"/>
                <w:sz w:val="22"/>
              </w:rPr>
              <w:t>němž bylo vydáno rozhodnutí o úpadku nebo insolvenční návrh nebyl zamítnut proto, že majetek nepostačuje k</w:t>
            </w:r>
            <w:r w:rsidR="00DA5062" w:rsidRPr="008422FF">
              <w:rPr>
                <w:rFonts w:ascii="Georgia" w:hAnsi="Georgia" w:cs="Calibri"/>
                <w:sz w:val="22"/>
              </w:rPr>
              <w:t> </w:t>
            </w:r>
            <w:r w:rsidRPr="008422FF">
              <w:rPr>
                <w:rFonts w:ascii="Georgia" w:hAnsi="Georgia" w:cs="Calibri"/>
                <w:sz w:val="22"/>
              </w:rPr>
              <w:t>úhradě nákladů insolvenčního řízení, nebo nebyl konkurs zrušen proto, že majetek byl zcela nepostačující nebo zavedena nucená správa podle zvláštních právních předpisů (zákon č. 182/2006 Sb., o úpadku a způsobech jeho řešení, ve znění pozdějších předpisů);</w:t>
            </w:r>
          </w:p>
        </w:tc>
        <w:tc>
          <w:tcPr>
            <w:tcW w:w="1696" w:type="dxa"/>
          </w:tcPr>
          <w:p w14:paraId="175736F2" w14:textId="77777777" w:rsidR="00500447" w:rsidRPr="008422FF" w:rsidRDefault="00500447" w:rsidP="00DC6153">
            <w:pPr>
              <w:rPr>
                <w:rFonts w:ascii="Georgia" w:hAnsi="Georgia"/>
              </w:rPr>
            </w:pPr>
          </w:p>
        </w:tc>
      </w:tr>
      <w:tr w:rsidR="00500447" w:rsidRPr="008422FF" w14:paraId="4289986A" w14:textId="77777777" w:rsidTr="00D631B5">
        <w:trPr>
          <w:trHeight w:val="397"/>
        </w:trPr>
        <w:tc>
          <w:tcPr>
            <w:tcW w:w="7366" w:type="dxa"/>
            <w:vAlign w:val="center"/>
          </w:tcPr>
          <w:p w14:paraId="42C6F967" w14:textId="77777777" w:rsidR="00500447" w:rsidRPr="008422FF" w:rsidRDefault="00500447" w:rsidP="00DC6153">
            <w:pPr>
              <w:rPr>
                <w:rFonts w:ascii="Georgia" w:hAnsi="Georgia" w:cs="Calibri"/>
                <w:sz w:val="22"/>
              </w:rPr>
            </w:pPr>
            <w:r w:rsidRPr="008422FF">
              <w:rPr>
                <w:rFonts w:ascii="Georgia" w:hAnsi="Georgia" w:cs="Calibri"/>
                <w:sz w:val="22"/>
              </w:rPr>
              <w:t xml:space="preserve">Příloha </w:t>
            </w:r>
            <w:r w:rsidR="00AC5098" w:rsidRPr="008422FF">
              <w:rPr>
                <w:rFonts w:ascii="Georgia" w:hAnsi="Georgia" w:cs="Calibri"/>
                <w:sz w:val="22"/>
              </w:rPr>
              <w:t>E</w:t>
            </w:r>
            <w:r w:rsidRPr="008422FF">
              <w:rPr>
                <w:rFonts w:ascii="Georgia" w:hAnsi="Georgia" w:cs="Calibri"/>
                <w:sz w:val="22"/>
              </w:rPr>
              <w:t xml:space="preserve"> – Čestné prohlášení, že žadatel nemá žádné závazky po lhůtě splatnosti v</w:t>
            </w:r>
            <w:r w:rsidR="00DA5062" w:rsidRPr="008422FF">
              <w:rPr>
                <w:rFonts w:ascii="Georgia" w:hAnsi="Georgia" w:cs="Calibri"/>
                <w:sz w:val="22"/>
              </w:rPr>
              <w:t> </w:t>
            </w:r>
            <w:r w:rsidRPr="008422FF">
              <w:rPr>
                <w:rFonts w:ascii="Georgia" w:hAnsi="Georgia" w:cs="Calibri"/>
                <w:sz w:val="22"/>
              </w:rPr>
              <w:t>souvislosti s</w:t>
            </w:r>
            <w:r w:rsidR="00DA5062" w:rsidRPr="008422FF">
              <w:rPr>
                <w:rFonts w:ascii="Georgia" w:hAnsi="Georgia" w:cs="Calibri"/>
                <w:sz w:val="22"/>
              </w:rPr>
              <w:t> </w:t>
            </w:r>
            <w:r w:rsidRPr="008422FF">
              <w:rPr>
                <w:rFonts w:ascii="Georgia" w:hAnsi="Georgia" w:cs="Calibri"/>
                <w:sz w:val="22"/>
              </w:rPr>
              <w:t>platbami vůči zdravotním pojišťovnám, systému sociálního zabezpečení a vůči státnímu rozpočtu; za neexistenci závazků nelze považovat posečkání s</w:t>
            </w:r>
            <w:r w:rsidR="00DA5062" w:rsidRPr="008422FF">
              <w:rPr>
                <w:rFonts w:ascii="Georgia" w:hAnsi="Georgia" w:cs="Calibri"/>
                <w:sz w:val="22"/>
              </w:rPr>
              <w:t> </w:t>
            </w:r>
            <w:r w:rsidRPr="008422FF">
              <w:rPr>
                <w:rFonts w:ascii="Georgia" w:hAnsi="Georgia" w:cs="Calibri"/>
                <w:sz w:val="22"/>
              </w:rPr>
              <w:t>úhradou dlužných závazků;</w:t>
            </w:r>
          </w:p>
        </w:tc>
        <w:tc>
          <w:tcPr>
            <w:tcW w:w="1696" w:type="dxa"/>
          </w:tcPr>
          <w:p w14:paraId="665AC021" w14:textId="77777777" w:rsidR="00500447" w:rsidRPr="008422FF" w:rsidRDefault="00500447" w:rsidP="00DC6153">
            <w:pPr>
              <w:rPr>
                <w:rFonts w:ascii="Georgia" w:hAnsi="Georgia"/>
              </w:rPr>
            </w:pPr>
          </w:p>
        </w:tc>
      </w:tr>
      <w:tr w:rsidR="00500447" w:rsidRPr="008422FF" w14:paraId="4AC08CBA" w14:textId="77777777" w:rsidTr="00D631B5">
        <w:trPr>
          <w:trHeight w:val="3277"/>
        </w:trPr>
        <w:tc>
          <w:tcPr>
            <w:tcW w:w="7366" w:type="dxa"/>
            <w:vAlign w:val="center"/>
          </w:tcPr>
          <w:p w14:paraId="33A8FFF6" w14:textId="77777777" w:rsidR="00500447" w:rsidRPr="008422FF" w:rsidRDefault="00500447" w:rsidP="00DC6153">
            <w:pPr>
              <w:rPr>
                <w:rFonts w:ascii="Georgia" w:hAnsi="Georgia" w:cs="Calibri"/>
                <w:sz w:val="22"/>
              </w:rPr>
            </w:pPr>
            <w:r w:rsidRPr="008422FF">
              <w:rPr>
                <w:rFonts w:ascii="Georgia" w:hAnsi="Georgia" w:cs="Calibri"/>
                <w:sz w:val="22"/>
              </w:rPr>
              <w:lastRenderedPageBreak/>
              <w:t xml:space="preserve">Příloha </w:t>
            </w:r>
            <w:r w:rsidR="00AC5098" w:rsidRPr="008422FF">
              <w:rPr>
                <w:rFonts w:ascii="Georgia" w:hAnsi="Georgia" w:cs="Calibri"/>
                <w:sz w:val="22"/>
              </w:rPr>
              <w:t>F</w:t>
            </w:r>
            <w:r w:rsidRPr="008422FF">
              <w:rPr>
                <w:rFonts w:ascii="Georgia" w:hAnsi="Georgia" w:cs="Calibri"/>
                <w:sz w:val="22"/>
              </w:rPr>
              <w:t xml:space="preserve"> – Čestné prohlášení o tom, že žadatel o podporu (samotný subjekt nebo členové jeho statutárního orgánu) nebyl v</w:t>
            </w:r>
            <w:r w:rsidR="00DA5062" w:rsidRPr="008422FF">
              <w:rPr>
                <w:rFonts w:ascii="Georgia" w:hAnsi="Georgia" w:cs="Calibri"/>
                <w:sz w:val="22"/>
              </w:rPr>
              <w:t> </w:t>
            </w:r>
            <w:r w:rsidRPr="008422FF">
              <w:rPr>
                <w:rFonts w:ascii="Georgia" w:hAnsi="Georgia" w:cs="Calibri"/>
                <w:sz w:val="22"/>
              </w:rPr>
              <w:t xml:space="preserve">minulosti pravomocně odsouzen za následující trestné činy:  </w:t>
            </w:r>
          </w:p>
          <w:p w14:paraId="757057F5" w14:textId="77777777" w:rsidR="00500447" w:rsidRPr="008422FF" w:rsidRDefault="00500447" w:rsidP="00DC6153">
            <w:pPr>
              <w:rPr>
                <w:rFonts w:ascii="Georgia" w:hAnsi="Georgia" w:cs="Calibri"/>
                <w:sz w:val="22"/>
              </w:rPr>
            </w:pPr>
            <w:r w:rsidRPr="008422FF">
              <w:rPr>
                <w:rFonts w:ascii="Georgia" w:hAnsi="Georgia" w:cs="Calibri"/>
                <w:sz w:val="22"/>
              </w:rPr>
              <w:t>a) trestný čin spáchaný ve prospěch organizované zločinecké skupiny nebo trestný čin účasti na organizované zločinecké skupině,</w:t>
            </w:r>
          </w:p>
          <w:p w14:paraId="71EB38CE" w14:textId="77777777" w:rsidR="00500447" w:rsidRPr="008422FF" w:rsidRDefault="00500447" w:rsidP="00DC6153">
            <w:pPr>
              <w:rPr>
                <w:rFonts w:ascii="Georgia" w:hAnsi="Georgia" w:cs="Calibri"/>
                <w:sz w:val="22"/>
              </w:rPr>
            </w:pPr>
            <w:r w:rsidRPr="008422FF">
              <w:rPr>
                <w:rFonts w:ascii="Georgia" w:hAnsi="Georgia" w:cs="Calibri"/>
                <w:sz w:val="22"/>
              </w:rPr>
              <w:t>b) trestný čin obchodování s</w:t>
            </w:r>
            <w:r w:rsidR="00DA5062" w:rsidRPr="008422FF">
              <w:rPr>
                <w:rFonts w:ascii="Georgia" w:hAnsi="Georgia" w:cs="Calibri"/>
                <w:sz w:val="22"/>
              </w:rPr>
              <w:t> </w:t>
            </w:r>
            <w:r w:rsidRPr="008422FF">
              <w:rPr>
                <w:rFonts w:ascii="Georgia" w:hAnsi="Georgia" w:cs="Calibri"/>
                <w:sz w:val="22"/>
              </w:rPr>
              <w:t>lidmi,</w:t>
            </w:r>
          </w:p>
          <w:p w14:paraId="67EF18C4" w14:textId="77777777" w:rsidR="00500447" w:rsidRPr="008422FF" w:rsidRDefault="00500447" w:rsidP="00DC6153">
            <w:pPr>
              <w:rPr>
                <w:rFonts w:ascii="Georgia" w:hAnsi="Georgia" w:cs="Calibri"/>
                <w:sz w:val="22"/>
              </w:rPr>
            </w:pPr>
            <w:r w:rsidRPr="008422FF">
              <w:rPr>
                <w:rFonts w:ascii="Georgia" w:hAnsi="Georgia" w:cs="Calibri"/>
                <w:sz w:val="22"/>
              </w:rPr>
              <w:t>c) trestné činy proti majetku</w:t>
            </w:r>
          </w:p>
          <w:p w14:paraId="5A9600A0" w14:textId="77777777" w:rsidR="00500447" w:rsidRPr="008422FF" w:rsidRDefault="00500447" w:rsidP="00DC6153">
            <w:pPr>
              <w:rPr>
                <w:rFonts w:ascii="Georgia" w:hAnsi="Georgia" w:cs="Calibri"/>
                <w:sz w:val="22"/>
              </w:rPr>
            </w:pPr>
            <w:r w:rsidRPr="008422FF">
              <w:rPr>
                <w:rFonts w:ascii="Georgia" w:hAnsi="Georgia" w:cs="Calibri"/>
                <w:sz w:val="22"/>
              </w:rPr>
              <w:t>d) trestné činy hospodářské</w:t>
            </w:r>
          </w:p>
          <w:p w14:paraId="47A2E9C5" w14:textId="77777777" w:rsidR="00500447" w:rsidRPr="008422FF" w:rsidRDefault="00500447" w:rsidP="00DC6153">
            <w:pPr>
              <w:rPr>
                <w:rFonts w:ascii="Georgia" w:hAnsi="Georgia" w:cs="Calibri"/>
                <w:sz w:val="22"/>
              </w:rPr>
            </w:pPr>
            <w:r w:rsidRPr="008422FF">
              <w:rPr>
                <w:rFonts w:ascii="Georgia" w:hAnsi="Georgia" w:cs="Calibri"/>
                <w:sz w:val="22"/>
              </w:rPr>
              <w:t>e) trestné činy obecně nebezpečné,</w:t>
            </w:r>
          </w:p>
          <w:p w14:paraId="4FEEF6C5" w14:textId="77777777" w:rsidR="00500447" w:rsidRPr="008422FF" w:rsidRDefault="00500447" w:rsidP="00DC6153">
            <w:pPr>
              <w:rPr>
                <w:rFonts w:ascii="Georgia" w:hAnsi="Georgia" w:cs="Calibri"/>
                <w:sz w:val="22"/>
              </w:rPr>
            </w:pPr>
            <w:r w:rsidRPr="008422FF">
              <w:rPr>
                <w:rFonts w:ascii="Georgia" w:hAnsi="Georgia" w:cs="Calibri"/>
                <w:sz w:val="22"/>
              </w:rPr>
              <w:t>f)</w:t>
            </w:r>
            <w:r w:rsidR="00D11E01">
              <w:rPr>
                <w:rFonts w:ascii="Georgia" w:hAnsi="Georgia" w:cs="Calibri"/>
                <w:sz w:val="22"/>
              </w:rPr>
              <w:t xml:space="preserve"> </w:t>
            </w:r>
            <w:r w:rsidRPr="008422FF">
              <w:rPr>
                <w:rFonts w:ascii="Georgia" w:hAnsi="Georgia" w:cs="Calibri"/>
                <w:sz w:val="22"/>
              </w:rPr>
              <w:t>trestné činy proti České republice, cizímu státu a mezinárodní organizaci,</w:t>
            </w:r>
          </w:p>
          <w:p w14:paraId="1D7DB2FE" w14:textId="77777777" w:rsidR="00500447" w:rsidRPr="008422FF" w:rsidRDefault="00500447" w:rsidP="00DC6153">
            <w:pPr>
              <w:rPr>
                <w:rFonts w:ascii="Georgia" w:hAnsi="Georgia" w:cs="Calibri"/>
                <w:sz w:val="22"/>
              </w:rPr>
            </w:pPr>
            <w:r w:rsidRPr="008422FF">
              <w:rPr>
                <w:rFonts w:ascii="Georgia" w:hAnsi="Georgia" w:cs="Calibri"/>
                <w:sz w:val="22"/>
              </w:rPr>
              <w:t>g) trestné činy proti pořádku ve věcech veřejných;</w:t>
            </w:r>
          </w:p>
        </w:tc>
        <w:tc>
          <w:tcPr>
            <w:tcW w:w="1696" w:type="dxa"/>
          </w:tcPr>
          <w:p w14:paraId="7A48826D" w14:textId="77777777" w:rsidR="00500447" w:rsidRPr="008422FF" w:rsidRDefault="00500447" w:rsidP="00DC6153">
            <w:pPr>
              <w:rPr>
                <w:rFonts w:ascii="Georgia" w:hAnsi="Georgia"/>
              </w:rPr>
            </w:pPr>
          </w:p>
        </w:tc>
      </w:tr>
      <w:tr w:rsidR="00500447" w:rsidRPr="008422FF" w14:paraId="33932E13" w14:textId="77777777" w:rsidTr="00D631B5">
        <w:trPr>
          <w:trHeight w:val="543"/>
        </w:trPr>
        <w:tc>
          <w:tcPr>
            <w:tcW w:w="7366" w:type="dxa"/>
            <w:vAlign w:val="center"/>
          </w:tcPr>
          <w:p w14:paraId="57E3A298" w14:textId="77777777" w:rsidR="00500447" w:rsidRPr="008422FF" w:rsidRDefault="0041470A" w:rsidP="00DC6153">
            <w:pPr>
              <w:rPr>
                <w:rFonts w:ascii="Georgia" w:hAnsi="Georgia" w:cs="Calibri"/>
                <w:sz w:val="22"/>
              </w:rPr>
            </w:pPr>
            <w:r w:rsidRPr="008422FF">
              <w:rPr>
                <w:rFonts w:ascii="Georgia" w:hAnsi="Georgia" w:cs="Calibri"/>
                <w:sz w:val="22"/>
              </w:rPr>
              <w:t xml:space="preserve">Příloha </w:t>
            </w:r>
            <w:r w:rsidR="00AC5098" w:rsidRPr="008422FF">
              <w:rPr>
                <w:rFonts w:ascii="Georgia" w:hAnsi="Georgia" w:cs="Calibri"/>
                <w:sz w:val="22"/>
              </w:rPr>
              <w:t>G</w:t>
            </w:r>
            <w:r w:rsidR="00500447" w:rsidRPr="008422FF">
              <w:rPr>
                <w:rFonts w:ascii="Georgia" w:hAnsi="Georgia" w:cs="Calibri"/>
                <w:sz w:val="22"/>
              </w:rPr>
              <w:t xml:space="preserve"> – Čestné prohlášení, že předkládaný projekt je v</w:t>
            </w:r>
            <w:r w:rsidR="00DA5062" w:rsidRPr="008422FF">
              <w:rPr>
                <w:rFonts w:ascii="Georgia" w:hAnsi="Georgia" w:cs="Calibri"/>
                <w:sz w:val="22"/>
              </w:rPr>
              <w:t> </w:t>
            </w:r>
            <w:r w:rsidR="00500447" w:rsidRPr="008422FF">
              <w:rPr>
                <w:rFonts w:ascii="Georgia" w:hAnsi="Georgia" w:cs="Calibri"/>
                <w:sz w:val="22"/>
              </w:rPr>
              <w:t>souladu s</w:t>
            </w:r>
            <w:r w:rsidR="00DA5062" w:rsidRPr="008422FF">
              <w:rPr>
                <w:rFonts w:ascii="Georgia" w:hAnsi="Georgia" w:cs="Calibri"/>
                <w:sz w:val="22"/>
              </w:rPr>
              <w:t> </w:t>
            </w:r>
            <w:r w:rsidR="00500447" w:rsidRPr="008422FF">
              <w:rPr>
                <w:rFonts w:ascii="Georgia" w:hAnsi="Georgia" w:cs="Calibri"/>
                <w:sz w:val="22"/>
              </w:rPr>
              <w:t>příslušnou legislativou země v</w:t>
            </w:r>
            <w:r w:rsidR="00DA5062" w:rsidRPr="008422FF">
              <w:rPr>
                <w:rFonts w:ascii="Georgia" w:hAnsi="Georgia" w:cs="Calibri"/>
                <w:sz w:val="22"/>
              </w:rPr>
              <w:t> </w:t>
            </w:r>
            <w:r w:rsidR="00500447" w:rsidRPr="008422FF">
              <w:rPr>
                <w:rFonts w:ascii="Georgia" w:hAnsi="Georgia" w:cs="Calibri"/>
                <w:sz w:val="22"/>
              </w:rPr>
              <w:t>místě realizace projektu;</w:t>
            </w:r>
          </w:p>
        </w:tc>
        <w:tc>
          <w:tcPr>
            <w:tcW w:w="1696" w:type="dxa"/>
          </w:tcPr>
          <w:p w14:paraId="52E1980E" w14:textId="77777777" w:rsidR="00500447" w:rsidRPr="008422FF" w:rsidRDefault="00500447" w:rsidP="00DC6153">
            <w:pPr>
              <w:rPr>
                <w:rFonts w:ascii="Georgia" w:hAnsi="Georgia"/>
              </w:rPr>
            </w:pPr>
          </w:p>
        </w:tc>
      </w:tr>
      <w:tr w:rsidR="00DA5062" w:rsidRPr="008422FF" w14:paraId="597262BE" w14:textId="77777777" w:rsidTr="00D631B5">
        <w:trPr>
          <w:trHeight w:val="837"/>
        </w:trPr>
        <w:tc>
          <w:tcPr>
            <w:tcW w:w="7366" w:type="dxa"/>
            <w:vAlign w:val="center"/>
          </w:tcPr>
          <w:p w14:paraId="305B5257" w14:textId="5AAB829C" w:rsidR="00DA5062" w:rsidRPr="00D631B5" w:rsidRDefault="00DA5062" w:rsidP="00D631B5">
            <w:pPr>
              <w:rPr>
                <w:rFonts w:ascii="Georgia" w:hAnsi="Georgia" w:cs="Calibri"/>
                <w:sz w:val="22"/>
                <w:szCs w:val="22"/>
              </w:rPr>
            </w:pPr>
            <w:r w:rsidRPr="00D71FF4">
              <w:rPr>
                <w:rFonts w:ascii="Georgia" w:hAnsi="Georgia" w:cs="Calibri"/>
                <w:sz w:val="22"/>
                <w:szCs w:val="22"/>
              </w:rPr>
              <w:t xml:space="preserve">Příloha H – </w:t>
            </w:r>
            <w:r w:rsidR="00D631B5" w:rsidRPr="00D71FF4">
              <w:rPr>
                <w:rFonts w:ascii="Georgia" w:hAnsi="Georgia"/>
                <w:sz w:val="22"/>
                <w:szCs w:val="22"/>
              </w:rPr>
              <w:t xml:space="preserve">Čestné prohlášení, že se žadatel </w:t>
            </w:r>
            <w:r w:rsidR="00D631B5" w:rsidRPr="00D71FF4">
              <w:rPr>
                <w:rFonts w:ascii="Georgia" w:hAnsi="Georgia"/>
                <w:bCs/>
                <w:iCs/>
                <w:sz w:val="22"/>
                <w:szCs w:val="22"/>
              </w:rPr>
              <w:t>řídí ustanoveními mezinárodní smlouvy o boji proti podplácení zahraničních veřejných činitelů v mezinárodních podnikatelských transakcích</w:t>
            </w:r>
            <w:r w:rsidR="00D71FF4" w:rsidRPr="00D71FF4">
              <w:rPr>
                <w:rFonts w:ascii="Georgia" w:hAnsi="Georgia"/>
                <w:bCs/>
                <w:iCs/>
                <w:sz w:val="22"/>
                <w:szCs w:val="22"/>
              </w:rPr>
              <w:t>;</w:t>
            </w:r>
          </w:p>
        </w:tc>
        <w:tc>
          <w:tcPr>
            <w:tcW w:w="1696" w:type="dxa"/>
          </w:tcPr>
          <w:p w14:paraId="3A72995D" w14:textId="77777777" w:rsidR="00DA5062" w:rsidRPr="008422FF" w:rsidRDefault="00DA5062" w:rsidP="00DC6153">
            <w:pPr>
              <w:rPr>
                <w:rFonts w:ascii="Georgia" w:hAnsi="Georgia"/>
              </w:rPr>
            </w:pPr>
          </w:p>
        </w:tc>
      </w:tr>
      <w:tr w:rsidR="00500447" w:rsidRPr="008422FF" w14:paraId="229B4FE1" w14:textId="77777777" w:rsidTr="00D631B5">
        <w:trPr>
          <w:trHeight w:val="1031"/>
        </w:trPr>
        <w:tc>
          <w:tcPr>
            <w:tcW w:w="7366" w:type="dxa"/>
            <w:vAlign w:val="center"/>
          </w:tcPr>
          <w:p w14:paraId="14430AB0" w14:textId="77777777" w:rsidR="00500447" w:rsidRPr="008422FF" w:rsidRDefault="00D631B5" w:rsidP="00DC6153">
            <w:pPr>
              <w:rPr>
                <w:rFonts w:ascii="Georgia" w:hAnsi="Georgia"/>
                <w:sz w:val="22"/>
              </w:rPr>
            </w:pPr>
            <w:r w:rsidRPr="008422FF">
              <w:rPr>
                <w:rFonts w:ascii="Georgia" w:hAnsi="Georgia" w:cs="Calibri"/>
                <w:sz w:val="22"/>
              </w:rPr>
              <w:t xml:space="preserve">Příloha </w:t>
            </w:r>
            <w:r>
              <w:rPr>
                <w:rFonts w:ascii="Georgia" w:hAnsi="Georgia" w:cs="Calibri"/>
                <w:sz w:val="22"/>
              </w:rPr>
              <w:t>C</w:t>
            </w:r>
            <w:r w:rsidRPr="008422FF">
              <w:rPr>
                <w:rFonts w:ascii="Georgia" w:hAnsi="Georgia" w:cs="Calibri"/>
                <w:sz w:val="22"/>
              </w:rPr>
              <w:t>H – Čestné prohlášení, že se žadatel nedopustil vážného profesního pochybení včetně zkreslování informací, nesrovnalostí, podvodu, korupce, jednání související se zločinným spolčením, praní peněz nebo financování terorismu, teroristických trestných činů nebo trestných činů spojených s teroristickými činnostmi a že nepodporuje ani nepodporoval dětskou práci a jiné obchodování s lidmi, nezaložil krycí společnost nebo nevystupuje jako krycí společnost.</w:t>
            </w:r>
          </w:p>
        </w:tc>
        <w:tc>
          <w:tcPr>
            <w:tcW w:w="1696" w:type="dxa"/>
          </w:tcPr>
          <w:p w14:paraId="6AFDB87C" w14:textId="77777777" w:rsidR="00500447" w:rsidRPr="008422FF" w:rsidRDefault="00500447" w:rsidP="00DC6153">
            <w:pPr>
              <w:rPr>
                <w:rFonts w:ascii="Georgia" w:hAnsi="Georgia"/>
              </w:rPr>
            </w:pPr>
          </w:p>
        </w:tc>
      </w:tr>
      <w:tr w:rsidR="00500447" w:rsidRPr="008422FF" w14:paraId="5DBBF841" w14:textId="77777777" w:rsidTr="00D631B5">
        <w:trPr>
          <w:trHeight w:val="907"/>
        </w:trPr>
        <w:tc>
          <w:tcPr>
            <w:tcW w:w="7366" w:type="dxa"/>
            <w:vAlign w:val="center"/>
          </w:tcPr>
          <w:p w14:paraId="3B5434B1" w14:textId="3590ADE6" w:rsidR="00500447" w:rsidRPr="002D111A" w:rsidRDefault="001E3120" w:rsidP="00D631B5">
            <w:pPr>
              <w:rPr>
                <w:rFonts w:ascii="Georgia" w:hAnsi="Georgia" w:cs="Calibri"/>
                <w:sz w:val="22"/>
              </w:rPr>
            </w:pPr>
            <w:r w:rsidRPr="002D111A">
              <w:rPr>
                <w:rFonts w:ascii="Georgia" w:hAnsi="Georgia" w:cs="Calibri"/>
                <w:sz w:val="22"/>
              </w:rPr>
              <w:t xml:space="preserve">Příloha I  – Čestné prohlášení, že </w:t>
            </w:r>
            <w:r w:rsidRPr="002D111A">
              <w:rPr>
                <w:rFonts w:ascii="Georgia" w:eastAsia="Georgia" w:hAnsi="Georgia"/>
                <w:sz w:val="22"/>
              </w:rPr>
              <w:t>žadatel nemá v evidenci daní zachyceny daňové nedoplatky nebo nemá nedoplatek na pojistném nebo na penále na veřejné zdravotní pojištění nebo na sociálním zabezpečení nebo příspěvku na státní politiku zaměstnanosti.</w:t>
            </w:r>
          </w:p>
        </w:tc>
        <w:tc>
          <w:tcPr>
            <w:tcW w:w="1696" w:type="dxa"/>
          </w:tcPr>
          <w:p w14:paraId="28764EDB" w14:textId="77777777" w:rsidR="00500447" w:rsidRPr="008422FF" w:rsidRDefault="00500447" w:rsidP="00DC6153">
            <w:pPr>
              <w:rPr>
                <w:rFonts w:ascii="Georgia" w:hAnsi="Georgia"/>
              </w:rPr>
            </w:pPr>
          </w:p>
        </w:tc>
      </w:tr>
      <w:tr w:rsidR="00D631B5" w:rsidRPr="008422FF" w14:paraId="68A4B9DA" w14:textId="77777777" w:rsidTr="001E3120">
        <w:trPr>
          <w:trHeight w:val="878"/>
        </w:trPr>
        <w:tc>
          <w:tcPr>
            <w:tcW w:w="7366" w:type="dxa"/>
            <w:vAlign w:val="center"/>
          </w:tcPr>
          <w:p w14:paraId="0F2FC782" w14:textId="5BC87DD8" w:rsidR="00D631B5" w:rsidRPr="002D111A" w:rsidRDefault="001E3120" w:rsidP="00DC6153">
            <w:pPr>
              <w:rPr>
                <w:rFonts w:ascii="Georgia" w:hAnsi="Georgia" w:cs="Calibri"/>
                <w:sz w:val="22"/>
              </w:rPr>
            </w:pPr>
            <w:r w:rsidRPr="002D111A">
              <w:rPr>
                <w:rFonts w:ascii="Georgia" w:hAnsi="Georgia" w:cs="Calibri"/>
                <w:sz w:val="22"/>
              </w:rPr>
              <w:t>Příloha J – Čestné prohlášení, že</w:t>
            </w:r>
            <w:r w:rsidRPr="002D111A">
              <w:rPr>
                <w:rFonts w:ascii="Georgia" w:eastAsia="Georgia" w:hAnsi="Georgia"/>
                <w:sz w:val="22"/>
              </w:rPr>
              <w:t xml:space="preserve"> na žadatele nebyl vydán inkasní příkaz po předcházejícím rozhodnutí Evropské komise prohlašujícím, že poskytnutá podpora je protiprávní a neslučitelná se společným trhem.</w:t>
            </w:r>
          </w:p>
        </w:tc>
        <w:tc>
          <w:tcPr>
            <w:tcW w:w="1696" w:type="dxa"/>
          </w:tcPr>
          <w:p w14:paraId="37057D4D" w14:textId="77777777" w:rsidR="00D631B5" w:rsidRPr="008422FF" w:rsidRDefault="00D631B5" w:rsidP="00DC6153">
            <w:pPr>
              <w:rPr>
                <w:rFonts w:ascii="Georgia" w:hAnsi="Georgia"/>
              </w:rPr>
            </w:pPr>
          </w:p>
        </w:tc>
      </w:tr>
      <w:tr w:rsidR="001E3120" w:rsidRPr="008422FF" w14:paraId="70D9529F" w14:textId="77777777" w:rsidTr="001E3120">
        <w:trPr>
          <w:trHeight w:val="878"/>
        </w:trPr>
        <w:tc>
          <w:tcPr>
            <w:tcW w:w="7366" w:type="dxa"/>
            <w:vAlign w:val="center"/>
          </w:tcPr>
          <w:p w14:paraId="2644969D" w14:textId="715E44F7" w:rsidR="001E3120" w:rsidRPr="002D111A" w:rsidRDefault="001E3120" w:rsidP="00DC6153">
            <w:pPr>
              <w:rPr>
                <w:rFonts w:ascii="Georgia" w:hAnsi="Georgia" w:cs="Calibri"/>
                <w:sz w:val="22"/>
              </w:rPr>
            </w:pPr>
            <w:r w:rsidRPr="002D111A">
              <w:rPr>
                <w:rFonts w:ascii="Georgia" w:hAnsi="Georgia" w:cs="Calibri"/>
                <w:sz w:val="22"/>
              </w:rPr>
              <w:t xml:space="preserve">Příloha K  – Čestné prohlášení, že </w:t>
            </w:r>
            <w:r w:rsidRPr="002D111A">
              <w:rPr>
                <w:rFonts w:ascii="Georgia" w:eastAsia="Georgia" w:hAnsi="Georgia"/>
                <w:sz w:val="22"/>
              </w:rPr>
              <w:t>žadateli nebyla v posledních 3 letech pravomocně uložena pokuta za umožnění výkonu nelegální práce podle § 5 písm. e) zákona č. 435/2004 Sb., o zaměstnanosti, ve znění pozdějších předpisů.</w:t>
            </w:r>
          </w:p>
        </w:tc>
        <w:tc>
          <w:tcPr>
            <w:tcW w:w="1696" w:type="dxa"/>
          </w:tcPr>
          <w:p w14:paraId="3052BAE9" w14:textId="77777777" w:rsidR="001E3120" w:rsidRPr="008422FF" w:rsidRDefault="001E3120" w:rsidP="00DC6153">
            <w:pPr>
              <w:rPr>
                <w:rFonts w:ascii="Georgia" w:hAnsi="Georgia"/>
              </w:rPr>
            </w:pPr>
          </w:p>
        </w:tc>
      </w:tr>
      <w:tr w:rsidR="001E3120" w:rsidRPr="008422FF" w14:paraId="6ABC186C" w14:textId="77777777" w:rsidTr="001E3120">
        <w:trPr>
          <w:trHeight w:val="878"/>
        </w:trPr>
        <w:tc>
          <w:tcPr>
            <w:tcW w:w="7366" w:type="dxa"/>
            <w:vAlign w:val="center"/>
          </w:tcPr>
          <w:p w14:paraId="045AF964" w14:textId="2B839BDC" w:rsidR="001E3120" w:rsidRPr="008422FF" w:rsidRDefault="001E3120" w:rsidP="00DC6153">
            <w:pPr>
              <w:rPr>
                <w:rFonts w:ascii="Georgia" w:hAnsi="Georgia" w:cs="Calibri"/>
                <w:sz w:val="22"/>
              </w:rPr>
            </w:pPr>
            <w:r w:rsidRPr="008422FF">
              <w:rPr>
                <w:rFonts w:ascii="Georgia" w:hAnsi="Georgia" w:cs="Calibri"/>
                <w:sz w:val="22"/>
              </w:rPr>
              <w:t xml:space="preserve">Příloha </w:t>
            </w:r>
            <w:r>
              <w:rPr>
                <w:rFonts w:ascii="Georgia" w:hAnsi="Georgia" w:cs="Calibri"/>
                <w:sz w:val="22"/>
              </w:rPr>
              <w:t>L</w:t>
            </w:r>
            <w:r w:rsidRPr="008422FF">
              <w:rPr>
                <w:rFonts w:ascii="Georgia" w:hAnsi="Georgia" w:cs="Calibri"/>
                <w:sz w:val="22"/>
              </w:rPr>
              <w:t xml:space="preserve"> – Smlouva o spolupráci s ostatními subjekty nebo jiný dokument (například Memorandum o spolupráci) dokládající zájem o spolupráci</w:t>
            </w:r>
            <w:r w:rsidR="006C7D6D">
              <w:rPr>
                <w:rFonts w:ascii="Georgia" w:hAnsi="Georgia" w:cs="Calibri"/>
                <w:sz w:val="22"/>
              </w:rPr>
              <w:t>, je-li relevantní</w:t>
            </w:r>
            <w:r w:rsidRPr="008422FF">
              <w:rPr>
                <w:rFonts w:ascii="Georgia" w:hAnsi="Georgia" w:cs="Calibri"/>
                <w:sz w:val="22"/>
              </w:rPr>
              <w:t>;</w:t>
            </w:r>
          </w:p>
        </w:tc>
        <w:tc>
          <w:tcPr>
            <w:tcW w:w="1696" w:type="dxa"/>
          </w:tcPr>
          <w:p w14:paraId="311E1944" w14:textId="77777777" w:rsidR="001E3120" w:rsidRPr="008422FF" w:rsidRDefault="001E3120" w:rsidP="00DC6153">
            <w:pPr>
              <w:rPr>
                <w:rFonts w:ascii="Georgia" w:hAnsi="Georgia"/>
              </w:rPr>
            </w:pPr>
          </w:p>
        </w:tc>
      </w:tr>
      <w:tr w:rsidR="001E3120" w:rsidRPr="008422FF" w14:paraId="32366894" w14:textId="77777777" w:rsidTr="001E3120">
        <w:trPr>
          <w:trHeight w:val="878"/>
        </w:trPr>
        <w:tc>
          <w:tcPr>
            <w:tcW w:w="7366" w:type="dxa"/>
            <w:vAlign w:val="center"/>
          </w:tcPr>
          <w:p w14:paraId="2EBDAE0E" w14:textId="4937FABE" w:rsidR="001E3120" w:rsidRPr="008422FF" w:rsidRDefault="001E3120" w:rsidP="00DC6153">
            <w:pPr>
              <w:rPr>
                <w:rFonts w:ascii="Georgia" w:hAnsi="Georgia" w:cs="Calibri"/>
                <w:sz w:val="22"/>
              </w:rPr>
            </w:pPr>
            <w:r w:rsidRPr="008422FF">
              <w:rPr>
                <w:rFonts w:ascii="Georgia" w:hAnsi="Georgia" w:cs="Calibri"/>
                <w:sz w:val="22"/>
              </w:rPr>
              <w:t xml:space="preserve">Příloha </w:t>
            </w:r>
            <w:r>
              <w:rPr>
                <w:rFonts w:ascii="Georgia" w:hAnsi="Georgia" w:cs="Calibri"/>
                <w:sz w:val="22"/>
              </w:rPr>
              <w:t>M</w:t>
            </w:r>
            <w:r w:rsidRPr="008422FF">
              <w:rPr>
                <w:rFonts w:ascii="Georgia" w:hAnsi="Georgia" w:cs="Calibri"/>
                <w:sz w:val="22"/>
              </w:rPr>
              <w:t xml:space="preserve"> – Seznam organizací či institucí, u kterých žadatel současně požaduje poskytnutí finančních prostředků na realizaci předkládaného projektu a uvedení výše od nich požadovaných finančních prostředků.</w:t>
            </w:r>
          </w:p>
        </w:tc>
        <w:tc>
          <w:tcPr>
            <w:tcW w:w="1696" w:type="dxa"/>
          </w:tcPr>
          <w:p w14:paraId="3DCB1020" w14:textId="77777777" w:rsidR="001E3120" w:rsidRPr="008422FF" w:rsidRDefault="001E3120" w:rsidP="00DC6153">
            <w:pPr>
              <w:rPr>
                <w:rFonts w:ascii="Georgia" w:hAnsi="Georgia"/>
              </w:rPr>
            </w:pPr>
          </w:p>
        </w:tc>
      </w:tr>
      <w:tr w:rsidR="000A557E" w:rsidRPr="008422FF" w14:paraId="15CC44A2" w14:textId="77777777" w:rsidTr="001E3120">
        <w:trPr>
          <w:trHeight w:val="878"/>
        </w:trPr>
        <w:tc>
          <w:tcPr>
            <w:tcW w:w="7366" w:type="dxa"/>
            <w:vAlign w:val="center"/>
          </w:tcPr>
          <w:p w14:paraId="5CC04C64" w14:textId="2C0B27FC" w:rsidR="000A557E" w:rsidRPr="008422FF" w:rsidRDefault="000A557E" w:rsidP="00DC6153">
            <w:pPr>
              <w:rPr>
                <w:rFonts w:ascii="Georgia" w:hAnsi="Georgia" w:cs="Calibri"/>
                <w:sz w:val="22"/>
              </w:rPr>
            </w:pPr>
            <w:ins w:id="5" w:author="Jan Wikturna EXT" w:date="2021-08-26T09:04:00Z">
              <w:r w:rsidRPr="000A557E">
                <w:rPr>
                  <w:rFonts w:ascii="Georgia" w:hAnsi="Georgia" w:cs="Calibri"/>
                  <w:sz w:val="22"/>
                </w:rPr>
                <w:t>Příloha P - údaje o skutečném majiteli právnické osoby podle zákona upravujícího evidenci skutečných majitelů ve formě úplného výpisu platných údajů a údajů, které byly vymazány bez náhrady nebo s nahrazením novými údaji, jedná-li se o evidující osobu.</w:t>
              </w:r>
            </w:ins>
          </w:p>
        </w:tc>
        <w:tc>
          <w:tcPr>
            <w:tcW w:w="1696" w:type="dxa"/>
          </w:tcPr>
          <w:p w14:paraId="583F7730" w14:textId="77777777" w:rsidR="000A557E" w:rsidRPr="008422FF" w:rsidRDefault="000A557E" w:rsidP="00DC6153">
            <w:pPr>
              <w:rPr>
                <w:rFonts w:ascii="Georgia" w:hAnsi="Georgia"/>
              </w:rPr>
            </w:pPr>
          </w:p>
        </w:tc>
      </w:tr>
    </w:tbl>
    <w:p w14:paraId="127AD9F5" w14:textId="77777777" w:rsidR="00774DE5" w:rsidRPr="008422FF" w:rsidRDefault="00774DE5">
      <w:pPr>
        <w:rPr>
          <w:rFonts w:ascii="Georgia" w:hAnsi="Georgia"/>
        </w:rPr>
      </w:pPr>
    </w:p>
    <w:p w14:paraId="0E0845DA" w14:textId="77777777" w:rsidR="00774DE5" w:rsidRPr="008422FF" w:rsidRDefault="00774DE5" w:rsidP="00774DE5">
      <w:pPr>
        <w:rPr>
          <w:rFonts w:ascii="Georgia" w:hAnsi="Georgia"/>
        </w:rPr>
      </w:pPr>
    </w:p>
    <w:p w14:paraId="6E6C785C" w14:textId="77777777" w:rsidR="008873ED" w:rsidRPr="008422FF" w:rsidRDefault="008873ED" w:rsidP="00774DE5">
      <w:pPr>
        <w:rPr>
          <w:rFonts w:ascii="Georgia" w:hAnsi="Georgia"/>
        </w:rPr>
      </w:pPr>
    </w:p>
    <w:p w14:paraId="52525C27" w14:textId="77777777" w:rsidR="008873ED" w:rsidRPr="008422FF" w:rsidRDefault="008873ED" w:rsidP="00774DE5">
      <w:pPr>
        <w:rPr>
          <w:rFonts w:ascii="Georgia" w:hAnsi="Georgia"/>
        </w:rPr>
      </w:pPr>
    </w:p>
    <w:p w14:paraId="3CA63263" w14:textId="77777777" w:rsidR="008873ED" w:rsidRPr="008422FF" w:rsidRDefault="008873ED" w:rsidP="00774DE5">
      <w:pPr>
        <w:rPr>
          <w:rFonts w:ascii="Georgia" w:hAnsi="Georgia"/>
        </w:rPr>
      </w:pPr>
    </w:p>
    <w:p w14:paraId="4EE7E139" w14:textId="77777777" w:rsidR="00FC122D" w:rsidRPr="008422FF" w:rsidRDefault="00FC122D" w:rsidP="00774DE5">
      <w:pPr>
        <w:rPr>
          <w:rFonts w:ascii="Georgia" w:hAnsi="Georgia"/>
        </w:rPr>
      </w:pPr>
    </w:p>
    <w:p w14:paraId="30B818B5" w14:textId="77777777" w:rsidR="00FC122D" w:rsidRPr="008422FF" w:rsidRDefault="00FC122D" w:rsidP="00774DE5">
      <w:pPr>
        <w:rPr>
          <w:rFonts w:ascii="Georgia" w:hAnsi="Georgia"/>
        </w:rPr>
      </w:pPr>
    </w:p>
    <w:p w14:paraId="219898CB" w14:textId="77777777" w:rsidR="00FC122D" w:rsidRPr="008422FF" w:rsidRDefault="00FC122D" w:rsidP="00774DE5">
      <w:pPr>
        <w:rPr>
          <w:rFonts w:ascii="Georgia" w:hAnsi="Georgia"/>
        </w:rPr>
      </w:pPr>
    </w:p>
    <w:p w14:paraId="762A70B2" w14:textId="75A14AF6" w:rsidR="00FC122D" w:rsidRDefault="00FC122D" w:rsidP="00774DE5">
      <w:pPr>
        <w:rPr>
          <w:rFonts w:ascii="Georgia" w:hAnsi="Georgia"/>
        </w:rPr>
      </w:pPr>
    </w:p>
    <w:p w14:paraId="7B24C659" w14:textId="77777777" w:rsidR="00F04A42" w:rsidRPr="007E2716" w:rsidRDefault="00F04A42" w:rsidP="00F04A42">
      <w:pPr>
        <w:spacing w:beforeLines="20" w:before="48" w:afterLines="20" w:after="48"/>
        <w:rPr>
          <w:rFonts w:ascii="Georgia" w:hAnsi="Georgia"/>
          <w:sz w:val="22"/>
        </w:rPr>
      </w:pPr>
    </w:p>
    <w:p w14:paraId="47C5B3A8" w14:textId="3D5DE0F6" w:rsidR="00F04A42" w:rsidRDefault="00F04A42" w:rsidP="00774DE5">
      <w:pPr>
        <w:rPr>
          <w:rFonts w:ascii="Georgia" w:hAnsi="Georgia"/>
        </w:rPr>
      </w:pPr>
    </w:p>
    <w:p w14:paraId="436175EC" w14:textId="46006B92" w:rsidR="0002276D" w:rsidRPr="00D12803" w:rsidRDefault="0002276D" w:rsidP="0002276D">
      <w:pPr>
        <w:rPr>
          <w:rFonts w:ascii="Georgia" w:hAnsi="Georgia"/>
          <w:b/>
          <w:bCs/>
          <w:color w:val="FF0000"/>
          <w:u w:val="single"/>
        </w:rPr>
      </w:pPr>
      <w:bookmarkStart w:id="6" w:name="_Hlk66360226"/>
      <w:r w:rsidRPr="00D12803">
        <w:rPr>
          <w:rFonts w:ascii="Georgia" w:hAnsi="Georgia"/>
          <w:b/>
          <w:bCs/>
          <w:color w:val="FF0000"/>
          <w:u w:val="single"/>
        </w:rPr>
        <w:t>Kritéria přijatelnosti a povinné náležitostí žádosti</w:t>
      </w:r>
      <w:r w:rsidR="006C5385" w:rsidRPr="00D12803">
        <w:rPr>
          <w:rFonts w:ascii="Georgia" w:hAnsi="Georgia"/>
          <w:b/>
          <w:bCs/>
          <w:color w:val="FF0000"/>
          <w:u w:val="single"/>
        </w:rPr>
        <w:t xml:space="preserve"> o dotaci definované jako neodstranitelné</w:t>
      </w:r>
      <w:r w:rsidRPr="00D12803">
        <w:rPr>
          <w:rFonts w:ascii="Georgia" w:hAnsi="Georgia"/>
          <w:b/>
          <w:bCs/>
          <w:color w:val="FF0000"/>
          <w:u w:val="single"/>
        </w:rPr>
        <w:t xml:space="preserve"> </w:t>
      </w:r>
      <w:r w:rsidRPr="001750D3">
        <w:rPr>
          <w:rFonts w:ascii="Georgia" w:hAnsi="Georgia"/>
          <w:b/>
          <w:bCs/>
          <w:color w:val="FF0000"/>
          <w:u w:val="single"/>
        </w:rPr>
        <w:t>nemá možnost žadatel doplnit a nesplnění, byť jednoho vede k automatickému zastavení řízení o dotaci.</w:t>
      </w:r>
      <w:r w:rsidRPr="00D12803">
        <w:rPr>
          <w:rFonts w:ascii="Georgia" w:hAnsi="Georgia"/>
          <w:b/>
          <w:bCs/>
          <w:color w:val="FF0000"/>
          <w:u w:val="single"/>
        </w:rPr>
        <w:t xml:space="preserve"> </w:t>
      </w:r>
    </w:p>
    <w:p w14:paraId="369EB6B9" w14:textId="77777777" w:rsidR="006C5385" w:rsidRPr="00D12803" w:rsidRDefault="006C5385" w:rsidP="0002276D">
      <w:pPr>
        <w:rPr>
          <w:rFonts w:ascii="Georgia" w:hAnsi="Georgia"/>
        </w:rPr>
      </w:pPr>
    </w:p>
    <w:p w14:paraId="41325423" w14:textId="26571532" w:rsidR="0002276D" w:rsidRPr="00D12803" w:rsidRDefault="0002276D" w:rsidP="0002276D">
      <w:pPr>
        <w:rPr>
          <w:rFonts w:ascii="Georgia" w:hAnsi="Georgia"/>
          <w:sz w:val="20"/>
        </w:rPr>
      </w:pPr>
      <w:r w:rsidRPr="00D12803">
        <w:rPr>
          <w:rFonts w:ascii="Georgia" w:hAnsi="Georgia"/>
          <w:sz w:val="20"/>
        </w:rPr>
        <w:t xml:space="preserve">V případě jedné či více odpovědí „ne“ u kritérií </w:t>
      </w:r>
      <w:r w:rsidR="00235E8A" w:rsidRPr="00D12803">
        <w:rPr>
          <w:rFonts w:ascii="Georgia" w:hAnsi="Georgia"/>
          <w:sz w:val="20"/>
        </w:rPr>
        <w:t>g</w:t>
      </w:r>
      <w:r w:rsidRPr="00D12803">
        <w:rPr>
          <w:rFonts w:ascii="Georgia" w:hAnsi="Georgia"/>
          <w:sz w:val="20"/>
        </w:rPr>
        <w:t xml:space="preserve">. až </w:t>
      </w:r>
      <w:r w:rsidR="00235E8A" w:rsidRPr="00D12803">
        <w:rPr>
          <w:rFonts w:ascii="Georgia" w:hAnsi="Georgia"/>
          <w:sz w:val="20"/>
        </w:rPr>
        <w:t>m</w:t>
      </w:r>
      <w:r w:rsidRPr="00D12803">
        <w:rPr>
          <w:rFonts w:ascii="Georgia" w:hAnsi="Georgia"/>
          <w:sz w:val="20"/>
        </w:rPr>
        <w:t>.</w:t>
      </w:r>
      <w:r w:rsidR="006C5385" w:rsidRPr="00D12803">
        <w:rPr>
          <w:rFonts w:ascii="Georgia" w:hAnsi="Georgia"/>
          <w:sz w:val="20"/>
        </w:rPr>
        <w:t xml:space="preserve"> povinných náležitostí o dotaci</w:t>
      </w:r>
      <w:r w:rsidRPr="00D12803">
        <w:rPr>
          <w:rFonts w:ascii="Georgia" w:hAnsi="Georgia"/>
          <w:sz w:val="20"/>
        </w:rPr>
        <w:t xml:space="preserve"> a kritérií</w:t>
      </w:r>
      <w:r w:rsidR="006C5385" w:rsidRPr="00D12803">
        <w:rPr>
          <w:rFonts w:ascii="Georgia" w:hAnsi="Georgia"/>
          <w:sz w:val="20"/>
        </w:rPr>
        <w:t xml:space="preserve"> A až M</w:t>
      </w:r>
      <w:r w:rsidRPr="00D12803">
        <w:rPr>
          <w:rFonts w:ascii="Georgia" w:hAnsi="Georgia"/>
          <w:sz w:val="20"/>
        </w:rPr>
        <w:t xml:space="preserve"> administrativních náležitostí je v průběhu kontroly formálních náležitostí a oprávněnosti možné Žadatele vyzvat k doplnění chybějících či dodatečných informací potřebných pro posouzení. Žadatel je povinen tyto informace bez zbytečného odkladu doplnit.</w:t>
      </w:r>
    </w:p>
    <w:p w14:paraId="26024C35" w14:textId="77777777" w:rsidR="0002276D" w:rsidRDefault="0002276D" w:rsidP="0002276D">
      <w:pPr>
        <w:rPr>
          <w:rFonts w:ascii="Georgia" w:eastAsia="MS Mincho" w:hAnsi="Georgia"/>
        </w:rPr>
      </w:pPr>
    </w:p>
    <w:p w14:paraId="0D6D2BAB" w14:textId="71BBD395" w:rsidR="00CB4194" w:rsidRDefault="00470459" w:rsidP="00774DE5">
      <w:pPr>
        <w:rPr>
          <w:rFonts w:ascii="Georgia" w:hAnsi="Georgia"/>
        </w:rPr>
      </w:pPr>
      <w:r w:rsidRPr="00E5152B">
        <w:rPr>
          <w:rFonts w:ascii="Georgia" w:hAnsi="Georgia"/>
        </w:rPr>
        <w:t xml:space="preserve">Před </w:t>
      </w:r>
      <w:r w:rsidR="00CB4194" w:rsidRPr="00E5152B">
        <w:rPr>
          <w:rFonts w:ascii="Georgia" w:hAnsi="Georgia"/>
        </w:rPr>
        <w:t>odesláním</w:t>
      </w:r>
      <w:r w:rsidRPr="00E5152B">
        <w:rPr>
          <w:rFonts w:ascii="Georgia" w:hAnsi="Georgia"/>
        </w:rPr>
        <w:t xml:space="preserve"> žádosti</w:t>
      </w:r>
      <w:r w:rsidR="00CB4194">
        <w:rPr>
          <w:rFonts w:ascii="Georgia" w:hAnsi="Georgia"/>
        </w:rPr>
        <w:t xml:space="preserve"> (Poskytovatel preferuje podání</w:t>
      </w:r>
      <w:r w:rsidR="00E5152B">
        <w:rPr>
          <w:rFonts w:ascii="Georgia" w:hAnsi="Georgia"/>
        </w:rPr>
        <w:t xml:space="preserve"> žádosti</w:t>
      </w:r>
      <w:r w:rsidR="00CB4194">
        <w:rPr>
          <w:rFonts w:ascii="Georgia" w:hAnsi="Georgia"/>
        </w:rPr>
        <w:t xml:space="preserve"> prostřednictvím datové schránky)</w:t>
      </w:r>
      <w:r>
        <w:rPr>
          <w:rFonts w:ascii="Georgia" w:hAnsi="Georgia"/>
        </w:rPr>
        <w:t xml:space="preserve"> </w:t>
      </w:r>
      <w:r w:rsidR="00CB4194">
        <w:rPr>
          <w:rFonts w:ascii="Georgia" w:hAnsi="Georgia"/>
        </w:rPr>
        <w:t xml:space="preserve">pečlivě </w:t>
      </w:r>
      <w:r>
        <w:rPr>
          <w:rFonts w:ascii="Georgia" w:hAnsi="Georgia"/>
        </w:rPr>
        <w:t xml:space="preserve">zkontrolujte, zda jsou připojeny všechny relevantní dokumenty a přílohy, zda jsou tyto řádně vyplněné a v případě žádosti o dotaci a příloh č. 1, 2 a 3 zaslány rovněž v editovatelné podobě. </w:t>
      </w:r>
      <w:r w:rsidR="00CB4194">
        <w:rPr>
          <w:rFonts w:ascii="Georgia" w:hAnsi="Georgia"/>
        </w:rPr>
        <w:t xml:space="preserve">V případě, že </w:t>
      </w:r>
      <w:r w:rsidR="00E5152B">
        <w:rPr>
          <w:rFonts w:ascii="Georgia" w:hAnsi="Georgia"/>
        </w:rPr>
        <w:t xml:space="preserve">z kapacitních důvodů </w:t>
      </w:r>
      <w:r w:rsidR="00CB4194">
        <w:rPr>
          <w:rFonts w:ascii="Georgia" w:hAnsi="Georgia"/>
        </w:rPr>
        <w:t xml:space="preserve">není možné umístit žádost a všechny relevantní dokumenty do jedné datové zprávy, zašlete více datových zpráv. </w:t>
      </w:r>
    </w:p>
    <w:p w14:paraId="6CD9F6C4" w14:textId="55940028" w:rsidR="00470459" w:rsidRDefault="00CB4194" w:rsidP="00774DE5">
      <w:pPr>
        <w:rPr>
          <w:rFonts w:ascii="Georgia" w:hAnsi="Georgia"/>
        </w:rPr>
      </w:pPr>
      <w:r>
        <w:rPr>
          <w:rFonts w:ascii="Georgia" w:hAnsi="Georgia"/>
        </w:rPr>
        <w:t>Pro kontrolu použijte výše uveden</w:t>
      </w:r>
      <w:r w:rsidR="00235E8A">
        <w:rPr>
          <w:rFonts w:ascii="Georgia" w:hAnsi="Georgia"/>
        </w:rPr>
        <w:t>ý</w:t>
      </w:r>
      <w:r>
        <w:rPr>
          <w:rFonts w:ascii="Georgia" w:hAnsi="Georgia"/>
        </w:rPr>
        <w:t xml:space="preserve"> </w:t>
      </w:r>
      <w:proofErr w:type="spellStart"/>
      <w:r>
        <w:rPr>
          <w:rFonts w:ascii="Georgia" w:hAnsi="Georgia"/>
        </w:rPr>
        <w:t>checklist</w:t>
      </w:r>
      <w:proofErr w:type="spellEnd"/>
      <w:r w:rsidR="00FE2EFA">
        <w:rPr>
          <w:rFonts w:ascii="Georgia" w:hAnsi="Georgia"/>
        </w:rPr>
        <w:t>.</w:t>
      </w:r>
      <w:r>
        <w:rPr>
          <w:rFonts w:ascii="Georgia" w:hAnsi="Georgia"/>
        </w:rPr>
        <w:t xml:space="preserve"> </w:t>
      </w:r>
    </w:p>
    <w:bookmarkEnd w:id="6"/>
    <w:p w14:paraId="2F890E76" w14:textId="37FC89A7" w:rsidR="00470459" w:rsidRDefault="00470459" w:rsidP="00774DE5">
      <w:pPr>
        <w:rPr>
          <w:rFonts w:ascii="Georgia" w:hAnsi="Georgia"/>
        </w:rPr>
      </w:pPr>
    </w:p>
    <w:p w14:paraId="6E39A744" w14:textId="34D2CAE6" w:rsidR="00470459" w:rsidRDefault="00470459" w:rsidP="00774DE5">
      <w:pPr>
        <w:rPr>
          <w:rFonts w:ascii="Georgia" w:hAnsi="Georgia"/>
        </w:rPr>
      </w:pPr>
    </w:p>
    <w:p w14:paraId="15BEA250" w14:textId="4D6598D9" w:rsidR="00470459" w:rsidRDefault="00470459" w:rsidP="00774DE5">
      <w:pPr>
        <w:rPr>
          <w:rFonts w:ascii="Georgia" w:hAnsi="Georgia"/>
        </w:rPr>
      </w:pPr>
    </w:p>
    <w:p w14:paraId="4DA5A91A" w14:textId="77777777" w:rsidR="00470459" w:rsidRPr="008422FF" w:rsidRDefault="00470459" w:rsidP="00774DE5">
      <w:pPr>
        <w:rPr>
          <w:rFonts w:ascii="Georgia" w:hAnsi="Georgia"/>
        </w:rPr>
      </w:pPr>
    </w:p>
    <w:p w14:paraId="4EA4FD45" w14:textId="77777777" w:rsidR="00D631B5" w:rsidRDefault="00D631B5" w:rsidP="00CB33E4">
      <w:pPr>
        <w:rPr>
          <w:rFonts w:ascii="Georgia" w:hAnsi="Georgia"/>
        </w:rPr>
      </w:pPr>
    </w:p>
    <w:p w14:paraId="0FE761A5" w14:textId="7FBAD906" w:rsidR="002D111A" w:rsidRDefault="002D111A" w:rsidP="00CB33E4">
      <w:pPr>
        <w:rPr>
          <w:rFonts w:ascii="Georgia" w:hAnsi="Georgia"/>
        </w:rPr>
      </w:pPr>
    </w:p>
    <w:p w14:paraId="3E24A67A" w14:textId="1F13745C" w:rsidR="00470459" w:rsidRDefault="00470459" w:rsidP="00CB33E4">
      <w:pPr>
        <w:rPr>
          <w:rFonts w:ascii="Georgia" w:hAnsi="Georgia"/>
        </w:rPr>
      </w:pPr>
    </w:p>
    <w:p w14:paraId="48639F53" w14:textId="30E40BF2" w:rsidR="00470459" w:rsidRDefault="00470459" w:rsidP="00CB33E4">
      <w:pPr>
        <w:rPr>
          <w:rFonts w:ascii="Georgia" w:hAnsi="Georgia"/>
        </w:rPr>
      </w:pPr>
    </w:p>
    <w:p w14:paraId="37AAFFC2" w14:textId="36227BD6" w:rsidR="00470459" w:rsidRDefault="00470459" w:rsidP="00CB33E4">
      <w:pPr>
        <w:rPr>
          <w:rFonts w:ascii="Georgia" w:hAnsi="Georgia"/>
        </w:rPr>
      </w:pPr>
    </w:p>
    <w:p w14:paraId="63F589B8" w14:textId="5DB154E6" w:rsidR="00470459" w:rsidRDefault="00470459" w:rsidP="00CB33E4">
      <w:pPr>
        <w:rPr>
          <w:rFonts w:ascii="Georgia" w:hAnsi="Georgia"/>
        </w:rPr>
      </w:pPr>
    </w:p>
    <w:p w14:paraId="7712DB76" w14:textId="297A2AE4" w:rsidR="00470459" w:rsidRDefault="00470459" w:rsidP="00CB33E4">
      <w:pPr>
        <w:rPr>
          <w:rFonts w:ascii="Georgia" w:hAnsi="Georgia"/>
        </w:rPr>
      </w:pPr>
    </w:p>
    <w:p w14:paraId="4ECC2B65" w14:textId="09A98EDF" w:rsidR="00470459" w:rsidRDefault="00470459" w:rsidP="00CB33E4">
      <w:pPr>
        <w:rPr>
          <w:rFonts w:ascii="Georgia" w:hAnsi="Georgia"/>
        </w:rPr>
      </w:pPr>
    </w:p>
    <w:p w14:paraId="48DAB7EF" w14:textId="09CF2B23" w:rsidR="00470459" w:rsidRDefault="00470459" w:rsidP="00CB33E4">
      <w:pPr>
        <w:rPr>
          <w:rFonts w:ascii="Georgia" w:hAnsi="Georgia"/>
        </w:rPr>
      </w:pPr>
    </w:p>
    <w:p w14:paraId="6BB692FD" w14:textId="5631D35E" w:rsidR="00470459" w:rsidRDefault="00470459" w:rsidP="00CB33E4">
      <w:pPr>
        <w:rPr>
          <w:rFonts w:ascii="Georgia" w:hAnsi="Georgia"/>
        </w:rPr>
      </w:pPr>
    </w:p>
    <w:p w14:paraId="5086A6DF" w14:textId="58BC9E2A" w:rsidR="00470459" w:rsidRDefault="00470459" w:rsidP="00CB33E4">
      <w:pPr>
        <w:rPr>
          <w:rFonts w:ascii="Georgia" w:hAnsi="Georgia"/>
        </w:rPr>
      </w:pPr>
    </w:p>
    <w:p w14:paraId="570C9356" w14:textId="187D4188" w:rsidR="00470459" w:rsidRDefault="00470459" w:rsidP="00CB33E4">
      <w:pPr>
        <w:rPr>
          <w:rFonts w:ascii="Georgia" w:hAnsi="Georgia"/>
        </w:rPr>
      </w:pPr>
    </w:p>
    <w:p w14:paraId="1847B87A" w14:textId="127CF165" w:rsidR="00470459" w:rsidRDefault="00470459" w:rsidP="00CB33E4">
      <w:pPr>
        <w:rPr>
          <w:rFonts w:ascii="Georgia" w:hAnsi="Georgia"/>
        </w:rPr>
      </w:pPr>
    </w:p>
    <w:p w14:paraId="5E4577B2" w14:textId="77777777" w:rsidR="00470459" w:rsidRDefault="00470459" w:rsidP="00CB33E4">
      <w:pPr>
        <w:rPr>
          <w:rFonts w:ascii="Georgia" w:hAnsi="Georgia"/>
        </w:rPr>
      </w:pPr>
    </w:p>
    <w:p w14:paraId="3A99A818" w14:textId="77777777" w:rsidR="002D111A" w:rsidRDefault="002D111A" w:rsidP="00CB33E4">
      <w:pPr>
        <w:rPr>
          <w:rFonts w:ascii="Georgia" w:hAnsi="Georgia"/>
        </w:rPr>
      </w:pPr>
    </w:p>
    <w:p w14:paraId="33D2808E" w14:textId="2B209B00" w:rsidR="002D111A" w:rsidRDefault="002D111A" w:rsidP="00CB33E4">
      <w:pPr>
        <w:rPr>
          <w:rFonts w:ascii="Georgia" w:hAnsi="Georgia"/>
        </w:rPr>
      </w:pPr>
    </w:p>
    <w:p w14:paraId="1CE7150F" w14:textId="77777777" w:rsidR="00470459" w:rsidRDefault="00470459" w:rsidP="00CB33E4">
      <w:pPr>
        <w:rPr>
          <w:rFonts w:ascii="Georgia" w:hAnsi="Georgia"/>
        </w:rPr>
      </w:pPr>
    </w:p>
    <w:p w14:paraId="6FF87EAD" w14:textId="67553657" w:rsidR="00470459" w:rsidRDefault="00470459" w:rsidP="00CB33E4">
      <w:pPr>
        <w:rPr>
          <w:rFonts w:ascii="Georgia" w:hAnsi="Georgia"/>
        </w:rPr>
      </w:pPr>
    </w:p>
    <w:p w14:paraId="4B129706" w14:textId="23F5ECBB" w:rsidR="00470459" w:rsidRDefault="00470459" w:rsidP="00CB33E4">
      <w:pPr>
        <w:rPr>
          <w:rFonts w:ascii="Georgia" w:hAnsi="Georgia"/>
        </w:rPr>
      </w:pPr>
    </w:p>
    <w:p w14:paraId="2C877BDB" w14:textId="64A743B1" w:rsidR="00235E8A" w:rsidRDefault="00235E8A" w:rsidP="00CB33E4">
      <w:pPr>
        <w:rPr>
          <w:rFonts w:ascii="Georgia" w:hAnsi="Georgia"/>
        </w:rPr>
      </w:pPr>
    </w:p>
    <w:p w14:paraId="7FDCD3E9" w14:textId="55BA8016" w:rsidR="00235E8A" w:rsidRDefault="00235E8A" w:rsidP="00CB33E4">
      <w:pPr>
        <w:rPr>
          <w:rFonts w:ascii="Georgia" w:hAnsi="Georgia"/>
        </w:rPr>
      </w:pPr>
    </w:p>
    <w:p w14:paraId="6ED0C24D" w14:textId="59BAFCE8" w:rsidR="00235E8A" w:rsidRDefault="00235E8A" w:rsidP="00CB33E4">
      <w:pPr>
        <w:rPr>
          <w:rFonts w:ascii="Georgia" w:hAnsi="Georgia"/>
        </w:rPr>
      </w:pPr>
    </w:p>
    <w:p w14:paraId="758530B6" w14:textId="11AAAD8E" w:rsidR="00235E8A" w:rsidRDefault="00235E8A" w:rsidP="00CB33E4">
      <w:pPr>
        <w:rPr>
          <w:rFonts w:ascii="Georgia" w:hAnsi="Georgia"/>
        </w:rPr>
      </w:pPr>
    </w:p>
    <w:p w14:paraId="5BD0E8BE" w14:textId="787D97CA" w:rsidR="00235E8A" w:rsidRDefault="00235E8A" w:rsidP="00CB33E4">
      <w:pPr>
        <w:rPr>
          <w:rFonts w:ascii="Georgia" w:hAnsi="Georgia"/>
        </w:rPr>
      </w:pPr>
    </w:p>
    <w:p w14:paraId="05350743" w14:textId="5E6457F3" w:rsidR="00235E8A" w:rsidRDefault="00235E8A" w:rsidP="00CB33E4">
      <w:pPr>
        <w:rPr>
          <w:rFonts w:ascii="Georgia" w:hAnsi="Georgia"/>
        </w:rPr>
      </w:pPr>
    </w:p>
    <w:p w14:paraId="4A8EF179" w14:textId="68D293E2" w:rsidR="00235E8A" w:rsidRDefault="00235E8A" w:rsidP="00CB33E4">
      <w:pPr>
        <w:rPr>
          <w:rFonts w:ascii="Georgia" w:hAnsi="Georgia"/>
        </w:rPr>
      </w:pPr>
    </w:p>
    <w:p w14:paraId="718038A3" w14:textId="5F09C8DD" w:rsidR="00235E8A" w:rsidRDefault="00235E8A" w:rsidP="00CB33E4">
      <w:pPr>
        <w:rPr>
          <w:rFonts w:ascii="Georgia" w:hAnsi="Georgia"/>
        </w:rPr>
      </w:pPr>
    </w:p>
    <w:p w14:paraId="156BA5AC" w14:textId="5DBF73BA" w:rsidR="00235E8A" w:rsidRDefault="00235E8A" w:rsidP="00CB33E4">
      <w:pPr>
        <w:rPr>
          <w:rFonts w:ascii="Georgia" w:hAnsi="Georgia"/>
        </w:rPr>
      </w:pPr>
    </w:p>
    <w:p w14:paraId="14C781E9" w14:textId="44CF8B3B" w:rsidR="00235E8A" w:rsidRDefault="00235E8A" w:rsidP="00CB33E4">
      <w:pPr>
        <w:rPr>
          <w:rFonts w:ascii="Georgia" w:hAnsi="Georgia"/>
        </w:rPr>
      </w:pPr>
    </w:p>
    <w:p w14:paraId="7A0F36CC" w14:textId="34B62C57" w:rsidR="00235E8A" w:rsidRDefault="00235E8A" w:rsidP="00CB33E4">
      <w:pPr>
        <w:rPr>
          <w:rFonts w:ascii="Georgia" w:hAnsi="Georgia"/>
        </w:rPr>
      </w:pPr>
    </w:p>
    <w:p w14:paraId="4BCFE5BD" w14:textId="77777777" w:rsidR="00235E8A" w:rsidRDefault="00235E8A" w:rsidP="00CB33E4">
      <w:pPr>
        <w:rPr>
          <w:rFonts w:ascii="Georgia" w:hAnsi="Georgia"/>
        </w:rPr>
      </w:pPr>
    </w:p>
    <w:p w14:paraId="4E3279E4" w14:textId="01AD5F3A" w:rsidR="00470459" w:rsidRDefault="00470459" w:rsidP="00CB33E4">
      <w:pPr>
        <w:rPr>
          <w:rFonts w:ascii="Georgia" w:hAnsi="Georgia"/>
        </w:rPr>
      </w:pPr>
    </w:p>
    <w:p w14:paraId="732AE632" w14:textId="77777777" w:rsidR="00235E8A" w:rsidRDefault="00235E8A" w:rsidP="00CB33E4">
      <w:pPr>
        <w:rPr>
          <w:rFonts w:ascii="Georgia" w:hAnsi="Georgia"/>
        </w:rPr>
      </w:pPr>
    </w:p>
    <w:p w14:paraId="2A9512A4" w14:textId="77777777" w:rsidR="00CB33E4" w:rsidRPr="008422FF" w:rsidRDefault="00CB33E4" w:rsidP="00CB33E4">
      <w:pPr>
        <w:rPr>
          <w:rFonts w:ascii="Georgia" w:hAnsi="Georgia"/>
          <w:b/>
          <w:sz w:val="28"/>
          <w:szCs w:val="28"/>
        </w:rPr>
      </w:pPr>
      <w:r w:rsidRPr="008422FF">
        <w:rPr>
          <w:rFonts w:ascii="Georgia" w:hAnsi="Georgia"/>
          <w:b/>
        </w:rPr>
        <w:t>Příloha C</w:t>
      </w:r>
      <w:r w:rsidRPr="008422FF">
        <w:rPr>
          <w:rFonts w:ascii="Georgia" w:hAnsi="Georgia"/>
        </w:rPr>
        <w:t xml:space="preserve"> –</w:t>
      </w:r>
      <w:r w:rsidRPr="008422FF">
        <w:rPr>
          <w:rFonts w:ascii="Georgia" w:hAnsi="Georgia"/>
          <w:b/>
          <w:sz w:val="28"/>
          <w:szCs w:val="28"/>
        </w:rPr>
        <w:t xml:space="preserve"> </w:t>
      </w:r>
      <w:r w:rsidRPr="008422FF">
        <w:rPr>
          <w:rFonts w:ascii="Georgia" w:hAnsi="Georgia"/>
        </w:rPr>
        <w:t>Čestné prohlášení</w:t>
      </w:r>
      <w:r w:rsidR="001E0115" w:rsidRPr="008422FF">
        <w:rPr>
          <w:rFonts w:ascii="Georgia" w:hAnsi="Georgia"/>
        </w:rPr>
        <w:t xml:space="preserve"> o obratu žadatele</w:t>
      </w:r>
    </w:p>
    <w:p w14:paraId="33F8D780" w14:textId="77777777" w:rsidR="00CB33E4" w:rsidRPr="008422FF" w:rsidRDefault="00CB33E4" w:rsidP="00CB33E4">
      <w:pPr>
        <w:rPr>
          <w:rFonts w:ascii="Georgia" w:hAnsi="Georgia"/>
          <w:sz w:val="40"/>
          <w:szCs w:val="40"/>
        </w:rPr>
      </w:pPr>
    </w:p>
    <w:p w14:paraId="6C700CA2" w14:textId="77777777" w:rsidR="00CB33E4" w:rsidRPr="008422FF" w:rsidRDefault="00CB33E4" w:rsidP="00CB33E4">
      <w:pPr>
        <w:jc w:val="center"/>
        <w:rPr>
          <w:rFonts w:ascii="Georgia" w:hAnsi="Georgia"/>
          <w:sz w:val="40"/>
          <w:szCs w:val="40"/>
        </w:rPr>
      </w:pPr>
    </w:p>
    <w:p w14:paraId="21A19977" w14:textId="77777777" w:rsidR="00CB33E4" w:rsidRPr="008422FF" w:rsidRDefault="00CB33E4" w:rsidP="00CB33E4">
      <w:pPr>
        <w:jc w:val="center"/>
        <w:rPr>
          <w:rFonts w:ascii="Georgia" w:hAnsi="Georgia"/>
          <w:sz w:val="40"/>
          <w:szCs w:val="40"/>
        </w:rPr>
      </w:pPr>
      <w:r w:rsidRPr="008422FF">
        <w:rPr>
          <w:rFonts w:ascii="Georgia" w:hAnsi="Georgia"/>
          <w:sz w:val="40"/>
          <w:szCs w:val="40"/>
        </w:rPr>
        <w:t>ČESTNÉ PROHLÁŠENÍ</w:t>
      </w:r>
    </w:p>
    <w:p w14:paraId="4F893263" w14:textId="77777777" w:rsidR="00CB33E4" w:rsidRPr="008422FF" w:rsidRDefault="00CB33E4" w:rsidP="00CB33E4">
      <w:pPr>
        <w:jc w:val="center"/>
        <w:rPr>
          <w:rFonts w:ascii="Georgia" w:hAnsi="Georgia"/>
          <w:sz w:val="40"/>
          <w:szCs w:val="40"/>
        </w:rPr>
      </w:pPr>
    </w:p>
    <w:p w14:paraId="5D5ED6BB" w14:textId="77777777" w:rsidR="00CB33E4" w:rsidRPr="008422FF" w:rsidRDefault="00CB33E4" w:rsidP="00CB33E4">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1A60AAD0" w14:textId="77777777" w:rsidR="00CB33E4" w:rsidRPr="008422FF" w:rsidRDefault="00CB33E4" w:rsidP="00CB33E4">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0985B01A" w14:textId="77777777" w:rsidR="00CB33E4" w:rsidRPr="008422FF" w:rsidRDefault="00CB33E4" w:rsidP="00CB33E4">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68C1944F" w14:textId="77777777" w:rsidR="00CB33E4" w:rsidRPr="008422FF" w:rsidRDefault="00CB33E4" w:rsidP="00CB33E4">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656383BF" w14:textId="77777777" w:rsidR="00CB33E4" w:rsidRPr="008422FF" w:rsidRDefault="00CB33E4" w:rsidP="00CB33E4">
      <w:pPr>
        <w:rPr>
          <w:rFonts w:ascii="Georgia" w:hAnsi="Georgia"/>
          <w:szCs w:val="24"/>
        </w:rPr>
      </w:pPr>
    </w:p>
    <w:p w14:paraId="35C2298D" w14:textId="77777777" w:rsidR="00CB33E4" w:rsidRPr="008422FF" w:rsidRDefault="00CB33E4" w:rsidP="00CB33E4">
      <w:pPr>
        <w:rPr>
          <w:rFonts w:ascii="Georgia" w:hAnsi="Georgia"/>
          <w:szCs w:val="24"/>
        </w:rPr>
      </w:pPr>
    </w:p>
    <w:p w14:paraId="74C0E707" w14:textId="77777777" w:rsidR="00CB33E4" w:rsidRPr="008422FF" w:rsidRDefault="00CB33E4" w:rsidP="00CB33E4">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276BEB75" w14:textId="77777777" w:rsidR="00CB33E4" w:rsidRPr="008422FF" w:rsidRDefault="00CB33E4" w:rsidP="00CB33E4">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7234C157" w14:textId="77777777" w:rsidR="00CB33E4" w:rsidRPr="008422FF" w:rsidRDefault="00CB33E4" w:rsidP="00CB33E4">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6CEA1EA3" w14:textId="77777777" w:rsidR="00CB33E4" w:rsidRPr="008422FF" w:rsidRDefault="00CB33E4" w:rsidP="00CB33E4">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6CA6531D" w14:textId="77777777" w:rsidR="00CB33E4" w:rsidRPr="008422FF" w:rsidRDefault="00CB33E4" w:rsidP="00CB33E4">
      <w:pPr>
        <w:rPr>
          <w:rFonts w:ascii="Georgia" w:hAnsi="Georgia"/>
          <w:szCs w:val="24"/>
        </w:rPr>
      </w:pPr>
    </w:p>
    <w:p w14:paraId="43CF8223" w14:textId="77777777" w:rsidR="00CB33E4" w:rsidRPr="008422FF" w:rsidRDefault="00CB33E4" w:rsidP="00CB33E4">
      <w:pPr>
        <w:rPr>
          <w:rFonts w:ascii="Georgia" w:hAnsi="Georgia"/>
          <w:szCs w:val="24"/>
        </w:rPr>
      </w:pPr>
    </w:p>
    <w:p w14:paraId="0AC04346" w14:textId="5D23A7E5" w:rsidR="00CB33E4" w:rsidRPr="008422FF" w:rsidRDefault="00CB33E4" w:rsidP="00CB33E4">
      <w:pPr>
        <w:spacing w:line="276" w:lineRule="auto"/>
        <w:rPr>
          <w:rFonts w:ascii="Georgia" w:hAnsi="Georgia"/>
          <w:iCs/>
          <w:sz w:val="22"/>
        </w:rPr>
      </w:pPr>
      <w:r w:rsidRPr="008422FF">
        <w:rPr>
          <w:rFonts w:ascii="Georgia" w:hAnsi="Georgia"/>
          <w:iCs/>
        </w:rPr>
        <w:t>Čestně prohlašuji, že výše obratu za poslední účetní období bezprostředně předcházející termínu podání žádosti, dosahovala min. trojnásobku požadované dotace z Programu B2B 202</w:t>
      </w:r>
      <w:r w:rsidR="00D71FF4">
        <w:rPr>
          <w:rFonts w:ascii="Georgia" w:hAnsi="Georgia"/>
          <w:iCs/>
        </w:rPr>
        <w:t>1</w:t>
      </w:r>
      <w:r w:rsidRPr="008422FF">
        <w:rPr>
          <w:rFonts w:ascii="Georgia" w:hAnsi="Georgia"/>
          <w:iCs/>
        </w:rPr>
        <w:t>.  </w:t>
      </w:r>
    </w:p>
    <w:p w14:paraId="0CE17DA5" w14:textId="77777777" w:rsidR="00CB33E4" w:rsidRPr="008422FF" w:rsidRDefault="00CB33E4" w:rsidP="00CB33E4">
      <w:pPr>
        <w:rPr>
          <w:rFonts w:ascii="Georgia" w:hAnsi="Georgia"/>
          <w:szCs w:val="24"/>
        </w:rPr>
      </w:pPr>
    </w:p>
    <w:p w14:paraId="419DD2AC" w14:textId="77777777" w:rsidR="00CB33E4" w:rsidRPr="008422FF" w:rsidRDefault="00CB33E4" w:rsidP="00CB33E4">
      <w:pPr>
        <w:rPr>
          <w:rFonts w:ascii="Georgia" w:hAnsi="Georgia"/>
          <w:szCs w:val="24"/>
        </w:rPr>
      </w:pPr>
    </w:p>
    <w:p w14:paraId="5EA7DF02" w14:textId="77777777" w:rsidR="00CB33E4" w:rsidRPr="008422FF" w:rsidRDefault="00CB33E4" w:rsidP="00CB33E4">
      <w:pPr>
        <w:rPr>
          <w:rFonts w:ascii="Georgia" w:hAnsi="Georgia"/>
          <w:szCs w:val="24"/>
        </w:rPr>
      </w:pPr>
    </w:p>
    <w:p w14:paraId="6923375A" w14:textId="77777777" w:rsidR="00CB33E4" w:rsidRPr="008422FF" w:rsidRDefault="00CB33E4" w:rsidP="00CB33E4">
      <w:pPr>
        <w:rPr>
          <w:rFonts w:ascii="Georgia" w:hAnsi="Georgia"/>
          <w:szCs w:val="24"/>
        </w:rPr>
      </w:pPr>
    </w:p>
    <w:p w14:paraId="070F598E" w14:textId="77777777" w:rsidR="00CB33E4" w:rsidRPr="008422FF" w:rsidRDefault="00CB33E4" w:rsidP="00CB33E4">
      <w:pPr>
        <w:rPr>
          <w:rFonts w:ascii="Georgia" w:hAnsi="Georgia"/>
          <w:szCs w:val="24"/>
        </w:rPr>
      </w:pPr>
    </w:p>
    <w:p w14:paraId="7AFAC6E8" w14:textId="77777777" w:rsidR="00672FFB" w:rsidRDefault="00CB33E4" w:rsidP="00CB33E4">
      <w:pPr>
        <w:rPr>
          <w:rFonts w:ascii="Georgia" w:hAnsi="Georgia"/>
          <w:szCs w:val="24"/>
        </w:rPr>
      </w:pPr>
      <w:r w:rsidRPr="008422FF">
        <w:rPr>
          <w:rFonts w:ascii="Georgia" w:hAnsi="Georgia"/>
          <w:szCs w:val="24"/>
        </w:rPr>
        <w:t xml:space="preserve">Dne: ____________________              </w:t>
      </w:r>
    </w:p>
    <w:p w14:paraId="7D382CBA" w14:textId="77777777" w:rsidR="00672FFB" w:rsidRDefault="00672FFB" w:rsidP="00CB33E4">
      <w:pPr>
        <w:rPr>
          <w:rFonts w:ascii="Georgia" w:hAnsi="Georgia"/>
          <w:szCs w:val="24"/>
        </w:rPr>
      </w:pPr>
    </w:p>
    <w:p w14:paraId="24196D32" w14:textId="77777777" w:rsidR="00672FFB" w:rsidRDefault="00CB33E4" w:rsidP="00672FFB">
      <w:pPr>
        <w:jc w:val="right"/>
        <w:rPr>
          <w:rFonts w:ascii="Georgia" w:hAnsi="Georgia"/>
          <w:szCs w:val="24"/>
        </w:rPr>
      </w:pPr>
      <w:r w:rsidRPr="008422FF">
        <w:rPr>
          <w:rFonts w:ascii="Georgia" w:hAnsi="Georgia"/>
          <w:szCs w:val="24"/>
        </w:rPr>
        <w:t>Podpis statutárního zástupce:</w:t>
      </w:r>
    </w:p>
    <w:p w14:paraId="6397EB93" w14:textId="77777777" w:rsidR="00672FFB" w:rsidRDefault="00672FFB" w:rsidP="00672FFB">
      <w:pPr>
        <w:jc w:val="right"/>
        <w:rPr>
          <w:rFonts w:ascii="Georgia" w:hAnsi="Georgia"/>
          <w:szCs w:val="24"/>
        </w:rPr>
      </w:pPr>
    </w:p>
    <w:p w14:paraId="72EB589A" w14:textId="7E7EDAAC" w:rsidR="00CB33E4" w:rsidRPr="008422FF" w:rsidRDefault="00CB33E4" w:rsidP="00672FFB">
      <w:pPr>
        <w:jc w:val="right"/>
        <w:rPr>
          <w:rFonts w:ascii="Georgia" w:hAnsi="Georgia"/>
          <w:szCs w:val="24"/>
        </w:rPr>
      </w:pPr>
      <w:r w:rsidRPr="008422FF">
        <w:rPr>
          <w:rFonts w:ascii="Georgia" w:hAnsi="Georgia"/>
          <w:szCs w:val="24"/>
        </w:rPr>
        <w:t xml:space="preserve"> ____________________</w:t>
      </w:r>
    </w:p>
    <w:p w14:paraId="49B2F8BE" w14:textId="77777777" w:rsidR="00CB33E4" w:rsidRPr="008422FF" w:rsidRDefault="00CB33E4" w:rsidP="00CB33E4">
      <w:pPr>
        <w:rPr>
          <w:rFonts w:ascii="Georgia" w:hAnsi="Georgia"/>
          <w:szCs w:val="24"/>
        </w:rPr>
      </w:pPr>
    </w:p>
    <w:p w14:paraId="71FD60F8" w14:textId="77777777" w:rsidR="00CB33E4" w:rsidRPr="008422FF" w:rsidRDefault="00CB33E4" w:rsidP="00CB33E4">
      <w:pPr>
        <w:rPr>
          <w:rFonts w:ascii="Georgia" w:hAnsi="Georgia"/>
          <w:szCs w:val="24"/>
        </w:rPr>
      </w:pPr>
    </w:p>
    <w:p w14:paraId="207E0308" w14:textId="77777777" w:rsidR="00CB33E4" w:rsidRPr="008422FF" w:rsidRDefault="00CB33E4" w:rsidP="00CB33E4">
      <w:pPr>
        <w:rPr>
          <w:rFonts w:ascii="Georgia" w:hAnsi="Georgia"/>
          <w:szCs w:val="24"/>
        </w:rPr>
      </w:pPr>
    </w:p>
    <w:p w14:paraId="0753CCBD" w14:textId="77777777" w:rsidR="00D631B5" w:rsidRDefault="00D631B5" w:rsidP="00FC122D">
      <w:pPr>
        <w:rPr>
          <w:rFonts w:ascii="Georgia" w:hAnsi="Georgia"/>
          <w:b/>
        </w:rPr>
      </w:pPr>
    </w:p>
    <w:p w14:paraId="7401D4F9" w14:textId="77777777" w:rsidR="002D111A" w:rsidRDefault="002D111A" w:rsidP="00FC122D">
      <w:pPr>
        <w:rPr>
          <w:rFonts w:ascii="Georgia" w:hAnsi="Georgia"/>
          <w:b/>
        </w:rPr>
      </w:pPr>
    </w:p>
    <w:p w14:paraId="05545902" w14:textId="77777777" w:rsidR="002D111A" w:rsidRDefault="002D111A" w:rsidP="00FC122D">
      <w:pPr>
        <w:rPr>
          <w:rFonts w:ascii="Georgia" w:hAnsi="Georgia"/>
          <w:b/>
        </w:rPr>
      </w:pPr>
    </w:p>
    <w:p w14:paraId="2D9A8747" w14:textId="77777777" w:rsidR="002D111A" w:rsidRDefault="002D111A" w:rsidP="00FC122D">
      <w:pPr>
        <w:rPr>
          <w:rFonts w:ascii="Georgia" w:hAnsi="Georgia"/>
          <w:b/>
        </w:rPr>
      </w:pPr>
    </w:p>
    <w:p w14:paraId="1C447168" w14:textId="77777777" w:rsidR="002D111A" w:rsidRDefault="002D111A" w:rsidP="00FC122D">
      <w:pPr>
        <w:rPr>
          <w:rFonts w:ascii="Georgia" w:hAnsi="Georgia"/>
          <w:b/>
        </w:rPr>
      </w:pPr>
    </w:p>
    <w:p w14:paraId="08BF689E" w14:textId="77777777" w:rsidR="002D111A" w:rsidRDefault="002D111A" w:rsidP="00FC122D">
      <w:pPr>
        <w:rPr>
          <w:rFonts w:ascii="Georgia" w:hAnsi="Georgia"/>
          <w:b/>
        </w:rPr>
      </w:pPr>
    </w:p>
    <w:p w14:paraId="321D33F7" w14:textId="77777777" w:rsidR="002D111A" w:rsidRDefault="002D111A" w:rsidP="00FC122D">
      <w:pPr>
        <w:rPr>
          <w:rFonts w:ascii="Georgia" w:hAnsi="Georgia"/>
          <w:b/>
        </w:rPr>
      </w:pPr>
    </w:p>
    <w:p w14:paraId="255F57E9" w14:textId="77777777" w:rsidR="002D111A" w:rsidRDefault="002D111A" w:rsidP="00FC122D">
      <w:pPr>
        <w:rPr>
          <w:rFonts w:ascii="Georgia" w:hAnsi="Georgia"/>
          <w:b/>
        </w:rPr>
      </w:pPr>
    </w:p>
    <w:p w14:paraId="55BC3C91" w14:textId="77777777" w:rsidR="002D111A" w:rsidRDefault="002D111A" w:rsidP="00FC122D">
      <w:pPr>
        <w:rPr>
          <w:rFonts w:ascii="Georgia" w:hAnsi="Georgia"/>
          <w:b/>
        </w:rPr>
      </w:pPr>
    </w:p>
    <w:p w14:paraId="316C65FC" w14:textId="77777777" w:rsidR="002D111A" w:rsidRDefault="002D111A" w:rsidP="00FC122D">
      <w:pPr>
        <w:rPr>
          <w:rFonts w:ascii="Georgia" w:hAnsi="Georgia"/>
          <w:b/>
        </w:rPr>
      </w:pPr>
    </w:p>
    <w:p w14:paraId="26915030" w14:textId="77777777" w:rsidR="002D111A" w:rsidRDefault="002D111A" w:rsidP="00FC122D">
      <w:pPr>
        <w:rPr>
          <w:rFonts w:ascii="Georgia" w:hAnsi="Georgia"/>
          <w:b/>
        </w:rPr>
      </w:pPr>
    </w:p>
    <w:p w14:paraId="2FBDFA89" w14:textId="77777777" w:rsidR="002D111A" w:rsidRDefault="002D111A" w:rsidP="00FC122D">
      <w:pPr>
        <w:rPr>
          <w:rFonts w:ascii="Georgia" w:hAnsi="Georgia"/>
          <w:b/>
        </w:rPr>
      </w:pPr>
    </w:p>
    <w:p w14:paraId="26411CFB" w14:textId="77777777" w:rsidR="002D111A" w:rsidRDefault="002D111A" w:rsidP="00FC122D">
      <w:pPr>
        <w:rPr>
          <w:rFonts w:ascii="Georgia" w:hAnsi="Georgia"/>
          <w:b/>
        </w:rPr>
      </w:pPr>
    </w:p>
    <w:p w14:paraId="2B01A067" w14:textId="77777777" w:rsidR="002D111A" w:rsidRDefault="002D111A" w:rsidP="00FC122D">
      <w:pPr>
        <w:rPr>
          <w:rFonts w:ascii="Georgia" w:hAnsi="Georgia"/>
          <w:b/>
        </w:rPr>
      </w:pPr>
    </w:p>
    <w:p w14:paraId="34E21ACB" w14:textId="77777777" w:rsidR="00D631B5" w:rsidRDefault="00D631B5" w:rsidP="00FC122D">
      <w:pPr>
        <w:rPr>
          <w:rFonts w:ascii="Georgia" w:hAnsi="Georgia"/>
          <w:b/>
        </w:rPr>
      </w:pPr>
    </w:p>
    <w:p w14:paraId="612AB70F" w14:textId="77777777" w:rsidR="00FC122D" w:rsidRPr="008422FF" w:rsidRDefault="00FC122D" w:rsidP="00FC122D">
      <w:pPr>
        <w:rPr>
          <w:rFonts w:ascii="Georgia" w:hAnsi="Georgia"/>
          <w:sz w:val="40"/>
          <w:szCs w:val="40"/>
        </w:rPr>
      </w:pPr>
      <w:r w:rsidRPr="008422FF">
        <w:rPr>
          <w:rFonts w:ascii="Georgia" w:hAnsi="Georgia"/>
          <w:b/>
        </w:rPr>
        <w:t xml:space="preserve">Příloha </w:t>
      </w:r>
      <w:r w:rsidR="00AC5098" w:rsidRPr="008422FF">
        <w:rPr>
          <w:rFonts w:ascii="Georgia" w:hAnsi="Georgia"/>
          <w:b/>
        </w:rPr>
        <w:t>D</w:t>
      </w:r>
      <w:r w:rsidRPr="008422FF">
        <w:rPr>
          <w:rFonts w:ascii="Georgia" w:hAnsi="Georgia"/>
          <w:b/>
        </w:rPr>
        <w:t xml:space="preserve"> </w:t>
      </w:r>
      <w:r w:rsidRPr="008422FF">
        <w:rPr>
          <w:rFonts w:ascii="Georgia" w:hAnsi="Georgia"/>
        </w:rPr>
        <w:t>– Čestné prohlášení, že vůči majetku žadatele o dotaci neprobíhá insolvenční řízení</w:t>
      </w:r>
    </w:p>
    <w:p w14:paraId="3EBDA812" w14:textId="77777777" w:rsidR="00FC122D" w:rsidRPr="008422FF" w:rsidRDefault="00FC122D" w:rsidP="00FC122D">
      <w:pPr>
        <w:jc w:val="center"/>
        <w:rPr>
          <w:rFonts w:ascii="Georgia" w:hAnsi="Georgia"/>
          <w:sz w:val="40"/>
          <w:szCs w:val="40"/>
        </w:rPr>
      </w:pPr>
    </w:p>
    <w:p w14:paraId="0CE58A6B" w14:textId="77777777" w:rsidR="00FC122D" w:rsidRPr="008422FF" w:rsidRDefault="00FC122D" w:rsidP="00FC122D">
      <w:pPr>
        <w:jc w:val="center"/>
        <w:rPr>
          <w:rFonts w:ascii="Georgia" w:hAnsi="Georgia"/>
          <w:sz w:val="40"/>
          <w:szCs w:val="40"/>
        </w:rPr>
      </w:pPr>
    </w:p>
    <w:p w14:paraId="5CFBD01C" w14:textId="77777777" w:rsidR="00FC122D" w:rsidRPr="008422FF" w:rsidRDefault="00FC122D" w:rsidP="00FC122D">
      <w:pPr>
        <w:jc w:val="center"/>
        <w:rPr>
          <w:rFonts w:ascii="Georgia" w:hAnsi="Georgia"/>
          <w:sz w:val="40"/>
          <w:szCs w:val="40"/>
        </w:rPr>
      </w:pPr>
      <w:r w:rsidRPr="008422FF">
        <w:rPr>
          <w:rFonts w:ascii="Georgia" w:hAnsi="Georgia"/>
          <w:sz w:val="40"/>
          <w:szCs w:val="40"/>
        </w:rPr>
        <w:t>ČESTNÉ PROHLÁŠENÍ</w:t>
      </w:r>
    </w:p>
    <w:p w14:paraId="436BA693" w14:textId="77777777" w:rsidR="00FC122D" w:rsidRPr="008422FF" w:rsidRDefault="00FC122D" w:rsidP="00FC122D">
      <w:pPr>
        <w:jc w:val="center"/>
        <w:rPr>
          <w:rFonts w:ascii="Georgia" w:hAnsi="Georgia"/>
          <w:sz w:val="40"/>
          <w:szCs w:val="40"/>
        </w:rPr>
      </w:pPr>
    </w:p>
    <w:p w14:paraId="13E23E88" w14:textId="77777777" w:rsidR="00FC122D" w:rsidRPr="008422FF" w:rsidRDefault="00FC122D" w:rsidP="00FC122D">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698594D0"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44AACC40"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676A812C" w14:textId="77777777" w:rsidR="00FC122D" w:rsidRPr="008422FF" w:rsidRDefault="00FC122D" w:rsidP="00FC122D">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7BEA7196" w14:textId="77777777" w:rsidR="00FC122D" w:rsidRPr="008422FF" w:rsidRDefault="00FC122D" w:rsidP="00FC122D">
      <w:pPr>
        <w:rPr>
          <w:rFonts w:ascii="Georgia" w:hAnsi="Georgia"/>
          <w:szCs w:val="24"/>
        </w:rPr>
      </w:pPr>
    </w:p>
    <w:p w14:paraId="6C148A51" w14:textId="77777777" w:rsidR="00FC122D" w:rsidRPr="008422FF" w:rsidRDefault="00FC122D" w:rsidP="00FC122D">
      <w:pPr>
        <w:rPr>
          <w:rFonts w:ascii="Georgia" w:hAnsi="Georgia"/>
          <w:szCs w:val="24"/>
        </w:rPr>
      </w:pPr>
    </w:p>
    <w:p w14:paraId="6B0B24F5" w14:textId="77777777" w:rsidR="00FC122D" w:rsidRPr="008422FF" w:rsidRDefault="00FC122D" w:rsidP="00FC122D">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2595BBA0"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7C4B9CE6"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7BCF1119" w14:textId="77777777" w:rsidR="00FC122D" w:rsidRPr="008422FF" w:rsidRDefault="00FC122D" w:rsidP="00FC122D">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51CFDB80" w14:textId="77777777" w:rsidR="00FC122D" w:rsidRPr="008422FF" w:rsidRDefault="00FC122D" w:rsidP="00FC122D">
      <w:pPr>
        <w:rPr>
          <w:rFonts w:ascii="Georgia" w:hAnsi="Georgia"/>
          <w:szCs w:val="24"/>
        </w:rPr>
      </w:pPr>
    </w:p>
    <w:p w14:paraId="2E249B3D" w14:textId="77777777" w:rsidR="00FC122D" w:rsidRPr="008422FF" w:rsidRDefault="00FC122D" w:rsidP="00FC122D">
      <w:pPr>
        <w:rPr>
          <w:rFonts w:ascii="Georgia" w:hAnsi="Georgia"/>
          <w:szCs w:val="24"/>
        </w:rPr>
      </w:pPr>
    </w:p>
    <w:p w14:paraId="4D642F8D" w14:textId="77777777" w:rsidR="00FC122D" w:rsidRPr="008422FF" w:rsidRDefault="00FC122D" w:rsidP="00FC122D">
      <w:pPr>
        <w:rPr>
          <w:rFonts w:ascii="Georgia" w:hAnsi="Georgia"/>
          <w:szCs w:val="24"/>
        </w:rPr>
      </w:pPr>
      <w:r w:rsidRPr="008422FF">
        <w:rPr>
          <w:rFonts w:ascii="Georgia" w:hAnsi="Georgia"/>
          <w:szCs w:val="24"/>
        </w:rPr>
        <w:t>Čestně prohlašuji, že vůči majetku společnosti neprobíhá insolvenční řízení, v němž bylo vydáno rozhodnutí o úpadku, nebo insolvenční návrh nebyl zamítnut proto, že majetek nepostačuje k úhradě nákladů insolvenčního řízení, nebo nebyl konkurs zrušen proto, že majetek byl zcela nepostačující, nebo byla zavedena nucená správa podle zvláštních právních předpisů (zákon č. 182/2006 Sb., o úpadku a způsobech jeho řešení, ve znění pozdějších předpisů.</w:t>
      </w:r>
    </w:p>
    <w:p w14:paraId="17811D80" w14:textId="77777777" w:rsidR="00FC122D" w:rsidRPr="008422FF" w:rsidRDefault="00FC122D" w:rsidP="00FC122D">
      <w:pPr>
        <w:rPr>
          <w:rFonts w:ascii="Georgia" w:hAnsi="Georgia"/>
          <w:szCs w:val="24"/>
        </w:rPr>
      </w:pPr>
    </w:p>
    <w:p w14:paraId="4F5572D8" w14:textId="77777777" w:rsidR="00FC122D" w:rsidRPr="008422FF" w:rsidRDefault="00FC122D" w:rsidP="00FC122D">
      <w:pPr>
        <w:rPr>
          <w:rFonts w:ascii="Georgia" w:hAnsi="Georgia"/>
          <w:szCs w:val="24"/>
        </w:rPr>
      </w:pPr>
    </w:p>
    <w:p w14:paraId="1C239CEA" w14:textId="77777777" w:rsidR="00FC122D" w:rsidRPr="008422FF" w:rsidRDefault="00FC122D" w:rsidP="00FC122D">
      <w:pPr>
        <w:rPr>
          <w:rFonts w:ascii="Georgia" w:hAnsi="Georgia"/>
          <w:szCs w:val="24"/>
        </w:rPr>
      </w:pPr>
    </w:p>
    <w:p w14:paraId="1D478BAF" w14:textId="77777777" w:rsidR="00FC122D" w:rsidRPr="008422FF" w:rsidRDefault="00FC122D" w:rsidP="00FC122D">
      <w:pPr>
        <w:rPr>
          <w:rFonts w:ascii="Georgia" w:hAnsi="Georgia"/>
          <w:szCs w:val="24"/>
        </w:rPr>
      </w:pPr>
    </w:p>
    <w:p w14:paraId="5CC687C6" w14:textId="77777777" w:rsidR="00FC122D" w:rsidRPr="008422FF" w:rsidRDefault="00FC122D" w:rsidP="00FC122D">
      <w:pPr>
        <w:rPr>
          <w:rFonts w:ascii="Georgia" w:hAnsi="Georgia"/>
          <w:szCs w:val="24"/>
        </w:rPr>
      </w:pPr>
    </w:p>
    <w:p w14:paraId="53EE5C32" w14:textId="77777777" w:rsidR="00672FFB" w:rsidRDefault="00FC122D" w:rsidP="00FC122D">
      <w:pPr>
        <w:rPr>
          <w:rFonts w:ascii="Georgia" w:hAnsi="Georgia"/>
          <w:szCs w:val="24"/>
        </w:rPr>
      </w:pPr>
      <w:r w:rsidRPr="008422FF">
        <w:rPr>
          <w:rFonts w:ascii="Georgia" w:hAnsi="Georgia"/>
          <w:szCs w:val="24"/>
        </w:rPr>
        <w:t xml:space="preserve">Dne: ____________________              </w:t>
      </w:r>
    </w:p>
    <w:p w14:paraId="2A0E5A52" w14:textId="77777777" w:rsidR="00672FFB" w:rsidRDefault="00FC122D" w:rsidP="00672FFB">
      <w:pPr>
        <w:jc w:val="right"/>
        <w:rPr>
          <w:rFonts w:ascii="Georgia" w:hAnsi="Georgia"/>
          <w:szCs w:val="24"/>
        </w:rPr>
      </w:pPr>
      <w:r w:rsidRPr="008422FF">
        <w:rPr>
          <w:rFonts w:ascii="Georgia" w:hAnsi="Georgia"/>
          <w:szCs w:val="24"/>
        </w:rPr>
        <w:t>Podpis statutárního zástupce:</w:t>
      </w:r>
    </w:p>
    <w:p w14:paraId="6F217656" w14:textId="77777777" w:rsidR="00672FFB" w:rsidRDefault="00672FFB" w:rsidP="00672FFB">
      <w:pPr>
        <w:jc w:val="right"/>
        <w:rPr>
          <w:rFonts w:ascii="Georgia" w:hAnsi="Georgia"/>
          <w:szCs w:val="24"/>
        </w:rPr>
      </w:pPr>
    </w:p>
    <w:p w14:paraId="4753908B" w14:textId="03ABC140" w:rsidR="00FC122D" w:rsidRPr="008422FF" w:rsidRDefault="00FC122D" w:rsidP="00672FFB">
      <w:pPr>
        <w:jc w:val="right"/>
        <w:rPr>
          <w:rFonts w:ascii="Georgia" w:hAnsi="Georgia"/>
          <w:szCs w:val="24"/>
        </w:rPr>
      </w:pPr>
      <w:r w:rsidRPr="008422FF">
        <w:rPr>
          <w:rFonts w:ascii="Georgia" w:hAnsi="Georgia"/>
          <w:szCs w:val="24"/>
        </w:rPr>
        <w:t xml:space="preserve"> ____________________</w:t>
      </w:r>
    </w:p>
    <w:p w14:paraId="6BDD07A0" w14:textId="23718E2C" w:rsidR="00FC122D" w:rsidRDefault="00FC122D" w:rsidP="00FC122D">
      <w:pPr>
        <w:rPr>
          <w:rFonts w:ascii="Georgia" w:hAnsi="Georgia"/>
          <w:szCs w:val="24"/>
        </w:rPr>
      </w:pPr>
    </w:p>
    <w:p w14:paraId="5667FE62" w14:textId="77777777" w:rsidR="00672FFB" w:rsidRPr="008422FF" w:rsidRDefault="00672FFB" w:rsidP="00FC122D">
      <w:pPr>
        <w:rPr>
          <w:rFonts w:ascii="Georgia" w:hAnsi="Georgia"/>
          <w:szCs w:val="24"/>
        </w:rPr>
      </w:pPr>
    </w:p>
    <w:p w14:paraId="197A6AE1" w14:textId="77777777" w:rsidR="00FC122D" w:rsidRPr="008422FF" w:rsidRDefault="00FC122D" w:rsidP="00FC122D">
      <w:pPr>
        <w:rPr>
          <w:rFonts w:ascii="Georgia" w:hAnsi="Georgia"/>
          <w:szCs w:val="24"/>
        </w:rPr>
      </w:pPr>
    </w:p>
    <w:p w14:paraId="086306FE" w14:textId="77777777" w:rsidR="00FC122D" w:rsidRPr="008422FF" w:rsidRDefault="00FC122D" w:rsidP="00FC122D">
      <w:pPr>
        <w:rPr>
          <w:rFonts w:ascii="Georgia" w:hAnsi="Georgia"/>
          <w:b/>
        </w:rPr>
      </w:pPr>
    </w:p>
    <w:p w14:paraId="5A0FFC2A" w14:textId="77777777" w:rsidR="00FC122D" w:rsidRPr="008422FF" w:rsidRDefault="00FC122D" w:rsidP="00FC122D">
      <w:pPr>
        <w:rPr>
          <w:rFonts w:ascii="Georgia" w:hAnsi="Georgia"/>
          <w:b/>
        </w:rPr>
      </w:pPr>
    </w:p>
    <w:p w14:paraId="3249B272" w14:textId="77777777" w:rsidR="00FC122D" w:rsidRPr="008422FF" w:rsidRDefault="00FC122D" w:rsidP="00FC122D">
      <w:pPr>
        <w:rPr>
          <w:rFonts w:ascii="Georgia" w:hAnsi="Georgia"/>
          <w:b/>
        </w:rPr>
      </w:pPr>
    </w:p>
    <w:p w14:paraId="504F9B6D" w14:textId="77777777" w:rsidR="00FC122D" w:rsidRPr="008422FF" w:rsidRDefault="00FC122D" w:rsidP="00FC122D">
      <w:pPr>
        <w:rPr>
          <w:rFonts w:ascii="Georgia" w:hAnsi="Georgia"/>
          <w:b/>
        </w:rPr>
      </w:pPr>
    </w:p>
    <w:p w14:paraId="190A808A" w14:textId="77777777" w:rsidR="00FC122D" w:rsidRPr="008422FF" w:rsidRDefault="00FC122D" w:rsidP="00FC122D">
      <w:pPr>
        <w:rPr>
          <w:rFonts w:ascii="Georgia" w:hAnsi="Georgia"/>
          <w:b/>
        </w:rPr>
      </w:pPr>
    </w:p>
    <w:p w14:paraId="42F1DCBD" w14:textId="77777777" w:rsidR="00FC122D" w:rsidRPr="008422FF" w:rsidRDefault="00FC122D" w:rsidP="00FC122D">
      <w:pPr>
        <w:rPr>
          <w:rFonts w:ascii="Georgia" w:hAnsi="Georgia"/>
          <w:b/>
        </w:rPr>
      </w:pPr>
    </w:p>
    <w:p w14:paraId="422AEEAD" w14:textId="77777777" w:rsidR="00D631B5" w:rsidRDefault="00D631B5" w:rsidP="00FC122D">
      <w:pPr>
        <w:rPr>
          <w:rFonts w:ascii="Georgia" w:hAnsi="Georgia"/>
          <w:b/>
        </w:rPr>
      </w:pPr>
    </w:p>
    <w:p w14:paraId="78735360" w14:textId="77777777" w:rsidR="002D111A" w:rsidRDefault="002D111A" w:rsidP="00FC122D">
      <w:pPr>
        <w:rPr>
          <w:rFonts w:ascii="Georgia" w:hAnsi="Georgia"/>
          <w:b/>
        </w:rPr>
      </w:pPr>
    </w:p>
    <w:p w14:paraId="7B528069" w14:textId="77777777" w:rsidR="002D111A" w:rsidRDefault="002D111A" w:rsidP="00FC122D">
      <w:pPr>
        <w:rPr>
          <w:rFonts w:ascii="Georgia" w:hAnsi="Georgia"/>
          <w:b/>
        </w:rPr>
      </w:pPr>
    </w:p>
    <w:p w14:paraId="271523C6" w14:textId="77777777" w:rsidR="002D111A" w:rsidRDefault="002D111A" w:rsidP="00FC122D">
      <w:pPr>
        <w:rPr>
          <w:rFonts w:ascii="Georgia" w:hAnsi="Georgia"/>
          <w:b/>
        </w:rPr>
      </w:pPr>
    </w:p>
    <w:p w14:paraId="710A1E7F" w14:textId="77777777" w:rsidR="002D111A" w:rsidRDefault="002D111A" w:rsidP="00FC122D">
      <w:pPr>
        <w:rPr>
          <w:rFonts w:ascii="Georgia" w:hAnsi="Georgia"/>
          <w:b/>
        </w:rPr>
      </w:pPr>
    </w:p>
    <w:p w14:paraId="041349F4" w14:textId="77777777" w:rsidR="00FC122D" w:rsidRPr="008422FF" w:rsidRDefault="00FC122D" w:rsidP="00FC122D">
      <w:pPr>
        <w:rPr>
          <w:rFonts w:ascii="Georgia" w:hAnsi="Georgia"/>
          <w:b/>
          <w:sz w:val="28"/>
          <w:szCs w:val="28"/>
        </w:rPr>
      </w:pPr>
      <w:r w:rsidRPr="008422FF">
        <w:rPr>
          <w:rFonts w:ascii="Georgia" w:hAnsi="Georgia"/>
          <w:b/>
        </w:rPr>
        <w:t xml:space="preserve">Příloha </w:t>
      </w:r>
      <w:r w:rsidR="00AC5098" w:rsidRPr="008422FF">
        <w:rPr>
          <w:rFonts w:ascii="Georgia" w:hAnsi="Georgia"/>
          <w:b/>
        </w:rPr>
        <w:t>E</w:t>
      </w:r>
      <w:r w:rsidRPr="008422FF">
        <w:rPr>
          <w:rFonts w:ascii="Georgia" w:hAnsi="Georgia"/>
        </w:rPr>
        <w:t xml:space="preserve"> –</w:t>
      </w:r>
      <w:r w:rsidRPr="008422FF">
        <w:rPr>
          <w:rFonts w:ascii="Georgia" w:hAnsi="Georgia"/>
          <w:b/>
          <w:sz w:val="28"/>
          <w:szCs w:val="28"/>
        </w:rPr>
        <w:t xml:space="preserve"> </w:t>
      </w:r>
      <w:r w:rsidRPr="008422FF">
        <w:rPr>
          <w:rFonts w:ascii="Georgia" w:hAnsi="Georgia"/>
        </w:rPr>
        <w:t>Čestné prohlášení, že žadatel nemá žádné závazky po lhůtě splatnosti</w:t>
      </w:r>
    </w:p>
    <w:p w14:paraId="7308C6B7" w14:textId="77777777" w:rsidR="00FC122D" w:rsidRDefault="00FC122D" w:rsidP="00FC122D">
      <w:pPr>
        <w:jc w:val="center"/>
        <w:rPr>
          <w:rFonts w:ascii="Georgia" w:hAnsi="Georgia"/>
          <w:sz w:val="40"/>
          <w:szCs w:val="40"/>
        </w:rPr>
      </w:pPr>
    </w:p>
    <w:p w14:paraId="32BC59B6" w14:textId="77777777" w:rsidR="00D631B5" w:rsidRPr="008422FF" w:rsidRDefault="00D631B5" w:rsidP="00FC122D">
      <w:pPr>
        <w:jc w:val="center"/>
        <w:rPr>
          <w:rFonts w:ascii="Georgia" w:hAnsi="Georgia"/>
          <w:sz w:val="40"/>
          <w:szCs w:val="40"/>
        </w:rPr>
      </w:pPr>
    </w:p>
    <w:p w14:paraId="7ECA5F13" w14:textId="77777777" w:rsidR="00FC122D" w:rsidRPr="008422FF" w:rsidRDefault="00FC122D" w:rsidP="00FC122D">
      <w:pPr>
        <w:jc w:val="center"/>
        <w:rPr>
          <w:rFonts w:ascii="Georgia" w:hAnsi="Georgia"/>
          <w:sz w:val="40"/>
          <w:szCs w:val="40"/>
        </w:rPr>
      </w:pPr>
      <w:r w:rsidRPr="008422FF">
        <w:rPr>
          <w:rFonts w:ascii="Georgia" w:hAnsi="Georgia"/>
          <w:sz w:val="40"/>
          <w:szCs w:val="40"/>
        </w:rPr>
        <w:t>ČESTNÉ PROHLÁŠENÍ</w:t>
      </w:r>
    </w:p>
    <w:p w14:paraId="34AE5271" w14:textId="77777777" w:rsidR="00FC122D" w:rsidRPr="008422FF" w:rsidRDefault="00FC122D" w:rsidP="00FC122D">
      <w:pPr>
        <w:jc w:val="center"/>
        <w:rPr>
          <w:rFonts w:ascii="Georgia" w:hAnsi="Georgia"/>
          <w:sz w:val="40"/>
          <w:szCs w:val="40"/>
        </w:rPr>
      </w:pPr>
    </w:p>
    <w:p w14:paraId="1E9D7A51" w14:textId="77777777" w:rsidR="00FC122D" w:rsidRPr="008422FF" w:rsidRDefault="00FC122D" w:rsidP="00FC122D">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1A6A30EC"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76E389C0"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1228778D" w14:textId="77777777" w:rsidR="00FC122D" w:rsidRPr="008422FF" w:rsidRDefault="00FC122D" w:rsidP="00FC122D">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357F05CF" w14:textId="77777777" w:rsidR="00FC122D" w:rsidRPr="008422FF" w:rsidRDefault="00FC122D" w:rsidP="00FC122D">
      <w:pPr>
        <w:rPr>
          <w:rFonts w:ascii="Georgia" w:hAnsi="Georgia"/>
          <w:szCs w:val="24"/>
        </w:rPr>
      </w:pPr>
    </w:p>
    <w:p w14:paraId="650EA8C5" w14:textId="77777777" w:rsidR="00FC122D" w:rsidRPr="008422FF" w:rsidRDefault="00FC122D" w:rsidP="00FC122D">
      <w:pPr>
        <w:rPr>
          <w:rFonts w:ascii="Georgia" w:hAnsi="Georgia"/>
          <w:szCs w:val="24"/>
        </w:rPr>
      </w:pPr>
    </w:p>
    <w:p w14:paraId="7E6D6DD9" w14:textId="77777777" w:rsidR="00FC122D" w:rsidRPr="008422FF" w:rsidRDefault="00FC122D" w:rsidP="00FC122D">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471C0755"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19521821"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7D747211" w14:textId="77777777" w:rsidR="00FC122D" w:rsidRPr="008422FF" w:rsidRDefault="00FC122D" w:rsidP="00FC122D">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7748EC56" w14:textId="77777777" w:rsidR="00FC122D" w:rsidRPr="008422FF" w:rsidRDefault="00FC122D" w:rsidP="00FC122D">
      <w:pPr>
        <w:rPr>
          <w:rFonts w:ascii="Georgia" w:hAnsi="Georgia"/>
          <w:szCs w:val="24"/>
        </w:rPr>
      </w:pPr>
    </w:p>
    <w:p w14:paraId="439F8A51" w14:textId="77777777" w:rsidR="00FC122D" w:rsidRPr="008422FF" w:rsidRDefault="00FC122D" w:rsidP="00FC122D">
      <w:pPr>
        <w:rPr>
          <w:rFonts w:ascii="Georgia" w:hAnsi="Georgia"/>
          <w:szCs w:val="24"/>
        </w:rPr>
      </w:pPr>
    </w:p>
    <w:p w14:paraId="5A8A0EA1" w14:textId="77777777" w:rsidR="00FC122D" w:rsidRPr="008422FF" w:rsidRDefault="00FC122D" w:rsidP="00FC122D">
      <w:pPr>
        <w:rPr>
          <w:rFonts w:ascii="Georgia" w:hAnsi="Georgia"/>
        </w:rPr>
      </w:pPr>
      <w:r w:rsidRPr="008422FF">
        <w:rPr>
          <w:rFonts w:ascii="Georgia" w:hAnsi="Georgia"/>
          <w:szCs w:val="24"/>
        </w:rPr>
        <w:t>Čestně prohlašuji, že společnost</w:t>
      </w:r>
      <w:r w:rsidRPr="008422FF">
        <w:rPr>
          <w:rFonts w:ascii="Georgia" w:hAnsi="Georgia"/>
        </w:rPr>
        <w:t xml:space="preserve"> nemá žádné závazky po lhůtě splatnosti v souvislosti s platbami vůči </w:t>
      </w:r>
      <w:r w:rsidR="0012737B" w:rsidRPr="008422FF">
        <w:rPr>
          <w:rFonts w:ascii="Georgia" w:hAnsi="Georgia"/>
        </w:rPr>
        <w:t xml:space="preserve">státnímu rozpočtu, </w:t>
      </w:r>
      <w:r w:rsidR="00173D4D" w:rsidRPr="008422FF">
        <w:rPr>
          <w:rFonts w:ascii="Georgia" w:hAnsi="Georgia"/>
        </w:rPr>
        <w:t>zdravotním pojišťovnám či</w:t>
      </w:r>
      <w:r w:rsidRPr="008422FF">
        <w:rPr>
          <w:rFonts w:ascii="Georgia" w:hAnsi="Georgia"/>
        </w:rPr>
        <w:t xml:space="preserve"> s</w:t>
      </w:r>
      <w:r w:rsidR="0012737B" w:rsidRPr="008422FF">
        <w:rPr>
          <w:rFonts w:ascii="Georgia" w:hAnsi="Georgia"/>
        </w:rPr>
        <w:t xml:space="preserve">ystému sociálního </w:t>
      </w:r>
      <w:r w:rsidR="00173D4D" w:rsidRPr="008422FF">
        <w:rPr>
          <w:rFonts w:ascii="Georgia" w:hAnsi="Georgia"/>
        </w:rPr>
        <w:t>zabezpečení. Z</w:t>
      </w:r>
      <w:r w:rsidRPr="008422FF">
        <w:rPr>
          <w:rFonts w:ascii="Georgia" w:hAnsi="Georgia"/>
        </w:rPr>
        <w:t>a neexistenci závazků nelze považovat posečkání s úhradou dlužných závazků.</w:t>
      </w:r>
    </w:p>
    <w:p w14:paraId="7D602215" w14:textId="77777777" w:rsidR="00FC122D" w:rsidRPr="008422FF" w:rsidRDefault="00FC122D" w:rsidP="00FC122D">
      <w:pPr>
        <w:rPr>
          <w:rFonts w:ascii="Georgia" w:hAnsi="Georgia"/>
          <w:szCs w:val="24"/>
        </w:rPr>
      </w:pPr>
    </w:p>
    <w:p w14:paraId="6C087989" w14:textId="77777777" w:rsidR="00FC122D" w:rsidRPr="008422FF" w:rsidRDefault="00FC122D" w:rsidP="00FC122D">
      <w:pPr>
        <w:rPr>
          <w:rFonts w:ascii="Georgia" w:hAnsi="Georgia"/>
          <w:szCs w:val="24"/>
        </w:rPr>
      </w:pPr>
    </w:p>
    <w:p w14:paraId="1C2B6AFE" w14:textId="77777777" w:rsidR="00FC122D" w:rsidRPr="008422FF" w:rsidRDefault="00FC122D" w:rsidP="00FC122D">
      <w:pPr>
        <w:rPr>
          <w:rFonts w:ascii="Georgia" w:hAnsi="Georgia"/>
          <w:szCs w:val="24"/>
        </w:rPr>
      </w:pPr>
    </w:p>
    <w:p w14:paraId="48B44D3E" w14:textId="77777777" w:rsidR="00FC122D" w:rsidRPr="008422FF" w:rsidRDefault="00FC122D" w:rsidP="00FC122D">
      <w:pPr>
        <w:rPr>
          <w:rFonts w:ascii="Georgia" w:hAnsi="Georgia"/>
          <w:szCs w:val="24"/>
        </w:rPr>
      </w:pPr>
    </w:p>
    <w:p w14:paraId="48041B7D" w14:textId="77777777" w:rsidR="00FC122D" w:rsidRPr="008422FF" w:rsidRDefault="00FC122D" w:rsidP="00FC122D">
      <w:pPr>
        <w:rPr>
          <w:rFonts w:ascii="Georgia" w:hAnsi="Georgia"/>
          <w:szCs w:val="24"/>
        </w:rPr>
      </w:pPr>
    </w:p>
    <w:p w14:paraId="609F6DB0" w14:textId="77777777" w:rsidR="00FC122D" w:rsidRPr="008422FF" w:rsidRDefault="00FC122D" w:rsidP="00FC122D">
      <w:pPr>
        <w:rPr>
          <w:rFonts w:ascii="Georgia" w:hAnsi="Georgia"/>
          <w:szCs w:val="24"/>
        </w:rPr>
      </w:pPr>
    </w:p>
    <w:p w14:paraId="460BF8AB" w14:textId="77777777" w:rsidR="00672FFB" w:rsidRDefault="00FC122D" w:rsidP="00FC122D">
      <w:pPr>
        <w:rPr>
          <w:rFonts w:ascii="Georgia" w:hAnsi="Georgia"/>
          <w:szCs w:val="24"/>
        </w:rPr>
      </w:pPr>
      <w:r w:rsidRPr="008422FF">
        <w:rPr>
          <w:rFonts w:ascii="Georgia" w:hAnsi="Georgia"/>
          <w:szCs w:val="24"/>
        </w:rPr>
        <w:t xml:space="preserve">Dne: ____________________              </w:t>
      </w:r>
    </w:p>
    <w:p w14:paraId="0A632A45" w14:textId="77777777" w:rsidR="00672FFB" w:rsidRDefault="00672FFB" w:rsidP="00FC122D">
      <w:pPr>
        <w:rPr>
          <w:rFonts w:ascii="Georgia" w:hAnsi="Georgia"/>
          <w:szCs w:val="24"/>
        </w:rPr>
      </w:pPr>
    </w:p>
    <w:p w14:paraId="10BACF1B" w14:textId="77777777" w:rsidR="00672FFB" w:rsidRDefault="00FC122D" w:rsidP="00672FFB">
      <w:pPr>
        <w:jc w:val="right"/>
        <w:rPr>
          <w:rFonts w:ascii="Georgia" w:hAnsi="Georgia"/>
          <w:szCs w:val="24"/>
        </w:rPr>
      </w:pPr>
      <w:r w:rsidRPr="008422FF">
        <w:rPr>
          <w:rFonts w:ascii="Georgia" w:hAnsi="Georgia"/>
          <w:szCs w:val="24"/>
        </w:rPr>
        <w:t xml:space="preserve">Podpis statutárního zástupce: </w:t>
      </w:r>
    </w:p>
    <w:p w14:paraId="6979FE09" w14:textId="77777777" w:rsidR="00672FFB" w:rsidRDefault="00672FFB" w:rsidP="00672FFB">
      <w:pPr>
        <w:jc w:val="right"/>
        <w:rPr>
          <w:rFonts w:ascii="Georgia" w:hAnsi="Georgia"/>
          <w:szCs w:val="24"/>
        </w:rPr>
      </w:pPr>
    </w:p>
    <w:p w14:paraId="5F3FECA0" w14:textId="69A7E7F1" w:rsidR="00FC122D" w:rsidRPr="008422FF" w:rsidRDefault="00FC122D" w:rsidP="00672FFB">
      <w:pPr>
        <w:jc w:val="right"/>
        <w:rPr>
          <w:rFonts w:ascii="Georgia" w:hAnsi="Georgia"/>
          <w:szCs w:val="24"/>
        </w:rPr>
      </w:pPr>
      <w:r w:rsidRPr="008422FF">
        <w:rPr>
          <w:rFonts w:ascii="Georgia" w:hAnsi="Georgia"/>
          <w:szCs w:val="24"/>
        </w:rPr>
        <w:t>____________________</w:t>
      </w:r>
    </w:p>
    <w:p w14:paraId="3265A159" w14:textId="77777777" w:rsidR="00FC122D" w:rsidRPr="008422FF" w:rsidRDefault="00FC122D" w:rsidP="00FC122D">
      <w:pPr>
        <w:rPr>
          <w:rFonts w:ascii="Georgia" w:hAnsi="Georgia"/>
          <w:szCs w:val="24"/>
        </w:rPr>
      </w:pPr>
    </w:p>
    <w:p w14:paraId="7FEBAA65" w14:textId="77777777" w:rsidR="00FC122D" w:rsidRPr="008422FF" w:rsidRDefault="00FC122D" w:rsidP="00FC122D">
      <w:pPr>
        <w:rPr>
          <w:rFonts w:ascii="Georgia" w:hAnsi="Georgia"/>
          <w:szCs w:val="24"/>
        </w:rPr>
      </w:pPr>
    </w:p>
    <w:p w14:paraId="0EF4E772" w14:textId="77777777" w:rsidR="00FC122D" w:rsidRPr="008422FF" w:rsidRDefault="00FC122D" w:rsidP="00FC122D">
      <w:pPr>
        <w:rPr>
          <w:rFonts w:ascii="Georgia" w:hAnsi="Georgia"/>
          <w:szCs w:val="24"/>
        </w:rPr>
      </w:pPr>
    </w:p>
    <w:p w14:paraId="645FB28A" w14:textId="77777777" w:rsidR="00FC122D" w:rsidRPr="008422FF" w:rsidRDefault="00FC122D" w:rsidP="00FC122D">
      <w:pPr>
        <w:rPr>
          <w:rFonts w:ascii="Georgia" w:hAnsi="Georgia"/>
          <w:b/>
        </w:rPr>
      </w:pPr>
    </w:p>
    <w:p w14:paraId="465145D4" w14:textId="77777777" w:rsidR="00FC122D" w:rsidRPr="008422FF" w:rsidRDefault="00FC122D" w:rsidP="00FC122D">
      <w:pPr>
        <w:rPr>
          <w:rFonts w:ascii="Georgia" w:hAnsi="Georgia"/>
          <w:b/>
        </w:rPr>
      </w:pPr>
    </w:p>
    <w:p w14:paraId="36F0ACDC" w14:textId="77777777" w:rsidR="00FC122D" w:rsidRPr="008422FF" w:rsidRDefault="00FC122D" w:rsidP="00FC122D">
      <w:pPr>
        <w:rPr>
          <w:rFonts w:ascii="Georgia" w:hAnsi="Georgia"/>
          <w:b/>
        </w:rPr>
      </w:pPr>
    </w:p>
    <w:p w14:paraId="4A243B67" w14:textId="77777777" w:rsidR="00FC122D" w:rsidRPr="008422FF" w:rsidRDefault="00FC122D" w:rsidP="00FC122D">
      <w:pPr>
        <w:rPr>
          <w:rFonts w:ascii="Georgia" w:hAnsi="Georgia"/>
          <w:b/>
        </w:rPr>
      </w:pPr>
    </w:p>
    <w:p w14:paraId="6B07C332" w14:textId="77777777" w:rsidR="00FC122D" w:rsidRPr="008422FF" w:rsidRDefault="00FC122D" w:rsidP="00FC122D">
      <w:pPr>
        <w:rPr>
          <w:rFonts w:ascii="Georgia" w:hAnsi="Georgia"/>
          <w:b/>
        </w:rPr>
      </w:pPr>
    </w:p>
    <w:p w14:paraId="23D83AC5" w14:textId="77777777" w:rsidR="00FC122D" w:rsidRPr="008422FF" w:rsidRDefault="00FC122D" w:rsidP="00FC122D">
      <w:pPr>
        <w:rPr>
          <w:rFonts w:ascii="Georgia" w:hAnsi="Georgia"/>
          <w:b/>
        </w:rPr>
      </w:pPr>
    </w:p>
    <w:p w14:paraId="395356BB" w14:textId="77777777" w:rsidR="00FC122D" w:rsidRPr="008422FF" w:rsidRDefault="00FC122D" w:rsidP="00FC122D">
      <w:pPr>
        <w:rPr>
          <w:rFonts w:ascii="Georgia" w:hAnsi="Georgia"/>
          <w:b/>
        </w:rPr>
      </w:pPr>
    </w:p>
    <w:p w14:paraId="4D33227E" w14:textId="77777777" w:rsidR="00FC122D" w:rsidRPr="008422FF" w:rsidRDefault="00FC122D" w:rsidP="00FC122D">
      <w:pPr>
        <w:rPr>
          <w:rFonts w:ascii="Georgia" w:hAnsi="Georgia"/>
          <w:b/>
        </w:rPr>
      </w:pPr>
    </w:p>
    <w:p w14:paraId="3DBF1E74" w14:textId="77777777" w:rsidR="00FC122D" w:rsidRPr="008422FF" w:rsidRDefault="00FC122D" w:rsidP="00FC122D">
      <w:pPr>
        <w:rPr>
          <w:rFonts w:ascii="Georgia" w:hAnsi="Georgia"/>
          <w:b/>
        </w:rPr>
      </w:pPr>
    </w:p>
    <w:p w14:paraId="072D46CF" w14:textId="77777777" w:rsidR="00FC122D" w:rsidRPr="008422FF" w:rsidRDefault="00FC122D" w:rsidP="00FC122D">
      <w:pPr>
        <w:rPr>
          <w:rFonts w:ascii="Georgia" w:hAnsi="Georgia"/>
          <w:b/>
        </w:rPr>
      </w:pPr>
    </w:p>
    <w:p w14:paraId="6F021B35" w14:textId="77777777" w:rsidR="00FC122D" w:rsidRPr="008422FF" w:rsidRDefault="0041470A" w:rsidP="00FC122D">
      <w:pPr>
        <w:rPr>
          <w:rFonts w:ascii="Georgia" w:hAnsi="Georgia"/>
        </w:rPr>
      </w:pPr>
      <w:r w:rsidRPr="008422FF">
        <w:rPr>
          <w:rFonts w:ascii="Georgia" w:hAnsi="Georgia"/>
          <w:b/>
        </w:rPr>
        <w:t xml:space="preserve">Příloha </w:t>
      </w:r>
      <w:r w:rsidR="00AC5098" w:rsidRPr="008422FF">
        <w:rPr>
          <w:rFonts w:ascii="Georgia" w:hAnsi="Georgia"/>
          <w:b/>
        </w:rPr>
        <w:t>F</w:t>
      </w:r>
      <w:r w:rsidR="00FC122D" w:rsidRPr="008422FF">
        <w:rPr>
          <w:rFonts w:ascii="Georgia" w:hAnsi="Georgia"/>
          <w:b/>
        </w:rPr>
        <w:t xml:space="preserve"> </w:t>
      </w:r>
      <w:r w:rsidR="00FC122D" w:rsidRPr="008422FF">
        <w:rPr>
          <w:rFonts w:ascii="Georgia" w:hAnsi="Georgia"/>
        </w:rPr>
        <w:t>– Čestné prohlášení o tom, že žadatel nebyl v minulosti pravomocně odsouzen za následující trestné činy</w:t>
      </w:r>
    </w:p>
    <w:p w14:paraId="3EDAC04F" w14:textId="77777777" w:rsidR="00FC122D" w:rsidRPr="008422FF" w:rsidRDefault="00FC122D" w:rsidP="00FC122D">
      <w:pPr>
        <w:rPr>
          <w:rFonts w:ascii="Georgia" w:hAnsi="Georgia"/>
          <w:sz w:val="40"/>
          <w:szCs w:val="40"/>
        </w:rPr>
      </w:pPr>
    </w:p>
    <w:p w14:paraId="69105A82" w14:textId="77777777" w:rsidR="00FC122D" w:rsidRPr="008422FF" w:rsidRDefault="00FC122D" w:rsidP="00FC122D">
      <w:pPr>
        <w:jc w:val="center"/>
        <w:rPr>
          <w:rFonts w:ascii="Georgia" w:hAnsi="Georgia"/>
          <w:sz w:val="40"/>
          <w:szCs w:val="40"/>
        </w:rPr>
      </w:pPr>
      <w:r w:rsidRPr="008422FF">
        <w:rPr>
          <w:rFonts w:ascii="Georgia" w:hAnsi="Georgia"/>
          <w:sz w:val="40"/>
          <w:szCs w:val="40"/>
        </w:rPr>
        <w:t>ČESTNÉ PROHLÁŠENÍ</w:t>
      </w:r>
    </w:p>
    <w:p w14:paraId="336D15D4" w14:textId="77777777" w:rsidR="00FC122D" w:rsidRPr="008422FF" w:rsidRDefault="00FC122D" w:rsidP="00FC122D">
      <w:pPr>
        <w:jc w:val="center"/>
        <w:rPr>
          <w:rFonts w:ascii="Georgia" w:hAnsi="Georgia"/>
          <w:sz w:val="40"/>
          <w:szCs w:val="40"/>
        </w:rPr>
      </w:pPr>
    </w:p>
    <w:p w14:paraId="7AEB2F5E" w14:textId="77777777" w:rsidR="00FC122D" w:rsidRPr="008422FF" w:rsidRDefault="00FC122D" w:rsidP="00FC122D">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2B8522AF"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2D905F07"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169A6603" w14:textId="77777777" w:rsidR="00FC122D" w:rsidRPr="008422FF" w:rsidRDefault="00FC122D" w:rsidP="00FC122D">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3C484C18" w14:textId="77777777" w:rsidR="00FC122D" w:rsidRPr="008422FF" w:rsidRDefault="00FC122D" w:rsidP="00FC122D">
      <w:pPr>
        <w:rPr>
          <w:rFonts w:ascii="Georgia" w:hAnsi="Georgia"/>
          <w:szCs w:val="24"/>
        </w:rPr>
      </w:pPr>
    </w:p>
    <w:p w14:paraId="3C9C07BD" w14:textId="77777777" w:rsidR="00FC122D" w:rsidRPr="008422FF" w:rsidRDefault="00FC122D" w:rsidP="00FC122D">
      <w:pPr>
        <w:rPr>
          <w:rFonts w:ascii="Georgia" w:hAnsi="Georgia"/>
          <w:szCs w:val="24"/>
        </w:rPr>
      </w:pPr>
    </w:p>
    <w:p w14:paraId="48E1C164" w14:textId="77777777" w:rsidR="00FC122D" w:rsidRPr="008422FF" w:rsidRDefault="00FC122D" w:rsidP="00FC122D">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17C4EA1B"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7855B9F0"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0BCB2BDE" w14:textId="77777777" w:rsidR="00FC122D" w:rsidRPr="008422FF" w:rsidRDefault="00FC122D" w:rsidP="00FC122D">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0C5EAAE9" w14:textId="77777777" w:rsidR="00FC122D" w:rsidRPr="008422FF" w:rsidRDefault="00FC122D" w:rsidP="00FC122D">
      <w:pPr>
        <w:rPr>
          <w:rFonts w:ascii="Georgia" w:hAnsi="Georgia"/>
          <w:szCs w:val="24"/>
        </w:rPr>
      </w:pPr>
    </w:p>
    <w:p w14:paraId="26CF5628" w14:textId="77777777" w:rsidR="00FC122D" w:rsidRPr="008422FF" w:rsidRDefault="00FC122D" w:rsidP="00FC122D">
      <w:pPr>
        <w:rPr>
          <w:rFonts w:ascii="Georgia" w:hAnsi="Georgia"/>
          <w:szCs w:val="24"/>
        </w:rPr>
      </w:pPr>
    </w:p>
    <w:p w14:paraId="7B290821" w14:textId="77777777" w:rsidR="00FC122D" w:rsidRPr="008422FF" w:rsidRDefault="00FC122D" w:rsidP="00FC122D">
      <w:pPr>
        <w:rPr>
          <w:rFonts w:ascii="Georgia" w:hAnsi="Georgia"/>
          <w:szCs w:val="24"/>
        </w:rPr>
      </w:pPr>
      <w:r w:rsidRPr="008422FF">
        <w:rPr>
          <w:rFonts w:ascii="Georgia" w:hAnsi="Georgia"/>
          <w:szCs w:val="24"/>
        </w:rPr>
        <w:t xml:space="preserve">Čestně prohlašuji, že žadatel o podporu (samotný subjekt nebo členové jeho statutárního orgánu) nebyl v minulosti pravomocně odsouzen za následující trestné činy:  </w:t>
      </w:r>
    </w:p>
    <w:p w14:paraId="7029E4C1" w14:textId="77777777" w:rsidR="00FC122D" w:rsidRPr="008422FF" w:rsidRDefault="00FC122D" w:rsidP="00FC122D">
      <w:pPr>
        <w:ind w:left="708"/>
        <w:rPr>
          <w:rFonts w:ascii="Georgia" w:hAnsi="Georgia"/>
          <w:szCs w:val="24"/>
        </w:rPr>
      </w:pPr>
      <w:r w:rsidRPr="008422FF">
        <w:rPr>
          <w:rFonts w:ascii="Georgia" w:hAnsi="Georgia"/>
          <w:szCs w:val="24"/>
        </w:rPr>
        <w:t>a) trestný čin spáchaný ve prospěch organizované zločinecké skupiny nebo trestný čin účasti na organizované zločinecké skupině,</w:t>
      </w:r>
    </w:p>
    <w:p w14:paraId="1239A93E" w14:textId="77777777" w:rsidR="00FC122D" w:rsidRPr="008422FF" w:rsidRDefault="00FC122D" w:rsidP="00FC122D">
      <w:pPr>
        <w:ind w:left="708"/>
        <w:rPr>
          <w:rFonts w:ascii="Georgia" w:hAnsi="Georgia"/>
          <w:szCs w:val="24"/>
        </w:rPr>
      </w:pPr>
      <w:r w:rsidRPr="008422FF">
        <w:rPr>
          <w:rFonts w:ascii="Georgia" w:hAnsi="Georgia"/>
          <w:szCs w:val="24"/>
        </w:rPr>
        <w:t>b) trestný čin obchodování s lidmi,</w:t>
      </w:r>
    </w:p>
    <w:p w14:paraId="491E5D01" w14:textId="77777777" w:rsidR="00FC122D" w:rsidRPr="008422FF" w:rsidRDefault="00FC122D" w:rsidP="00FC122D">
      <w:pPr>
        <w:ind w:left="708"/>
        <w:rPr>
          <w:rFonts w:ascii="Georgia" w:hAnsi="Georgia"/>
          <w:szCs w:val="24"/>
        </w:rPr>
      </w:pPr>
      <w:r w:rsidRPr="008422FF">
        <w:rPr>
          <w:rFonts w:ascii="Georgia" w:hAnsi="Georgia"/>
          <w:szCs w:val="24"/>
        </w:rPr>
        <w:t>c) tyto trestné činy proti majetku</w:t>
      </w:r>
    </w:p>
    <w:p w14:paraId="2CE2D305" w14:textId="77777777" w:rsidR="00FC122D" w:rsidRPr="008422FF" w:rsidRDefault="00FC122D" w:rsidP="00FC122D">
      <w:pPr>
        <w:ind w:left="1416"/>
        <w:rPr>
          <w:rFonts w:ascii="Georgia" w:hAnsi="Georgia"/>
          <w:szCs w:val="24"/>
        </w:rPr>
      </w:pPr>
      <w:r w:rsidRPr="008422FF">
        <w:rPr>
          <w:rFonts w:ascii="Georgia" w:hAnsi="Georgia"/>
          <w:szCs w:val="24"/>
        </w:rPr>
        <w:t>1. podvod,</w:t>
      </w:r>
    </w:p>
    <w:p w14:paraId="14C630A0" w14:textId="77777777" w:rsidR="00FC122D" w:rsidRPr="008422FF" w:rsidRDefault="00FC122D" w:rsidP="00FC122D">
      <w:pPr>
        <w:ind w:left="1416"/>
        <w:rPr>
          <w:rFonts w:ascii="Georgia" w:hAnsi="Georgia"/>
          <w:szCs w:val="24"/>
        </w:rPr>
      </w:pPr>
      <w:r w:rsidRPr="008422FF">
        <w:rPr>
          <w:rFonts w:ascii="Georgia" w:hAnsi="Georgia"/>
          <w:szCs w:val="24"/>
        </w:rPr>
        <w:t>2. úvěrový podvod,</w:t>
      </w:r>
    </w:p>
    <w:p w14:paraId="12441A62" w14:textId="77777777" w:rsidR="00FC122D" w:rsidRPr="008422FF" w:rsidRDefault="00FC122D" w:rsidP="00FC122D">
      <w:pPr>
        <w:ind w:left="1416"/>
        <w:rPr>
          <w:rFonts w:ascii="Georgia" w:hAnsi="Georgia"/>
          <w:szCs w:val="24"/>
        </w:rPr>
      </w:pPr>
      <w:r w:rsidRPr="008422FF">
        <w:rPr>
          <w:rFonts w:ascii="Georgia" w:hAnsi="Georgia"/>
          <w:szCs w:val="24"/>
        </w:rPr>
        <w:t>3. dotační podvod,</w:t>
      </w:r>
    </w:p>
    <w:p w14:paraId="59B4D42D" w14:textId="77777777" w:rsidR="00FC122D" w:rsidRPr="008422FF" w:rsidRDefault="00FC122D" w:rsidP="00FC122D">
      <w:pPr>
        <w:ind w:left="1416"/>
        <w:rPr>
          <w:rFonts w:ascii="Georgia" w:hAnsi="Georgia"/>
          <w:szCs w:val="24"/>
        </w:rPr>
      </w:pPr>
      <w:r w:rsidRPr="008422FF">
        <w:rPr>
          <w:rFonts w:ascii="Georgia" w:hAnsi="Georgia"/>
          <w:szCs w:val="24"/>
        </w:rPr>
        <w:t>4. podílnictví,</w:t>
      </w:r>
    </w:p>
    <w:p w14:paraId="093CB37E" w14:textId="77777777" w:rsidR="00FC122D" w:rsidRPr="008422FF" w:rsidRDefault="00FC122D" w:rsidP="00FC122D">
      <w:pPr>
        <w:ind w:left="1416"/>
        <w:rPr>
          <w:rFonts w:ascii="Georgia" w:hAnsi="Georgia"/>
          <w:szCs w:val="24"/>
        </w:rPr>
      </w:pPr>
      <w:r w:rsidRPr="008422FF">
        <w:rPr>
          <w:rFonts w:ascii="Georgia" w:hAnsi="Georgia"/>
          <w:szCs w:val="24"/>
        </w:rPr>
        <w:t>5. podílnictví z nedbalosti,</w:t>
      </w:r>
    </w:p>
    <w:p w14:paraId="78BEA6E3" w14:textId="77777777" w:rsidR="00FC122D" w:rsidRPr="008422FF" w:rsidRDefault="00FC122D" w:rsidP="00FC122D">
      <w:pPr>
        <w:ind w:left="1416"/>
        <w:rPr>
          <w:rFonts w:ascii="Georgia" w:hAnsi="Georgia"/>
          <w:szCs w:val="24"/>
        </w:rPr>
      </w:pPr>
      <w:r w:rsidRPr="008422FF">
        <w:rPr>
          <w:rFonts w:ascii="Georgia" w:hAnsi="Georgia"/>
          <w:szCs w:val="24"/>
        </w:rPr>
        <w:t>6. legalizace výnosů z trestné činnosti,</w:t>
      </w:r>
    </w:p>
    <w:p w14:paraId="4515428F" w14:textId="77777777" w:rsidR="00FC122D" w:rsidRPr="008422FF" w:rsidRDefault="00FC122D" w:rsidP="00FC122D">
      <w:pPr>
        <w:ind w:left="1416"/>
        <w:rPr>
          <w:rFonts w:ascii="Georgia" w:hAnsi="Georgia"/>
          <w:szCs w:val="24"/>
        </w:rPr>
      </w:pPr>
      <w:r w:rsidRPr="008422FF">
        <w:rPr>
          <w:rFonts w:ascii="Georgia" w:hAnsi="Georgia"/>
          <w:szCs w:val="24"/>
        </w:rPr>
        <w:t>7. legalizace výnosů z trestné činnosti z nedbalosti,</w:t>
      </w:r>
    </w:p>
    <w:p w14:paraId="5BA73799" w14:textId="77777777" w:rsidR="00FC122D" w:rsidRPr="008422FF" w:rsidRDefault="00FC122D" w:rsidP="00FC122D">
      <w:pPr>
        <w:ind w:left="708"/>
        <w:rPr>
          <w:rFonts w:ascii="Georgia" w:hAnsi="Georgia"/>
          <w:szCs w:val="24"/>
        </w:rPr>
      </w:pPr>
      <w:r w:rsidRPr="008422FF">
        <w:rPr>
          <w:rFonts w:ascii="Georgia" w:hAnsi="Georgia"/>
          <w:szCs w:val="24"/>
        </w:rPr>
        <w:t>d) tyto trestné činy hospodářské</w:t>
      </w:r>
    </w:p>
    <w:p w14:paraId="390CC5A5" w14:textId="77777777" w:rsidR="00FC122D" w:rsidRPr="008422FF" w:rsidRDefault="00FC122D" w:rsidP="00FC122D">
      <w:pPr>
        <w:ind w:left="1416"/>
        <w:rPr>
          <w:rFonts w:ascii="Georgia" w:hAnsi="Georgia"/>
          <w:szCs w:val="24"/>
        </w:rPr>
      </w:pPr>
      <w:r w:rsidRPr="008422FF">
        <w:rPr>
          <w:rFonts w:ascii="Georgia" w:hAnsi="Georgia"/>
          <w:szCs w:val="24"/>
        </w:rPr>
        <w:t>1. zneužití informace a postavení v obchodním styku,</w:t>
      </w:r>
    </w:p>
    <w:p w14:paraId="3A071559" w14:textId="77777777" w:rsidR="00FC122D" w:rsidRPr="008422FF" w:rsidRDefault="00FC122D" w:rsidP="00FC122D">
      <w:pPr>
        <w:ind w:left="1416"/>
        <w:rPr>
          <w:rFonts w:ascii="Georgia" w:hAnsi="Georgia"/>
          <w:szCs w:val="24"/>
        </w:rPr>
      </w:pPr>
      <w:r w:rsidRPr="008422FF">
        <w:rPr>
          <w:rFonts w:ascii="Georgia" w:hAnsi="Georgia"/>
          <w:szCs w:val="24"/>
        </w:rPr>
        <w:t>2. sjednání výhody při zadání veřejné zakázky, při veřejné soutěži a veřejné dražbě,</w:t>
      </w:r>
    </w:p>
    <w:p w14:paraId="3CCAB8F8" w14:textId="77777777" w:rsidR="00FC122D" w:rsidRPr="008422FF" w:rsidRDefault="00FC122D" w:rsidP="00FC122D">
      <w:pPr>
        <w:ind w:left="1416"/>
        <w:rPr>
          <w:rFonts w:ascii="Georgia" w:hAnsi="Georgia"/>
          <w:szCs w:val="24"/>
        </w:rPr>
      </w:pPr>
      <w:r w:rsidRPr="008422FF">
        <w:rPr>
          <w:rFonts w:ascii="Georgia" w:hAnsi="Georgia"/>
          <w:szCs w:val="24"/>
        </w:rPr>
        <w:t>3. pletichy při zadání veřejné zakázky a při veřejné soutěži,</w:t>
      </w:r>
    </w:p>
    <w:p w14:paraId="4826E06E" w14:textId="77777777" w:rsidR="00FC122D" w:rsidRPr="008422FF" w:rsidRDefault="00FC122D" w:rsidP="00FC122D">
      <w:pPr>
        <w:ind w:left="1416"/>
        <w:rPr>
          <w:rFonts w:ascii="Georgia" w:hAnsi="Georgia"/>
          <w:szCs w:val="24"/>
        </w:rPr>
      </w:pPr>
      <w:r w:rsidRPr="008422FF">
        <w:rPr>
          <w:rFonts w:ascii="Georgia" w:hAnsi="Georgia"/>
          <w:szCs w:val="24"/>
        </w:rPr>
        <w:t>4. pletichy při veřejné dražbě,</w:t>
      </w:r>
    </w:p>
    <w:p w14:paraId="167CA9BD" w14:textId="77777777" w:rsidR="00FC122D" w:rsidRPr="008422FF" w:rsidRDefault="00FC122D" w:rsidP="00FC122D">
      <w:pPr>
        <w:ind w:left="1416"/>
        <w:rPr>
          <w:rFonts w:ascii="Georgia" w:hAnsi="Georgia"/>
          <w:szCs w:val="24"/>
        </w:rPr>
      </w:pPr>
      <w:r w:rsidRPr="008422FF">
        <w:rPr>
          <w:rFonts w:ascii="Georgia" w:hAnsi="Georgia"/>
          <w:szCs w:val="24"/>
        </w:rPr>
        <w:t>5. poškození finančních zájmů Evropské unie,</w:t>
      </w:r>
    </w:p>
    <w:p w14:paraId="47887FF7" w14:textId="77777777" w:rsidR="00FC122D" w:rsidRPr="008422FF" w:rsidRDefault="00FC122D" w:rsidP="00FC122D">
      <w:pPr>
        <w:ind w:left="708"/>
        <w:rPr>
          <w:rFonts w:ascii="Georgia" w:hAnsi="Georgia"/>
          <w:szCs w:val="24"/>
        </w:rPr>
      </w:pPr>
      <w:r w:rsidRPr="008422FF">
        <w:rPr>
          <w:rFonts w:ascii="Georgia" w:hAnsi="Georgia"/>
          <w:szCs w:val="24"/>
        </w:rPr>
        <w:t>e) trestné činy obecně nebezpečné,</w:t>
      </w:r>
    </w:p>
    <w:p w14:paraId="5AA20B6F" w14:textId="77777777" w:rsidR="00FC122D" w:rsidRPr="008422FF" w:rsidRDefault="00FC122D" w:rsidP="00FC122D">
      <w:pPr>
        <w:ind w:left="708"/>
        <w:rPr>
          <w:rFonts w:ascii="Georgia" w:hAnsi="Georgia"/>
          <w:szCs w:val="24"/>
        </w:rPr>
      </w:pPr>
      <w:r w:rsidRPr="008422FF">
        <w:rPr>
          <w:rFonts w:ascii="Georgia" w:hAnsi="Georgia"/>
          <w:szCs w:val="24"/>
        </w:rPr>
        <w:t>f) trestné činy proti České republice, cizímu státu a mezinárodní organizaci,</w:t>
      </w:r>
    </w:p>
    <w:p w14:paraId="159D7FF6" w14:textId="77777777" w:rsidR="00FC122D" w:rsidRPr="008422FF" w:rsidRDefault="00FC122D" w:rsidP="00FC122D">
      <w:pPr>
        <w:ind w:left="708"/>
        <w:rPr>
          <w:rFonts w:ascii="Georgia" w:hAnsi="Georgia"/>
          <w:szCs w:val="24"/>
        </w:rPr>
      </w:pPr>
      <w:r w:rsidRPr="008422FF">
        <w:rPr>
          <w:rFonts w:ascii="Georgia" w:hAnsi="Georgia"/>
          <w:szCs w:val="24"/>
        </w:rPr>
        <w:lastRenderedPageBreak/>
        <w:t>g) tyto trestné činy proti pořádku ve věcech veřejných</w:t>
      </w:r>
    </w:p>
    <w:p w14:paraId="5642C3A7" w14:textId="77777777" w:rsidR="00FC122D" w:rsidRPr="008422FF" w:rsidRDefault="00FC122D" w:rsidP="00FC122D">
      <w:pPr>
        <w:ind w:left="1416"/>
        <w:rPr>
          <w:rFonts w:ascii="Georgia" w:hAnsi="Georgia"/>
          <w:szCs w:val="24"/>
        </w:rPr>
      </w:pPr>
      <w:r w:rsidRPr="008422FF">
        <w:rPr>
          <w:rFonts w:ascii="Georgia" w:hAnsi="Georgia"/>
          <w:szCs w:val="24"/>
        </w:rPr>
        <w:t>1. trestné činy proti výkonu pravomoci orgánu veřejné moci a úřední osoby,</w:t>
      </w:r>
    </w:p>
    <w:p w14:paraId="5A58BBDA" w14:textId="77777777" w:rsidR="00FC122D" w:rsidRPr="008422FF" w:rsidRDefault="00FC122D" w:rsidP="00FC122D">
      <w:pPr>
        <w:ind w:left="1416"/>
        <w:rPr>
          <w:rFonts w:ascii="Georgia" w:hAnsi="Georgia"/>
          <w:szCs w:val="24"/>
        </w:rPr>
      </w:pPr>
      <w:r w:rsidRPr="008422FF">
        <w:rPr>
          <w:rFonts w:ascii="Georgia" w:hAnsi="Georgia"/>
          <w:szCs w:val="24"/>
        </w:rPr>
        <w:t>2. trestné činy úředních osob,</w:t>
      </w:r>
    </w:p>
    <w:p w14:paraId="192B8066" w14:textId="77777777" w:rsidR="00FC122D" w:rsidRPr="008422FF" w:rsidRDefault="00FC122D" w:rsidP="00FC122D">
      <w:pPr>
        <w:ind w:left="1416"/>
        <w:rPr>
          <w:rFonts w:ascii="Georgia" w:hAnsi="Georgia"/>
          <w:szCs w:val="24"/>
        </w:rPr>
      </w:pPr>
      <w:r w:rsidRPr="008422FF">
        <w:rPr>
          <w:rFonts w:ascii="Georgia" w:hAnsi="Georgia"/>
          <w:szCs w:val="24"/>
        </w:rPr>
        <w:t>3. úplatkářství,</w:t>
      </w:r>
    </w:p>
    <w:p w14:paraId="34E9999B" w14:textId="77777777" w:rsidR="00FC122D" w:rsidRDefault="00FC122D" w:rsidP="00FC122D">
      <w:pPr>
        <w:ind w:left="1416"/>
        <w:rPr>
          <w:rFonts w:ascii="Georgia" w:hAnsi="Georgia"/>
          <w:szCs w:val="24"/>
        </w:rPr>
      </w:pPr>
      <w:r w:rsidRPr="008422FF">
        <w:rPr>
          <w:rFonts w:ascii="Georgia" w:hAnsi="Georgia"/>
          <w:szCs w:val="24"/>
        </w:rPr>
        <w:t>4. jiná rušení činnosti orgánu veřejné moci.</w:t>
      </w:r>
    </w:p>
    <w:p w14:paraId="00B68CE7" w14:textId="77777777" w:rsidR="00D11E01" w:rsidRPr="008422FF" w:rsidRDefault="00D11E01" w:rsidP="00FC122D">
      <w:pPr>
        <w:ind w:left="1416"/>
        <w:rPr>
          <w:rFonts w:ascii="Georgia" w:hAnsi="Georgia"/>
        </w:rPr>
      </w:pPr>
    </w:p>
    <w:p w14:paraId="7648393B" w14:textId="77777777" w:rsidR="00FC122D" w:rsidRPr="008422FF" w:rsidRDefault="00FC122D" w:rsidP="00FC122D">
      <w:pPr>
        <w:rPr>
          <w:rFonts w:ascii="Georgia" w:hAnsi="Georgia"/>
          <w:szCs w:val="24"/>
        </w:rPr>
      </w:pPr>
    </w:p>
    <w:p w14:paraId="72C5C30B" w14:textId="77777777" w:rsidR="00672FFB" w:rsidRDefault="00FC122D" w:rsidP="00FC122D">
      <w:pPr>
        <w:rPr>
          <w:rFonts w:ascii="Georgia" w:hAnsi="Georgia"/>
          <w:szCs w:val="24"/>
        </w:rPr>
      </w:pPr>
      <w:r w:rsidRPr="008422FF">
        <w:rPr>
          <w:rFonts w:ascii="Georgia" w:hAnsi="Georgia"/>
          <w:szCs w:val="24"/>
        </w:rPr>
        <w:t xml:space="preserve">Dne: ____________________              </w:t>
      </w:r>
    </w:p>
    <w:p w14:paraId="3342CD93" w14:textId="77777777" w:rsidR="00672FFB" w:rsidRDefault="00672FFB" w:rsidP="00FC122D">
      <w:pPr>
        <w:rPr>
          <w:rFonts w:ascii="Georgia" w:hAnsi="Georgia"/>
          <w:szCs w:val="24"/>
        </w:rPr>
      </w:pPr>
    </w:p>
    <w:p w14:paraId="10029816" w14:textId="77777777" w:rsidR="00672FFB" w:rsidRDefault="00FC122D" w:rsidP="00672FFB">
      <w:pPr>
        <w:jc w:val="right"/>
        <w:rPr>
          <w:rFonts w:ascii="Georgia" w:hAnsi="Georgia"/>
          <w:szCs w:val="24"/>
        </w:rPr>
      </w:pPr>
      <w:r w:rsidRPr="008422FF">
        <w:rPr>
          <w:rFonts w:ascii="Georgia" w:hAnsi="Georgia"/>
          <w:szCs w:val="24"/>
        </w:rPr>
        <w:t xml:space="preserve">Podpis statutárního zástupce: </w:t>
      </w:r>
    </w:p>
    <w:p w14:paraId="34FE1D46" w14:textId="77777777" w:rsidR="00672FFB" w:rsidRDefault="00672FFB" w:rsidP="00672FFB">
      <w:pPr>
        <w:jc w:val="right"/>
        <w:rPr>
          <w:rFonts w:ascii="Georgia" w:hAnsi="Georgia"/>
          <w:szCs w:val="24"/>
        </w:rPr>
      </w:pPr>
    </w:p>
    <w:p w14:paraId="4BC878EE" w14:textId="13B5DACD" w:rsidR="00FC122D" w:rsidRPr="008422FF" w:rsidRDefault="00FC122D" w:rsidP="00672FFB">
      <w:pPr>
        <w:jc w:val="right"/>
        <w:rPr>
          <w:rFonts w:ascii="Georgia" w:hAnsi="Georgia"/>
          <w:szCs w:val="24"/>
        </w:rPr>
      </w:pPr>
      <w:r w:rsidRPr="008422FF">
        <w:rPr>
          <w:rFonts w:ascii="Georgia" w:hAnsi="Georgia"/>
          <w:szCs w:val="24"/>
        </w:rPr>
        <w:t>____________________</w:t>
      </w:r>
    </w:p>
    <w:p w14:paraId="64D42870" w14:textId="77777777" w:rsidR="00D11E01" w:rsidRDefault="00D11E01">
      <w:pPr>
        <w:spacing w:after="160" w:line="259" w:lineRule="auto"/>
        <w:jc w:val="left"/>
        <w:rPr>
          <w:rFonts w:ascii="Georgia" w:hAnsi="Georgia"/>
          <w:b/>
        </w:rPr>
      </w:pPr>
      <w:bookmarkStart w:id="7" w:name="_Hlk41484779"/>
      <w:r>
        <w:rPr>
          <w:rFonts w:ascii="Georgia" w:hAnsi="Georgia"/>
          <w:b/>
        </w:rPr>
        <w:br w:type="page"/>
      </w:r>
    </w:p>
    <w:p w14:paraId="3A2032B2" w14:textId="77777777" w:rsidR="00D631B5" w:rsidRDefault="00D631B5" w:rsidP="00FC122D">
      <w:pPr>
        <w:rPr>
          <w:rFonts w:ascii="Georgia" w:hAnsi="Georgia"/>
          <w:b/>
        </w:rPr>
      </w:pPr>
    </w:p>
    <w:p w14:paraId="0045A09F" w14:textId="77777777" w:rsidR="00D631B5" w:rsidRDefault="00D631B5" w:rsidP="00FC122D">
      <w:pPr>
        <w:rPr>
          <w:rFonts w:ascii="Georgia" w:hAnsi="Georgia"/>
          <w:b/>
        </w:rPr>
      </w:pPr>
    </w:p>
    <w:p w14:paraId="0A2FB1F5" w14:textId="77777777" w:rsidR="00D631B5" w:rsidRDefault="00D631B5" w:rsidP="00FC122D">
      <w:pPr>
        <w:rPr>
          <w:rFonts w:ascii="Georgia" w:hAnsi="Georgia"/>
          <w:b/>
        </w:rPr>
      </w:pPr>
    </w:p>
    <w:p w14:paraId="62CAAE57" w14:textId="77777777" w:rsidR="00D631B5" w:rsidRDefault="00D631B5" w:rsidP="00FC122D">
      <w:pPr>
        <w:rPr>
          <w:rFonts w:ascii="Georgia" w:hAnsi="Georgia"/>
          <w:b/>
        </w:rPr>
      </w:pPr>
    </w:p>
    <w:p w14:paraId="2C40D77D" w14:textId="77777777" w:rsidR="002D111A" w:rsidRDefault="002D111A" w:rsidP="00FC122D">
      <w:pPr>
        <w:rPr>
          <w:rFonts w:ascii="Georgia" w:hAnsi="Georgia"/>
          <w:b/>
        </w:rPr>
      </w:pPr>
    </w:p>
    <w:p w14:paraId="148F1983" w14:textId="77777777" w:rsidR="00FC122D" w:rsidRPr="008422FF" w:rsidRDefault="00FC122D" w:rsidP="00FC122D">
      <w:pPr>
        <w:rPr>
          <w:rFonts w:ascii="Georgia" w:hAnsi="Georgia"/>
        </w:rPr>
      </w:pPr>
      <w:r w:rsidRPr="008422FF">
        <w:rPr>
          <w:rFonts w:ascii="Georgia" w:hAnsi="Georgia"/>
          <w:b/>
        </w:rPr>
        <w:t xml:space="preserve">Příloha </w:t>
      </w:r>
      <w:r w:rsidR="00AC5098" w:rsidRPr="008422FF">
        <w:rPr>
          <w:rFonts w:ascii="Georgia" w:hAnsi="Georgia"/>
          <w:b/>
        </w:rPr>
        <w:t>G</w:t>
      </w:r>
      <w:r w:rsidRPr="008422FF">
        <w:rPr>
          <w:rFonts w:ascii="Georgia" w:hAnsi="Georgia"/>
          <w:b/>
        </w:rPr>
        <w:t xml:space="preserve"> </w:t>
      </w:r>
      <w:r w:rsidRPr="008422FF">
        <w:rPr>
          <w:rFonts w:ascii="Georgia" w:hAnsi="Georgia"/>
        </w:rPr>
        <w:t>– Čestné prohlášení, že předkládaný projekt je v souladu s příslušnou legislativou země v místě realizace projektu</w:t>
      </w:r>
    </w:p>
    <w:p w14:paraId="50D27FF2" w14:textId="77777777" w:rsidR="00FC122D" w:rsidRPr="008422FF" w:rsidRDefault="00FC122D" w:rsidP="00FC122D">
      <w:pPr>
        <w:rPr>
          <w:rFonts w:ascii="Georgia" w:hAnsi="Georgia"/>
        </w:rPr>
      </w:pPr>
    </w:p>
    <w:p w14:paraId="36833A16" w14:textId="77777777" w:rsidR="00FC122D" w:rsidRPr="008422FF" w:rsidRDefault="00FC122D" w:rsidP="00FC122D">
      <w:pPr>
        <w:rPr>
          <w:rFonts w:ascii="Georgia" w:hAnsi="Georgia"/>
        </w:rPr>
      </w:pPr>
    </w:p>
    <w:p w14:paraId="6358294B" w14:textId="77777777" w:rsidR="00FC122D" w:rsidRPr="008422FF" w:rsidRDefault="00FC122D" w:rsidP="00FC122D">
      <w:pPr>
        <w:jc w:val="center"/>
        <w:rPr>
          <w:rFonts w:ascii="Georgia" w:hAnsi="Georgia"/>
          <w:sz w:val="40"/>
          <w:szCs w:val="40"/>
        </w:rPr>
      </w:pPr>
      <w:r w:rsidRPr="008422FF">
        <w:rPr>
          <w:rFonts w:ascii="Georgia" w:hAnsi="Georgia"/>
          <w:sz w:val="40"/>
          <w:szCs w:val="40"/>
        </w:rPr>
        <w:t>ČESTNÉ PROHLÁŠENÍ</w:t>
      </w:r>
    </w:p>
    <w:p w14:paraId="48351124" w14:textId="77777777" w:rsidR="00FC122D" w:rsidRPr="008422FF" w:rsidRDefault="00FC122D" w:rsidP="00FC122D">
      <w:pPr>
        <w:jc w:val="center"/>
        <w:rPr>
          <w:rFonts w:ascii="Georgia" w:hAnsi="Georgia"/>
          <w:sz w:val="40"/>
          <w:szCs w:val="40"/>
        </w:rPr>
      </w:pPr>
    </w:p>
    <w:p w14:paraId="36DF6553" w14:textId="77777777" w:rsidR="00FC122D" w:rsidRPr="008422FF" w:rsidRDefault="00FC122D" w:rsidP="00FC122D">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333EF36D"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110D6103"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494F5D59" w14:textId="77777777" w:rsidR="00FC122D" w:rsidRPr="008422FF" w:rsidRDefault="00FC122D" w:rsidP="00FC122D">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04BCEE16" w14:textId="77777777" w:rsidR="00FC122D" w:rsidRPr="008422FF" w:rsidRDefault="00FC122D" w:rsidP="00FC122D">
      <w:pPr>
        <w:rPr>
          <w:rFonts w:ascii="Georgia" w:hAnsi="Georgia"/>
          <w:szCs w:val="24"/>
        </w:rPr>
      </w:pPr>
    </w:p>
    <w:p w14:paraId="5F0671CB" w14:textId="77777777" w:rsidR="00FC122D" w:rsidRPr="008422FF" w:rsidRDefault="00FC122D" w:rsidP="00FC122D">
      <w:pPr>
        <w:rPr>
          <w:rFonts w:ascii="Georgia" w:hAnsi="Georgia"/>
          <w:szCs w:val="24"/>
        </w:rPr>
      </w:pPr>
    </w:p>
    <w:p w14:paraId="1548749B" w14:textId="77777777" w:rsidR="00FC122D" w:rsidRPr="008422FF" w:rsidRDefault="00FC122D" w:rsidP="00FC122D">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17AE1B74"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0D5FED03"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34144496" w14:textId="77777777" w:rsidR="00FC122D" w:rsidRPr="008422FF" w:rsidRDefault="00FC122D" w:rsidP="00FC122D">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089806B0" w14:textId="77777777" w:rsidR="00FC122D" w:rsidRPr="008422FF" w:rsidRDefault="00FC122D" w:rsidP="00FC122D">
      <w:pPr>
        <w:rPr>
          <w:rFonts w:ascii="Georgia" w:hAnsi="Georgia"/>
          <w:b/>
          <w:sz w:val="28"/>
          <w:szCs w:val="28"/>
        </w:rPr>
      </w:pPr>
    </w:p>
    <w:p w14:paraId="4B453965" w14:textId="77777777" w:rsidR="00FC122D" w:rsidRPr="008422FF" w:rsidRDefault="00FC122D" w:rsidP="00FC122D">
      <w:pPr>
        <w:rPr>
          <w:rFonts w:ascii="Georgia" w:hAnsi="Georgia"/>
          <w:b/>
          <w:sz w:val="28"/>
          <w:szCs w:val="28"/>
        </w:rPr>
      </w:pPr>
    </w:p>
    <w:p w14:paraId="39B7BF05" w14:textId="77777777" w:rsidR="00FC122D" w:rsidRPr="008422FF" w:rsidRDefault="00FC122D" w:rsidP="00FC122D">
      <w:pPr>
        <w:rPr>
          <w:rFonts w:ascii="Georgia" w:hAnsi="Georgia"/>
          <w:b/>
          <w:sz w:val="28"/>
          <w:szCs w:val="28"/>
        </w:rPr>
      </w:pPr>
    </w:p>
    <w:p w14:paraId="5927E8CC" w14:textId="77777777" w:rsidR="00FC122D" w:rsidRPr="008422FF" w:rsidRDefault="00FC122D" w:rsidP="00FC122D">
      <w:pPr>
        <w:rPr>
          <w:rFonts w:ascii="Georgia" w:hAnsi="Georgia"/>
        </w:rPr>
      </w:pPr>
      <w:r w:rsidRPr="008422FF">
        <w:rPr>
          <w:rFonts w:ascii="Georgia" w:hAnsi="Georgia"/>
          <w:szCs w:val="24"/>
        </w:rPr>
        <w:t xml:space="preserve">Čestně prohlašuji, </w:t>
      </w:r>
      <w:r w:rsidRPr="008422FF">
        <w:rPr>
          <w:rFonts w:ascii="Georgia" w:hAnsi="Georgia"/>
        </w:rPr>
        <w:t>že předkládaný projekt je v souladu s příslušnou legislativou rozvojové země v místě realizace projektu. Projekt nemá negativní vliv na životní prostředí a neobsahuje diskriminační prvky vůči znevýhodněným skupinám obyvatelstva.</w:t>
      </w:r>
    </w:p>
    <w:p w14:paraId="6B1ACCF9" w14:textId="77777777" w:rsidR="00FC122D" w:rsidRPr="008422FF" w:rsidRDefault="00FC122D" w:rsidP="00FC122D">
      <w:pPr>
        <w:rPr>
          <w:rFonts w:ascii="Georgia" w:hAnsi="Georgia"/>
        </w:rPr>
      </w:pPr>
    </w:p>
    <w:p w14:paraId="7E3657C0" w14:textId="77777777" w:rsidR="00FC122D" w:rsidRPr="008422FF" w:rsidRDefault="00FC122D" w:rsidP="00FC122D">
      <w:pPr>
        <w:rPr>
          <w:rFonts w:ascii="Georgia" w:hAnsi="Georgia"/>
        </w:rPr>
      </w:pPr>
    </w:p>
    <w:p w14:paraId="05D16527" w14:textId="77777777" w:rsidR="00FC122D" w:rsidRPr="008422FF" w:rsidRDefault="00FC122D" w:rsidP="00FC122D">
      <w:pPr>
        <w:rPr>
          <w:rFonts w:ascii="Georgia" w:hAnsi="Georgia"/>
        </w:rPr>
      </w:pPr>
    </w:p>
    <w:p w14:paraId="4D223B25" w14:textId="77777777" w:rsidR="00FC122D" w:rsidRPr="008422FF" w:rsidRDefault="00FC122D" w:rsidP="00FC122D">
      <w:pPr>
        <w:rPr>
          <w:rFonts w:ascii="Georgia" w:hAnsi="Georgia"/>
        </w:rPr>
      </w:pPr>
    </w:p>
    <w:p w14:paraId="3543DA33" w14:textId="77777777" w:rsidR="00FC122D" w:rsidRPr="008422FF" w:rsidRDefault="00FC122D" w:rsidP="00FC122D">
      <w:pPr>
        <w:rPr>
          <w:rFonts w:ascii="Georgia" w:hAnsi="Georgia"/>
        </w:rPr>
      </w:pPr>
    </w:p>
    <w:p w14:paraId="08827B15" w14:textId="77777777" w:rsidR="00D71FF4" w:rsidRDefault="00FC122D" w:rsidP="00D71FF4">
      <w:pPr>
        <w:jc w:val="left"/>
        <w:rPr>
          <w:rFonts w:ascii="Georgia" w:hAnsi="Georgia"/>
          <w:szCs w:val="24"/>
        </w:rPr>
      </w:pPr>
      <w:r w:rsidRPr="008422FF">
        <w:rPr>
          <w:rFonts w:ascii="Georgia" w:hAnsi="Georgia"/>
          <w:szCs w:val="24"/>
        </w:rPr>
        <w:t xml:space="preserve">Dne: ____________________              </w:t>
      </w:r>
    </w:p>
    <w:p w14:paraId="10E5D585" w14:textId="77777777" w:rsidR="00D71FF4" w:rsidRDefault="00FC122D" w:rsidP="00D71FF4">
      <w:pPr>
        <w:jc w:val="right"/>
        <w:rPr>
          <w:rFonts w:ascii="Georgia" w:hAnsi="Georgia"/>
          <w:szCs w:val="24"/>
        </w:rPr>
      </w:pPr>
      <w:r w:rsidRPr="008422FF">
        <w:rPr>
          <w:rFonts w:ascii="Georgia" w:hAnsi="Georgia"/>
          <w:szCs w:val="24"/>
        </w:rPr>
        <w:t xml:space="preserve">Podpis statutárního zástupce: </w:t>
      </w:r>
    </w:p>
    <w:p w14:paraId="2D6722FC" w14:textId="77777777" w:rsidR="00D71FF4" w:rsidRDefault="00D71FF4" w:rsidP="00D71FF4">
      <w:pPr>
        <w:jc w:val="right"/>
        <w:rPr>
          <w:rFonts w:ascii="Georgia" w:hAnsi="Georgia"/>
          <w:szCs w:val="24"/>
        </w:rPr>
      </w:pPr>
    </w:p>
    <w:p w14:paraId="0716B59D" w14:textId="5C3D0EA1" w:rsidR="00FC122D" w:rsidRPr="008422FF" w:rsidRDefault="00FC122D" w:rsidP="00D71FF4">
      <w:pPr>
        <w:jc w:val="right"/>
        <w:rPr>
          <w:rFonts w:ascii="Georgia" w:hAnsi="Georgia"/>
          <w:szCs w:val="24"/>
        </w:rPr>
      </w:pPr>
      <w:r w:rsidRPr="008422FF">
        <w:rPr>
          <w:rFonts w:ascii="Georgia" w:hAnsi="Georgia"/>
          <w:szCs w:val="24"/>
        </w:rPr>
        <w:t>____________________</w:t>
      </w:r>
    </w:p>
    <w:p w14:paraId="0D420EC5" w14:textId="77777777" w:rsidR="00DA5062" w:rsidRPr="008422FF" w:rsidRDefault="00DA5062">
      <w:pPr>
        <w:spacing w:after="160" w:line="259" w:lineRule="auto"/>
        <w:jc w:val="left"/>
        <w:rPr>
          <w:rFonts w:ascii="Georgia" w:hAnsi="Georgia"/>
        </w:rPr>
      </w:pPr>
      <w:r w:rsidRPr="008422FF">
        <w:rPr>
          <w:rFonts w:ascii="Georgia" w:hAnsi="Georgia"/>
        </w:rPr>
        <w:br w:type="page"/>
      </w:r>
    </w:p>
    <w:bookmarkEnd w:id="7"/>
    <w:p w14:paraId="3A3D6107" w14:textId="77777777" w:rsidR="00D631B5" w:rsidRDefault="00D631B5" w:rsidP="00DA5062">
      <w:pPr>
        <w:rPr>
          <w:rFonts w:ascii="Georgia" w:hAnsi="Georgia"/>
          <w:b/>
        </w:rPr>
      </w:pPr>
    </w:p>
    <w:p w14:paraId="4E9798DF" w14:textId="77777777" w:rsidR="002D111A" w:rsidRDefault="002D111A" w:rsidP="00DA5062">
      <w:pPr>
        <w:rPr>
          <w:rFonts w:ascii="Georgia" w:hAnsi="Georgia"/>
          <w:b/>
        </w:rPr>
      </w:pPr>
    </w:p>
    <w:p w14:paraId="5FC00BA1" w14:textId="77777777" w:rsidR="00D631B5" w:rsidRDefault="00D631B5" w:rsidP="00DA5062">
      <w:pPr>
        <w:rPr>
          <w:rFonts w:ascii="Georgia" w:hAnsi="Georgia"/>
          <w:b/>
        </w:rPr>
      </w:pPr>
    </w:p>
    <w:p w14:paraId="658B0145" w14:textId="77777777" w:rsidR="00D631B5" w:rsidRDefault="00D631B5" w:rsidP="00DA5062">
      <w:pPr>
        <w:rPr>
          <w:rFonts w:ascii="Georgia" w:hAnsi="Georgia"/>
          <w:b/>
        </w:rPr>
      </w:pPr>
    </w:p>
    <w:p w14:paraId="20BC8F7B" w14:textId="77777777" w:rsidR="00D631B5" w:rsidRDefault="00D631B5" w:rsidP="00DA5062">
      <w:pPr>
        <w:rPr>
          <w:rFonts w:ascii="Georgia" w:hAnsi="Georgia"/>
          <w:b/>
        </w:rPr>
      </w:pPr>
    </w:p>
    <w:p w14:paraId="7CD92C3C" w14:textId="77777777" w:rsidR="00D631B5" w:rsidRPr="008422FF" w:rsidRDefault="00D631B5" w:rsidP="00D631B5">
      <w:pPr>
        <w:rPr>
          <w:rFonts w:ascii="Georgia" w:hAnsi="Georgia"/>
        </w:rPr>
      </w:pPr>
      <w:r w:rsidRPr="008422FF">
        <w:rPr>
          <w:rFonts w:ascii="Georgia" w:hAnsi="Georgia"/>
          <w:b/>
        </w:rPr>
        <w:t xml:space="preserve">Příloha </w:t>
      </w:r>
      <w:r>
        <w:rPr>
          <w:rFonts w:ascii="Georgia" w:hAnsi="Georgia"/>
          <w:b/>
        </w:rPr>
        <w:t>H</w:t>
      </w:r>
      <w:r w:rsidRPr="008422FF">
        <w:rPr>
          <w:rFonts w:ascii="Georgia" w:hAnsi="Georgia"/>
          <w:b/>
        </w:rPr>
        <w:t xml:space="preserve"> </w:t>
      </w:r>
      <w:r w:rsidRPr="008422FF">
        <w:rPr>
          <w:rFonts w:ascii="Georgia" w:hAnsi="Georgia"/>
        </w:rPr>
        <w:t xml:space="preserve">– </w:t>
      </w:r>
      <w:r>
        <w:rPr>
          <w:rFonts w:ascii="Georgia" w:hAnsi="Georgia"/>
        </w:rPr>
        <w:t xml:space="preserve">Čestné prohlášení, </w:t>
      </w:r>
      <w:r w:rsidRPr="00D631B5">
        <w:rPr>
          <w:rFonts w:ascii="Georgia" w:hAnsi="Georgia"/>
        </w:rPr>
        <w:t xml:space="preserve">že se žadatel </w:t>
      </w:r>
      <w:r w:rsidRPr="00D631B5">
        <w:rPr>
          <w:rFonts w:ascii="Georgia" w:hAnsi="Georgia"/>
          <w:bCs/>
          <w:iCs/>
        </w:rPr>
        <w:t>řídí ustanoveními mezinárodní smlouvy o boji proti podplácení zahraničních veřejných činitelů v mezinárodních podnikatelských transakcích.</w:t>
      </w:r>
    </w:p>
    <w:p w14:paraId="3282EFBC" w14:textId="77777777" w:rsidR="00D631B5" w:rsidRPr="008422FF" w:rsidRDefault="00D631B5" w:rsidP="00D631B5">
      <w:pPr>
        <w:rPr>
          <w:rFonts w:ascii="Georgia" w:hAnsi="Georgia"/>
        </w:rPr>
      </w:pPr>
    </w:p>
    <w:p w14:paraId="6433D58A" w14:textId="77777777" w:rsidR="00D631B5" w:rsidRPr="008422FF" w:rsidRDefault="00D631B5" w:rsidP="00D631B5">
      <w:pPr>
        <w:rPr>
          <w:rFonts w:ascii="Georgia" w:hAnsi="Georgia"/>
        </w:rPr>
      </w:pPr>
    </w:p>
    <w:p w14:paraId="3393EB98" w14:textId="77777777" w:rsidR="00D631B5" w:rsidRPr="008422FF" w:rsidRDefault="00D631B5" w:rsidP="00D631B5">
      <w:pPr>
        <w:jc w:val="center"/>
        <w:rPr>
          <w:rFonts w:ascii="Georgia" w:hAnsi="Georgia"/>
          <w:sz w:val="40"/>
          <w:szCs w:val="40"/>
        </w:rPr>
      </w:pPr>
      <w:r w:rsidRPr="008422FF">
        <w:rPr>
          <w:rFonts w:ascii="Georgia" w:hAnsi="Georgia"/>
          <w:sz w:val="40"/>
          <w:szCs w:val="40"/>
        </w:rPr>
        <w:t>ČESTNÉ PROHLÁŠENÍ</w:t>
      </w:r>
    </w:p>
    <w:p w14:paraId="4CC2059A" w14:textId="77777777" w:rsidR="00D631B5" w:rsidRPr="008422FF" w:rsidRDefault="00D631B5" w:rsidP="00D631B5">
      <w:pPr>
        <w:jc w:val="center"/>
        <w:rPr>
          <w:rFonts w:ascii="Georgia" w:hAnsi="Georgia"/>
          <w:sz w:val="40"/>
          <w:szCs w:val="40"/>
        </w:rPr>
      </w:pPr>
    </w:p>
    <w:p w14:paraId="4A5DC78D" w14:textId="77777777" w:rsidR="00D631B5" w:rsidRPr="008422FF" w:rsidRDefault="00D631B5" w:rsidP="00D631B5">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0ABD4790" w14:textId="77777777" w:rsidR="00D631B5" w:rsidRPr="008422FF" w:rsidRDefault="00D631B5" w:rsidP="00D631B5">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1A6F22E7" w14:textId="77777777" w:rsidR="00D631B5" w:rsidRPr="008422FF" w:rsidRDefault="00D631B5" w:rsidP="00D631B5">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349AA540" w14:textId="77777777" w:rsidR="00D631B5" w:rsidRPr="008422FF" w:rsidRDefault="00D631B5" w:rsidP="00D631B5">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2BC25DF8" w14:textId="77777777" w:rsidR="00D631B5" w:rsidRPr="008422FF" w:rsidRDefault="00D631B5" w:rsidP="00D631B5">
      <w:pPr>
        <w:rPr>
          <w:rFonts w:ascii="Georgia" w:hAnsi="Georgia"/>
          <w:szCs w:val="24"/>
        </w:rPr>
      </w:pPr>
    </w:p>
    <w:p w14:paraId="5A9BC524" w14:textId="77777777" w:rsidR="00D631B5" w:rsidRPr="008422FF" w:rsidRDefault="00D631B5" w:rsidP="00D631B5">
      <w:pPr>
        <w:rPr>
          <w:rFonts w:ascii="Georgia" w:hAnsi="Georgia"/>
          <w:szCs w:val="24"/>
        </w:rPr>
      </w:pPr>
    </w:p>
    <w:p w14:paraId="24E6CBF3" w14:textId="77777777" w:rsidR="00D631B5" w:rsidRPr="008422FF" w:rsidRDefault="00D631B5" w:rsidP="00D631B5">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452AE2E6" w14:textId="77777777" w:rsidR="00D631B5" w:rsidRPr="008422FF" w:rsidRDefault="00D631B5" w:rsidP="00D631B5">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194F5F2F" w14:textId="77777777" w:rsidR="00D631B5" w:rsidRPr="008422FF" w:rsidRDefault="00D631B5" w:rsidP="00D631B5">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15034872" w14:textId="77777777" w:rsidR="00D631B5" w:rsidRPr="008422FF" w:rsidRDefault="00D631B5" w:rsidP="00D631B5">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39FF03FF" w14:textId="77777777" w:rsidR="00D631B5" w:rsidRPr="008422FF" w:rsidRDefault="00D631B5" w:rsidP="00D631B5">
      <w:pPr>
        <w:rPr>
          <w:rFonts w:ascii="Georgia" w:hAnsi="Georgia"/>
          <w:b/>
          <w:sz w:val="28"/>
          <w:szCs w:val="28"/>
        </w:rPr>
      </w:pPr>
    </w:p>
    <w:p w14:paraId="07492B87" w14:textId="77777777" w:rsidR="00D631B5" w:rsidRPr="008422FF" w:rsidRDefault="00D631B5" w:rsidP="00D631B5">
      <w:pPr>
        <w:rPr>
          <w:rFonts w:ascii="Georgia" w:hAnsi="Georgia"/>
          <w:b/>
          <w:sz w:val="28"/>
          <w:szCs w:val="28"/>
        </w:rPr>
      </w:pPr>
    </w:p>
    <w:p w14:paraId="1D177E03" w14:textId="77777777" w:rsidR="00D631B5" w:rsidRPr="008422FF" w:rsidRDefault="00D631B5" w:rsidP="00D631B5">
      <w:pPr>
        <w:rPr>
          <w:rFonts w:ascii="Georgia" w:hAnsi="Georgia"/>
          <w:b/>
          <w:sz w:val="28"/>
          <w:szCs w:val="28"/>
        </w:rPr>
      </w:pPr>
    </w:p>
    <w:p w14:paraId="2949F3C3" w14:textId="77777777" w:rsidR="00D631B5" w:rsidRPr="00D631B5" w:rsidRDefault="00D631B5" w:rsidP="00D631B5">
      <w:pPr>
        <w:rPr>
          <w:rFonts w:ascii="Georgia" w:hAnsi="Georgia"/>
          <w:szCs w:val="24"/>
        </w:rPr>
      </w:pPr>
      <w:r w:rsidRPr="004E7C2B">
        <w:rPr>
          <w:rFonts w:ascii="Georgia" w:hAnsi="Georgia"/>
          <w:szCs w:val="24"/>
        </w:rPr>
        <w:t xml:space="preserve">Čestně prohlašuji, </w:t>
      </w:r>
      <w:r w:rsidRPr="004E7C2B">
        <w:rPr>
          <w:rFonts w:ascii="Georgia" w:hAnsi="Georgia"/>
        </w:rPr>
        <w:t xml:space="preserve">že se žadatel </w:t>
      </w:r>
      <w:r w:rsidRPr="004E7C2B">
        <w:rPr>
          <w:rFonts w:ascii="Georgia" w:hAnsi="Georgia"/>
          <w:bCs/>
          <w:iCs/>
          <w:color w:val="000000"/>
          <w:szCs w:val="24"/>
        </w:rPr>
        <w:t>řídí ustanoveními mezinárodní smlouvy č. 25/2000 Sb. m. s., Úmluva o boji proti podplácení zahraničních veřejných činitelů v mezinárodních podnikatelských transakcích.</w:t>
      </w:r>
    </w:p>
    <w:p w14:paraId="15193BEF" w14:textId="77777777" w:rsidR="00D631B5" w:rsidRPr="008422FF" w:rsidRDefault="00D631B5" w:rsidP="00D631B5">
      <w:pPr>
        <w:rPr>
          <w:rFonts w:ascii="Georgia" w:hAnsi="Georgia"/>
        </w:rPr>
      </w:pPr>
    </w:p>
    <w:p w14:paraId="041D0D3B" w14:textId="77777777" w:rsidR="00D631B5" w:rsidRPr="008422FF" w:rsidRDefault="00D631B5" w:rsidP="00D631B5">
      <w:pPr>
        <w:rPr>
          <w:rFonts w:ascii="Georgia" w:hAnsi="Georgia"/>
        </w:rPr>
      </w:pPr>
    </w:p>
    <w:p w14:paraId="699135E5" w14:textId="77777777" w:rsidR="00D631B5" w:rsidRPr="008422FF" w:rsidRDefault="00D631B5" w:rsidP="00D631B5">
      <w:pPr>
        <w:rPr>
          <w:rFonts w:ascii="Georgia" w:hAnsi="Georgia"/>
        </w:rPr>
      </w:pPr>
    </w:p>
    <w:p w14:paraId="02CD8B81" w14:textId="77777777" w:rsidR="00D631B5" w:rsidRPr="008422FF" w:rsidRDefault="00D631B5" w:rsidP="00D631B5">
      <w:pPr>
        <w:rPr>
          <w:rFonts w:ascii="Georgia" w:hAnsi="Georgia"/>
        </w:rPr>
      </w:pPr>
    </w:p>
    <w:p w14:paraId="5B44DBFA" w14:textId="77777777" w:rsidR="004E7C2B" w:rsidRDefault="00D631B5" w:rsidP="00D631B5">
      <w:pPr>
        <w:rPr>
          <w:rFonts w:ascii="Georgia" w:hAnsi="Georgia"/>
          <w:szCs w:val="24"/>
        </w:rPr>
      </w:pPr>
      <w:r w:rsidRPr="008422FF">
        <w:rPr>
          <w:rFonts w:ascii="Georgia" w:hAnsi="Georgia"/>
          <w:szCs w:val="24"/>
        </w:rPr>
        <w:t xml:space="preserve">Dne: ____________________              </w:t>
      </w:r>
    </w:p>
    <w:p w14:paraId="3CA5629C" w14:textId="6FCE5FFA" w:rsidR="004E7C2B" w:rsidRDefault="00D631B5" w:rsidP="004E7C2B">
      <w:pPr>
        <w:jc w:val="right"/>
        <w:rPr>
          <w:rFonts w:ascii="Georgia" w:hAnsi="Georgia"/>
          <w:szCs w:val="24"/>
        </w:rPr>
      </w:pPr>
      <w:r w:rsidRPr="008422FF">
        <w:rPr>
          <w:rFonts w:ascii="Georgia" w:hAnsi="Georgia"/>
          <w:szCs w:val="24"/>
        </w:rPr>
        <w:t xml:space="preserve">Podpis statutárního zástupce: </w:t>
      </w:r>
    </w:p>
    <w:p w14:paraId="2EEE022F" w14:textId="77777777" w:rsidR="004E7C2B" w:rsidRDefault="004E7C2B" w:rsidP="00D631B5">
      <w:pPr>
        <w:rPr>
          <w:rFonts w:ascii="Georgia" w:hAnsi="Georgia"/>
          <w:szCs w:val="24"/>
        </w:rPr>
      </w:pPr>
    </w:p>
    <w:p w14:paraId="226D8A43" w14:textId="2FC4E0BA" w:rsidR="00D631B5" w:rsidRPr="008422FF" w:rsidRDefault="00D631B5" w:rsidP="004E7C2B">
      <w:pPr>
        <w:jc w:val="right"/>
        <w:rPr>
          <w:rFonts w:ascii="Georgia" w:hAnsi="Georgia"/>
          <w:szCs w:val="24"/>
        </w:rPr>
      </w:pPr>
      <w:r w:rsidRPr="008422FF">
        <w:rPr>
          <w:rFonts w:ascii="Georgia" w:hAnsi="Georgia"/>
          <w:szCs w:val="24"/>
        </w:rPr>
        <w:t>____________________</w:t>
      </w:r>
    </w:p>
    <w:p w14:paraId="5F5E013C" w14:textId="77777777" w:rsidR="00D631B5" w:rsidRPr="00D631B5" w:rsidRDefault="00D631B5" w:rsidP="00D631B5">
      <w:pPr>
        <w:spacing w:after="160" w:line="259" w:lineRule="auto"/>
        <w:jc w:val="left"/>
        <w:rPr>
          <w:rFonts w:ascii="Georgia" w:hAnsi="Georgia"/>
        </w:rPr>
      </w:pPr>
      <w:r w:rsidRPr="008422FF">
        <w:rPr>
          <w:rFonts w:ascii="Georgia" w:hAnsi="Georgia"/>
        </w:rPr>
        <w:br w:type="page"/>
      </w:r>
    </w:p>
    <w:p w14:paraId="346243EC" w14:textId="77777777" w:rsidR="00D631B5" w:rsidRDefault="00D631B5" w:rsidP="00DA5062">
      <w:pPr>
        <w:rPr>
          <w:rFonts w:ascii="Georgia" w:hAnsi="Georgia"/>
          <w:b/>
        </w:rPr>
      </w:pPr>
    </w:p>
    <w:p w14:paraId="28D08146" w14:textId="77777777" w:rsidR="002D111A" w:rsidRDefault="002D111A" w:rsidP="00DA5062">
      <w:pPr>
        <w:rPr>
          <w:rFonts w:ascii="Georgia" w:hAnsi="Georgia"/>
          <w:b/>
        </w:rPr>
      </w:pPr>
    </w:p>
    <w:p w14:paraId="61FC213C" w14:textId="77777777" w:rsidR="002D111A" w:rsidRDefault="002D111A" w:rsidP="00DA5062">
      <w:pPr>
        <w:rPr>
          <w:rFonts w:ascii="Georgia" w:hAnsi="Georgia"/>
          <w:b/>
        </w:rPr>
      </w:pPr>
    </w:p>
    <w:p w14:paraId="2093ED97" w14:textId="77777777" w:rsidR="002D111A" w:rsidRDefault="002D111A" w:rsidP="00DA5062">
      <w:pPr>
        <w:rPr>
          <w:rFonts w:ascii="Georgia" w:hAnsi="Georgia"/>
          <w:b/>
        </w:rPr>
      </w:pPr>
    </w:p>
    <w:p w14:paraId="660E77D2" w14:textId="77777777" w:rsidR="002D111A" w:rsidRDefault="002D111A" w:rsidP="00DA5062">
      <w:pPr>
        <w:rPr>
          <w:rFonts w:ascii="Georgia" w:hAnsi="Georgia"/>
          <w:b/>
        </w:rPr>
      </w:pPr>
    </w:p>
    <w:p w14:paraId="38D48881" w14:textId="77777777" w:rsidR="00DA5062" w:rsidRPr="008422FF" w:rsidRDefault="00DA5062" w:rsidP="00DA5062">
      <w:pPr>
        <w:rPr>
          <w:rFonts w:ascii="Georgia" w:hAnsi="Georgia"/>
        </w:rPr>
      </w:pPr>
      <w:r w:rsidRPr="008422FF">
        <w:rPr>
          <w:rFonts w:ascii="Georgia" w:hAnsi="Georgia"/>
          <w:b/>
        </w:rPr>
        <w:t xml:space="preserve">Příloha </w:t>
      </w:r>
      <w:r w:rsidR="00D631B5">
        <w:rPr>
          <w:rFonts w:ascii="Georgia" w:hAnsi="Georgia"/>
          <w:b/>
        </w:rPr>
        <w:t>C</w:t>
      </w:r>
      <w:r w:rsidRPr="008422FF">
        <w:rPr>
          <w:rFonts w:ascii="Georgia" w:hAnsi="Georgia"/>
          <w:b/>
        </w:rPr>
        <w:t xml:space="preserve">H </w:t>
      </w:r>
    </w:p>
    <w:p w14:paraId="4C85998D" w14:textId="77777777" w:rsidR="00DA5062" w:rsidRPr="008422FF" w:rsidRDefault="00DA5062" w:rsidP="00DA5062">
      <w:pPr>
        <w:rPr>
          <w:rFonts w:ascii="Georgia" w:hAnsi="Georgia"/>
        </w:rPr>
      </w:pPr>
    </w:p>
    <w:p w14:paraId="3C608426" w14:textId="77777777" w:rsidR="00DA5062" w:rsidRPr="008422FF" w:rsidRDefault="00DA5062" w:rsidP="00DA5062">
      <w:pPr>
        <w:jc w:val="center"/>
        <w:rPr>
          <w:rFonts w:ascii="Georgia" w:hAnsi="Georgia"/>
          <w:sz w:val="40"/>
          <w:szCs w:val="40"/>
        </w:rPr>
      </w:pPr>
      <w:r w:rsidRPr="008422FF">
        <w:rPr>
          <w:rFonts w:ascii="Georgia" w:hAnsi="Georgia"/>
          <w:sz w:val="40"/>
          <w:szCs w:val="40"/>
        </w:rPr>
        <w:t>ČESTNÉ PROHLÁŠENÍ</w:t>
      </w:r>
    </w:p>
    <w:p w14:paraId="5DBA7C0C" w14:textId="77777777" w:rsidR="00DA5062" w:rsidRPr="008422FF" w:rsidRDefault="00DA5062" w:rsidP="00DA5062">
      <w:pPr>
        <w:jc w:val="center"/>
        <w:rPr>
          <w:rFonts w:ascii="Georgia" w:hAnsi="Georgia"/>
          <w:sz w:val="40"/>
          <w:szCs w:val="40"/>
        </w:rPr>
      </w:pPr>
    </w:p>
    <w:p w14:paraId="5635B4D2" w14:textId="77777777" w:rsidR="00DA5062" w:rsidRPr="008422FF" w:rsidRDefault="00DA5062" w:rsidP="00DA5062">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6566BBAC" w14:textId="77777777" w:rsidR="00DA5062" w:rsidRPr="008422FF" w:rsidRDefault="00DA5062" w:rsidP="00DA5062">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313A9817" w14:textId="77777777" w:rsidR="00DA5062" w:rsidRPr="008422FF" w:rsidRDefault="00DA5062" w:rsidP="00DA5062">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2FE985B2" w14:textId="77777777" w:rsidR="00DA5062" w:rsidRPr="008422FF" w:rsidRDefault="00DA5062" w:rsidP="00DA5062">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2CBAC140" w14:textId="77777777" w:rsidR="00DA5062" w:rsidRPr="008422FF" w:rsidRDefault="00DA5062" w:rsidP="00DA5062">
      <w:pPr>
        <w:rPr>
          <w:rFonts w:ascii="Georgia" w:hAnsi="Georgia"/>
          <w:szCs w:val="24"/>
        </w:rPr>
      </w:pPr>
    </w:p>
    <w:p w14:paraId="139487F3" w14:textId="77777777" w:rsidR="00DA5062" w:rsidRPr="008422FF" w:rsidRDefault="00DA5062" w:rsidP="00DA5062">
      <w:pPr>
        <w:rPr>
          <w:rFonts w:ascii="Georgia" w:hAnsi="Georgia"/>
          <w:szCs w:val="24"/>
        </w:rPr>
      </w:pPr>
    </w:p>
    <w:p w14:paraId="443024A2" w14:textId="77777777" w:rsidR="00DA5062" w:rsidRPr="008422FF" w:rsidRDefault="00DA5062" w:rsidP="00DA5062">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05FA2CE7" w14:textId="77777777" w:rsidR="00DA5062" w:rsidRPr="008422FF" w:rsidRDefault="00DA5062" w:rsidP="00DA5062">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6999496C" w14:textId="77777777" w:rsidR="00DA5062" w:rsidRPr="008422FF" w:rsidRDefault="00DA5062" w:rsidP="00DA5062">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38A29438" w14:textId="77777777" w:rsidR="00DA5062" w:rsidRPr="008422FF" w:rsidRDefault="00DA5062" w:rsidP="00DA5062">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501CF5F8" w14:textId="77777777" w:rsidR="00DA5062" w:rsidRPr="008422FF" w:rsidRDefault="00DA5062" w:rsidP="00DA5062">
      <w:pPr>
        <w:rPr>
          <w:rFonts w:ascii="Georgia" w:hAnsi="Georgia"/>
          <w:b/>
          <w:sz w:val="28"/>
          <w:szCs w:val="28"/>
        </w:rPr>
      </w:pPr>
    </w:p>
    <w:p w14:paraId="02150BD5" w14:textId="77777777" w:rsidR="00DA5062" w:rsidRPr="008422FF" w:rsidRDefault="00DA5062" w:rsidP="00DA5062">
      <w:pPr>
        <w:rPr>
          <w:rFonts w:ascii="Georgia" w:hAnsi="Georgia"/>
          <w:b/>
          <w:sz w:val="28"/>
          <w:szCs w:val="28"/>
        </w:rPr>
      </w:pPr>
    </w:p>
    <w:p w14:paraId="7C738A98" w14:textId="77777777" w:rsidR="00DA5062" w:rsidRPr="008422FF" w:rsidRDefault="00DA5062" w:rsidP="00DA5062">
      <w:pPr>
        <w:rPr>
          <w:rFonts w:ascii="Georgia" w:hAnsi="Georgia"/>
          <w:b/>
          <w:sz w:val="28"/>
          <w:szCs w:val="28"/>
        </w:rPr>
      </w:pPr>
    </w:p>
    <w:p w14:paraId="7798ED77" w14:textId="77777777" w:rsidR="00DA5062" w:rsidRPr="008422FF" w:rsidRDefault="00DA5062" w:rsidP="00DA5062">
      <w:pPr>
        <w:rPr>
          <w:rFonts w:ascii="Georgia" w:hAnsi="Georgia"/>
        </w:rPr>
      </w:pPr>
      <w:r w:rsidRPr="008422FF">
        <w:rPr>
          <w:rFonts w:ascii="Georgia" w:hAnsi="Georgia"/>
          <w:szCs w:val="24"/>
        </w:rPr>
        <w:t xml:space="preserve">Čestně prohlašuji, </w:t>
      </w:r>
      <w:r w:rsidRPr="008422FF">
        <w:rPr>
          <w:rFonts w:ascii="Georgia" w:hAnsi="Georgia"/>
        </w:rPr>
        <w:t>že se žadatel nedopustil vážného profesního pochybení včetně zkreslování informací, nesrovnalostí, podvodu, korupce, jednání související se zločinným spolčením, praní peněz nebo financování terorismu, teroristických trestných činů nebo trestných činů spojených s teroristickými činnostmi;</w:t>
      </w:r>
    </w:p>
    <w:p w14:paraId="40DAF5ED" w14:textId="77777777" w:rsidR="00DA5062" w:rsidRPr="008422FF" w:rsidRDefault="00DA5062" w:rsidP="00DA5062">
      <w:pPr>
        <w:rPr>
          <w:rFonts w:ascii="Georgia" w:hAnsi="Georgia"/>
        </w:rPr>
      </w:pPr>
    </w:p>
    <w:p w14:paraId="2B195D24" w14:textId="77777777" w:rsidR="00DA5062" w:rsidRPr="008422FF" w:rsidRDefault="00DA5062" w:rsidP="00DA5062">
      <w:pPr>
        <w:rPr>
          <w:rFonts w:ascii="Georgia" w:hAnsi="Georgia"/>
        </w:rPr>
      </w:pPr>
      <w:r w:rsidRPr="008422FF">
        <w:rPr>
          <w:rFonts w:ascii="Georgia" w:hAnsi="Georgia"/>
        </w:rPr>
        <w:t>že nepodporuje ani nepodporoval dětskou práci a jiné obchodování s lidmi</w:t>
      </w:r>
    </w:p>
    <w:p w14:paraId="0716F1F8" w14:textId="77777777" w:rsidR="00DA5062" w:rsidRPr="008422FF" w:rsidRDefault="00DA5062" w:rsidP="00DA5062">
      <w:pPr>
        <w:rPr>
          <w:rFonts w:ascii="Georgia" w:hAnsi="Georgia"/>
        </w:rPr>
      </w:pPr>
    </w:p>
    <w:p w14:paraId="164D59F0" w14:textId="77777777" w:rsidR="00DA5062" w:rsidRPr="008422FF" w:rsidRDefault="00DA5062" w:rsidP="00DA5062">
      <w:pPr>
        <w:rPr>
          <w:rFonts w:ascii="Georgia" w:hAnsi="Georgia"/>
        </w:rPr>
      </w:pPr>
      <w:r w:rsidRPr="008422FF">
        <w:rPr>
          <w:rFonts w:ascii="Georgia" w:hAnsi="Georgia"/>
        </w:rPr>
        <w:t>a že nezaložil krycí společnost nebo nevystupuje jako krycí společnost.</w:t>
      </w:r>
    </w:p>
    <w:p w14:paraId="3080116C" w14:textId="77777777" w:rsidR="00DA5062" w:rsidRPr="008422FF" w:rsidRDefault="00DA5062" w:rsidP="00DA5062">
      <w:pPr>
        <w:rPr>
          <w:rFonts w:ascii="Georgia" w:hAnsi="Georgia"/>
        </w:rPr>
      </w:pPr>
    </w:p>
    <w:p w14:paraId="3C292FC8" w14:textId="77777777" w:rsidR="00DA5062" w:rsidRPr="008422FF" w:rsidRDefault="00DA5062" w:rsidP="00DA5062">
      <w:pPr>
        <w:rPr>
          <w:rFonts w:ascii="Georgia" w:hAnsi="Georgia"/>
        </w:rPr>
      </w:pPr>
      <w:r w:rsidRPr="008422FF">
        <w:rPr>
          <w:rFonts w:ascii="Georgia" w:hAnsi="Georgia"/>
        </w:rPr>
        <w:t>Prohlašuji, že uvedené údaje jsou pravdivé a úplné a jsem si vědom/a právních následků nepravdivého prohlášení, včetně případné odpovědnosti.</w:t>
      </w:r>
    </w:p>
    <w:p w14:paraId="131AD371" w14:textId="77777777" w:rsidR="00DA5062" w:rsidRPr="008422FF" w:rsidRDefault="00DA5062" w:rsidP="00DA5062">
      <w:pPr>
        <w:rPr>
          <w:rFonts w:ascii="Georgia" w:hAnsi="Georgia"/>
        </w:rPr>
      </w:pPr>
    </w:p>
    <w:p w14:paraId="072E49FB" w14:textId="77777777" w:rsidR="00DA5062" w:rsidRPr="008422FF" w:rsidRDefault="00DA5062" w:rsidP="00DA5062">
      <w:pPr>
        <w:rPr>
          <w:rFonts w:ascii="Georgia" w:hAnsi="Georgia"/>
        </w:rPr>
      </w:pPr>
    </w:p>
    <w:p w14:paraId="15D8D0F1" w14:textId="77777777" w:rsidR="00DA5062" w:rsidRPr="008422FF" w:rsidRDefault="00DA5062" w:rsidP="00DA5062">
      <w:pPr>
        <w:rPr>
          <w:rFonts w:ascii="Georgia" w:hAnsi="Georgia"/>
        </w:rPr>
      </w:pPr>
    </w:p>
    <w:p w14:paraId="39D46E37" w14:textId="77777777" w:rsidR="00DA5062" w:rsidRPr="008422FF" w:rsidRDefault="00DA5062" w:rsidP="00DA5062">
      <w:pPr>
        <w:rPr>
          <w:rFonts w:ascii="Georgia" w:hAnsi="Georgia"/>
        </w:rPr>
      </w:pPr>
    </w:p>
    <w:p w14:paraId="57C72B2B" w14:textId="77777777" w:rsidR="004E7C2B" w:rsidRDefault="00DA5062" w:rsidP="00DA5062">
      <w:pPr>
        <w:rPr>
          <w:rFonts w:ascii="Georgia" w:hAnsi="Georgia"/>
          <w:szCs w:val="24"/>
        </w:rPr>
      </w:pPr>
      <w:r w:rsidRPr="008422FF">
        <w:rPr>
          <w:rFonts w:ascii="Georgia" w:hAnsi="Georgia"/>
          <w:szCs w:val="24"/>
        </w:rPr>
        <w:t xml:space="preserve">Dne: ____________________              </w:t>
      </w:r>
    </w:p>
    <w:p w14:paraId="5CA9DCC6" w14:textId="77777777" w:rsidR="004E7C2B" w:rsidRDefault="00DA5062" w:rsidP="004E7C2B">
      <w:pPr>
        <w:jc w:val="right"/>
        <w:rPr>
          <w:rFonts w:ascii="Georgia" w:hAnsi="Georgia"/>
          <w:szCs w:val="24"/>
        </w:rPr>
      </w:pPr>
      <w:r w:rsidRPr="008422FF">
        <w:rPr>
          <w:rFonts w:ascii="Georgia" w:hAnsi="Georgia"/>
          <w:szCs w:val="24"/>
        </w:rPr>
        <w:t xml:space="preserve">Podpis statutárního zástupce: </w:t>
      </w:r>
    </w:p>
    <w:p w14:paraId="19B67B1E" w14:textId="77777777" w:rsidR="004E7C2B" w:rsidRDefault="004E7C2B" w:rsidP="00DA5062">
      <w:pPr>
        <w:rPr>
          <w:rFonts w:ascii="Georgia" w:hAnsi="Georgia"/>
          <w:szCs w:val="24"/>
        </w:rPr>
      </w:pPr>
    </w:p>
    <w:p w14:paraId="25950475" w14:textId="7B878998" w:rsidR="00DA5062" w:rsidRPr="008422FF" w:rsidRDefault="00DA5062" w:rsidP="004E7C2B">
      <w:pPr>
        <w:jc w:val="right"/>
        <w:rPr>
          <w:rFonts w:ascii="Georgia" w:hAnsi="Georgia"/>
          <w:szCs w:val="24"/>
        </w:rPr>
      </w:pPr>
      <w:r w:rsidRPr="008422FF">
        <w:rPr>
          <w:rFonts w:ascii="Georgia" w:hAnsi="Georgia"/>
          <w:szCs w:val="24"/>
        </w:rPr>
        <w:t>____________________</w:t>
      </w:r>
    </w:p>
    <w:p w14:paraId="60D8B320" w14:textId="77777777" w:rsidR="00DA5062" w:rsidRDefault="00DA5062" w:rsidP="00DA5062">
      <w:pPr>
        <w:spacing w:after="160" w:line="259" w:lineRule="auto"/>
        <w:jc w:val="left"/>
        <w:rPr>
          <w:rFonts w:ascii="Georgia" w:hAnsi="Georgia"/>
        </w:rPr>
      </w:pPr>
    </w:p>
    <w:p w14:paraId="582E2D93" w14:textId="77777777" w:rsidR="001E3120" w:rsidRDefault="001E3120" w:rsidP="00DA5062">
      <w:pPr>
        <w:spacing w:after="160" w:line="259" w:lineRule="auto"/>
        <w:jc w:val="left"/>
        <w:rPr>
          <w:rFonts w:ascii="Georgia" w:hAnsi="Georgia"/>
        </w:rPr>
      </w:pPr>
    </w:p>
    <w:p w14:paraId="7E974D58" w14:textId="77777777" w:rsidR="001E3120" w:rsidRDefault="001E3120" w:rsidP="00DA5062">
      <w:pPr>
        <w:spacing w:after="160" w:line="259" w:lineRule="auto"/>
        <w:jc w:val="left"/>
        <w:rPr>
          <w:rFonts w:ascii="Georgia" w:hAnsi="Georgia"/>
        </w:rPr>
      </w:pPr>
    </w:p>
    <w:p w14:paraId="0D7F2D38" w14:textId="77777777" w:rsidR="001E3120" w:rsidRDefault="001E3120" w:rsidP="00DA5062">
      <w:pPr>
        <w:spacing w:after="160" w:line="259" w:lineRule="auto"/>
        <w:jc w:val="left"/>
        <w:rPr>
          <w:rFonts w:ascii="Georgia" w:hAnsi="Georgia"/>
        </w:rPr>
      </w:pPr>
    </w:p>
    <w:p w14:paraId="62F687BF" w14:textId="77777777" w:rsidR="001E3120" w:rsidRDefault="001E3120" w:rsidP="00DA5062">
      <w:pPr>
        <w:spacing w:after="160" w:line="259" w:lineRule="auto"/>
        <w:jc w:val="left"/>
        <w:rPr>
          <w:rFonts w:ascii="Georgia" w:hAnsi="Georgia"/>
        </w:rPr>
      </w:pPr>
    </w:p>
    <w:p w14:paraId="26C29264" w14:textId="77777777" w:rsidR="001E3120" w:rsidRDefault="001E3120" w:rsidP="00DA5062">
      <w:pPr>
        <w:spacing w:after="160" w:line="259" w:lineRule="auto"/>
        <w:jc w:val="left"/>
        <w:rPr>
          <w:rFonts w:ascii="Georgia" w:hAnsi="Georgia"/>
        </w:rPr>
      </w:pPr>
    </w:p>
    <w:p w14:paraId="1176BE4D" w14:textId="77777777" w:rsidR="001E3120" w:rsidRDefault="001E3120" w:rsidP="00DA5062">
      <w:pPr>
        <w:spacing w:after="160" w:line="259" w:lineRule="auto"/>
        <w:jc w:val="left"/>
        <w:rPr>
          <w:rFonts w:ascii="Georgia" w:hAnsi="Georgia"/>
        </w:rPr>
      </w:pPr>
    </w:p>
    <w:p w14:paraId="326C570F" w14:textId="2340D9F7" w:rsidR="001E3120" w:rsidRPr="008422FF" w:rsidRDefault="001E3120" w:rsidP="001E3120">
      <w:pPr>
        <w:rPr>
          <w:rFonts w:ascii="Georgia" w:hAnsi="Georgia"/>
        </w:rPr>
      </w:pPr>
      <w:r w:rsidRPr="008422FF">
        <w:rPr>
          <w:rFonts w:ascii="Georgia" w:hAnsi="Georgia"/>
          <w:b/>
        </w:rPr>
        <w:t xml:space="preserve">Příloha </w:t>
      </w:r>
      <w:r>
        <w:rPr>
          <w:rFonts w:ascii="Georgia" w:hAnsi="Georgia"/>
          <w:b/>
        </w:rPr>
        <w:t>I</w:t>
      </w:r>
      <w:r w:rsidRPr="008422FF">
        <w:rPr>
          <w:rFonts w:ascii="Georgia" w:hAnsi="Georgia"/>
          <w:b/>
        </w:rPr>
        <w:t xml:space="preserve"> </w:t>
      </w:r>
    </w:p>
    <w:p w14:paraId="015498CB" w14:textId="77777777" w:rsidR="001E3120" w:rsidRPr="008422FF" w:rsidRDefault="001E3120" w:rsidP="001E3120">
      <w:pPr>
        <w:rPr>
          <w:rFonts w:ascii="Georgia" w:hAnsi="Georgia"/>
        </w:rPr>
      </w:pPr>
    </w:p>
    <w:p w14:paraId="25765C05" w14:textId="77777777" w:rsidR="001E3120" w:rsidRPr="008422FF" w:rsidRDefault="001E3120" w:rsidP="001E3120">
      <w:pPr>
        <w:jc w:val="center"/>
        <w:rPr>
          <w:rFonts w:ascii="Georgia" w:hAnsi="Georgia"/>
          <w:sz w:val="40"/>
          <w:szCs w:val="40"/>
        </w:rPr>
      </w:pPr>
      <w:r w:rsidRPr="008422FF">
        <w:rPr>
          <w:rFonts w:ascii="Georgia" w:hAnsi="Georgia"/>
          <w:sz w:val="40"/>
          <w:szCs w:val="40"/>
        </w:rPr>
        <w:t>ČESTNÉ PROHLÁŠENÍ</w:t>
      </w:r>
    </w:p>
    <w:p w14:paraId="48B4EF1A" w14:textId="77777777" w:rsidR="001E3120" w:rsidRPr="008422FF" w:rsidRDefault="001E3120" w:rsidP="001E3120">
      <w:pPr>
        <w:jc w:val="center"/>
        <w:rPr>
          <w:rFonts w:ascii="Georgia" w:hAnsi="Georgia"/>
          <w:sz w:val="40"/>
          <w:szCs w:val="40"/>
        </w:rPr>
      </w:pPr>
    </w:p>
    <w:p w14:paraId="6045A221" w14:textId="77777777" w:rsidR="001E3120" w:rsidRPr="008422FF" w:rsidRDefault="001E3120" w:rsidP="001E3120">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6A69C0E0" w14:textId="77777777" w:rsidR="001E3120" w:rsidRPr="008422FF" w:rsidRDefault="001E3120" w:rsidP="001E3120">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761938FF" w14:textId="77777777" w:rsidR="001E3120" w:rsidRPr="008422FF" w:rsidRDefault="001E3120" w:rsidP="001E3120">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40AC96DB" w14:textId="77777777" w:rsidR="001E3120" w:rsidRPr="008422FF" w:rsidRDefault="001E3120" w:rsidP="001E3120">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38243217" w14:textId="77777777" w:rsidR="001E3120" w:rsidRPr="008422FF" w:rsidRDefault="001E3120" w:rsidP="001E3120">
      <w:pPr>
        <w:rPr>
          <w:rFonts w:ascii="Georgia" w:hAnsi="Georgia"/>
          <w:szCs w:val="24"/>
        </w:rPr>
      </w:pPr>
    </w:p>
    <w:p w14:paraId="5FA270B9" w14:textId="77777777" w:rsidR="001E3120" w:rsidRPr="008422FF" w:rsidRDefault="001E3120" w:rsidP="001E3120">
      <w:pPr>
        <w:rPr>
          <w:rFonts w:ascii="Georgia" w:hAnsi="Georgia"/>
          <w:szCs w:val="24"/>
        </w:rPr>
      </w:pPr>
    </w:p>
    <w:p w14:paraId="75CB5746" w14:textId="77777777" w:rsidR="001E3120" w:rsidRPr="008422FF" w:rsidRDefault="001E3120" w:rsidP="001E3120">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14E0121E" w14:textId="77777777" w:rsidR="001E3120" w:rsidRPr="008422FF" w:rsidRDefault="001E3120" w:rsidP="001E3120">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7323BBC6" w14:textId="77777777" w:rsidR="001E3120" w:rsidRPr="008422FF" w:rsidRDefault="001E3120" w:rsidP="001E3120">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3CE78195" w14:textId="77777777" w:rsidR="001E3120" w:rsidRPr="008422FF" w:rsidRDefault="001E3120" w:rsidP="001E3120">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18630547" w14:textId="77777777" w:rsidR="001E3120" w:rsidRPr="008422FF" w:rsidRDefault="001E3120" w:rsidP="001E3120">
      <w:pPr>
        <w:rPr>
          <w:rFonts w:ascii="Georgia" w:hAnsi="Georgia"/>
          <w:b/>
          <w:sz w:val="28"/>
          <w:szCs w:val="28"/>
        </w:rPr>
      </w:pPr>
    </w:p>
    <w:p w14:paraId="29CE2799" w14:textId="77777777" w:rsidR="001E3120" w:rsidRPr="008422FF" w:rsidRDefault="001E3120" w:rsidP="001E3120">
      <w:pPr>
        <w:rPr>
          <w:rFonts w:ascii="Georgia" w:hAnsi="Georgia"/>
          <w:b/>
          <w:sz w:val="28"/>
          <w:szCs w:val="28"/>
        </w:rPr>
      </w:pPr>
    </w:p>
    <w:p w14:paraId="64D1D1E6" w14:textId="77777777" w:rsidR="001E3120" w:rsidRPr="008422FF" w:rsidRDefault="001E3120" w:rsidP="001E3120">
      <w:pPr>
        <w:rPr>
          <w:rFonts w:ascii="Georgia" w:hAnsi="Georgia"/>
          <w:b/>
          <w:sz w:val="28"/>
          <w:szCs w:val="28"/>
        </w:rPr>
      </w:pPr>
    </w:p>
    <w:p w14:paraId="2A653BA4" w14:textId="3C134D02" w:rsidR="001E3120" w:rsidRPr="008422FF" w:rsidRDefault="001E3120" w:rsidP="001E3120">
      <w:pPr>
        <w:rPr>
          <w:rFonts w:ascii="Georgia" w:hAnsi="Georgia"/>
        </w:rPr>
      </w:pPr>
      <w:r w:rsidRPr="008422FF">
        <w:rPr>
          <w:rFonts w:ascii="Georgia" w:hAnsi="Georgia"/>
          <w:szCs w:val="24"/>
        </w:rPr>
        <w:t xml:space="preserve">Čestně prohlašuji, </w:t>
      </w:r>
      <w:r>
        <w:rPr>
          <w:rFonts w:ascii="Georgia" w:hAnsi="Georgia"/>
        </w:rPr>
        <w:t>že ž</w:t>
      </w:r>
      <w:r w:rsidRPr="001E3120">
        <w:rPr>
          <w:rFonts w:ascii="Georgia" w:hAnsi="Georgia"/>
        </w:rPr>
        <w:t>adatel nemá v evidenci daní zachyceny daňové nedoplatky nebo nemá nedoplatek na pojistném nebo na penále na veřejné zdravotní pojištění nebo na sociálním zabezpečení nebo příspěvku na státní politiku zaměstnanosti</w:t>
      </w:r>
      <w:r>
        <w:rPr>
          <w:rFonts w:ascii="Georgia" w:hAnsi="Georgia"/>
        </w:rPr>
        <w:t>.</w:t>
      </w:r>
    </w:p>
    <w:p w14:paraId="08ADC63E" w14:textId="77777777" w:rsidR="001E3120" w:rsidRPr="008422FF" w:rsidRDefault="001E3120" w:rsidP="001E3120">
      <w:pPr>
        <w:rPr>
          <w:rFonts w:ascii="Georgia" w:hAnsi="Georgia"/>
        </w:rPr>
      </w:pPr>
    </w:p>
    <w:p w14:paraId="0D9AECD4" w14:textId="77777777" w:rsidR="001E3120" w:rsidRPr="008422FF" w:rsidRDefault="001E3120" w:rsidP="001E3120">
      <w:pPr>
        <w:rPr>
          <w:rFonts w:ascii="Georgia" w:hAnsi="Georgia"/>
        </w:rPr>
      </w:pPr>
    </w:p>
    <w:p w14:paraId="0B7C2C41" w14:textId="77777777" w:rsidR="001E3120" w:rsidRPr="008422FF" w:rsidRDefault="001E3120" w:rsidP="001E3120">
      <w:pPr>
        <w:rPr>
          <w:rFonts w:ascii="Georgia" w:hAnsi="Georgia"/>
        </w:rPr>
      </w:pPr>
    </w:p>
    <w:p w14:paraId="35BA65AC" w14:textId="77777777" w:rsidR="001E3120" w:rsidRPr="008422FF" w:rsidRDefault="001E3120" w:rsidP="001E3120">
      <w:pPr>
        <w:rPr>
          <w:rFonts w:ascii="Georgia" w:hAnsi="Georgia"/>
        </w:rPr>
      </w:pPr>
    </w:p>
    <w:p w14:paraId="4ADB49D5" w14:textId="77777777" w:rsidR="001E3120" w:rsidRDefault="001E3120" w:rsidP="001E3120">
      <w:pPr>
        <w:rPr>
          <w:rFonts w:ascii="Georgia" w:hAnsi="Georgia"/>
          <w:szCs w:val="24"/>
        </w:rPr>
      </w:pPr>
      <w:r w:rsidRPr="008422FF">
        <w:rPr>
          <w:rFonts w:ascii="Georgia" w:hAnsi="Georgia"/>
          <w:szCs w:val="24"/>
        </w:rPr>
        <w:t xml:space="preserve">Dne: ____________________              </w:t>
      </w:r>
    </w:p>
    <w:p w14:paraId="59AC3BC1" w14:textId="77777777" w:rsidR="001E3120" w:rsidRDefault="001E3120" w:rsidP="001E3120">
      <w:pPr>
        <w:jc w:val="right"/>
        <w:rPr>
          <w:rFonts w:ascii="Georgia" w:hAnsi="Georgia"/>
          <w:szCs w:val="24"/>
        </w:rPr>
      </w:pPr>
      <w:r w:rsidRPr="008422FF">
        <w:rPr>
          <w:rFonts w:ascii="Georgia" w:hAnsi="Georgia"/>
          <w:szCs w:val="24"/>
        </w:rPr>
        <w:t xml:space="preserve">Podpis statutárního zástupce: </w:t>
      </w:r>
    </w:p>
    <w:p w14:paraId="3F7D50FA" w14:textId="77777777" w:rsidR="001E3120" w:rsidRDefault="001E3120" w:rsidP="001E3120">
      <w:pPr>
        <w:rPr>
          <w:rFonts w:ascii="Georgia" w:hAnsi="Georgia"/>
          <w:szCs w:val="24"/>
        </w:rPr>
      </w:pPr>
    </w:p>
    <w:p w14:paraId="459855F2" w14:textId="77777777" w:rsidR="001E3120" w:rsidRPr="008422FF" w:rsidRDefault="001E3120" w:rsidP="001E3120">
      <w:pPr>
        <w:jc w:val="right"/>
        <w:rPr>
          <w:rFonts w:ascii="Georgia" w:hAnsi="Georgia"/>
          <w:szCs w:val="24"/>
        </w:rPr>
      </w:pPr>
      <w:r w:rsidRPr="008422FF">
        <w:rPr>
          <w:rFonts w:ascii="Georgia" w:hAnsi="Georgia"/>
          <w:szCs w:val="24"/>
        </w:rPr>
        <w:t>____________________</w:t>
      </w:r>
    </w:p>
    <w:p w14:paraId="136F5DC0" w14:textId="77777777" w:rsidR="001E3120" w:rsidRDefault="001E3120" w:rsidP="00DA5062">
      <w:pPr>
        <w:spacing w:after="160" w:line="259" w:lineRule="auto"/>
        <w:jc w:val="left"/>
        <w:rPr>
          <w:rFonts w:ascii="Georgia" w:hAnsi="Georgia"/>
        </w:rPr>
      </w:pPr>
    </w:p>
    <w:p w14:paraId="0025F790" w14:textId="77777777" w:rsidR="001E3120" w:rsidRDefault="001E3120" w:rsidP="00DA5062">
      <w:pPr>
        <w:spacing w:after="160" w:line="259" w:lineRule="auto"/>
        <w:jc w:val="left"/>
        <w:rPr>
          <w:rFonts w:ascii="Georgia" w:hAnsi="Georgia"/>
        </w:rPr>
      </w:pPr>
    </w:p>
    <w:p w14:paraId="4B971033" w14:textId="77777777" w:rsidR="001E3120" w:rsidRDefault="001E3120" w:rsidP="00DA5062">
      <w:pPr>
        <w:spacing w:after="160" w:line="259" w:lineRule="auto"/>
        <w:jc w:val="left"/>
        <w:rPr>
          <w:rFonts w:ascii="Georgia" w:hAnsi="Georgia"/>
        </w:rPr>
      </w:pPr>
    </w:p>
    <w:p w14:paraId="7D5559E7" w14:textId="77777777" w:rsidR="001E3120" w:rsidRDefault="001E3120" w:rsidP="00DA5062">
      <w:pPr>
        <w:spacing w:after="160" w:line="259" w:lineRule="auto"/>
        <w:jc w:val="left"/>
        <w:rPr>
          <w:rFonts w:ascii="Georgia" w:hAnsi="Georgia"/>
        </w:rPr>
      </w:pPr>
    </w:p>
    <w:p w14:paraId="4E66F84A" w14:textId="77777777" w:rsidR="001E3120" w:rsidRDefault="001E3120" w:rsidP="00DA5062">
      <w:pPr>
        <w:spacing w:after="160" w:line="259" w:lineRule="auto"/>
        <w:jc w:val="left"/>
        <w:rPr>
          <w:rFonts w:ascii="Georgia" w:hAnsi="Georgia"/>
        </w:rPr>
      </w:pPr>
    </w:p>
    <w:p w14:paraId="5F501502" w14:textId="77777777" w:rsidR="001E3120" w:rsidRDefault="001E3120" w:rsidP="00DA5062">
      <w:pPr>
        <w:spacing w:after="160" w:line="259" w:lineRule="auto"/>
        <w:jc w:val="left"/>
        <w:rPr>
          <w:rFonts w:ascii="Georgia" w:hAnsi="Georgia"/>
        </w:rPr>
      </w:pPr>
    </w:p>
    <w:p w14:paraId="1E42DDAC" w14:textId="77777777" w:rsidR="001E3120" w:rsidRDefault="001E3120" w:rsidP="00DA5062">
      <w:pPr>
        <w:spacing w:after="160" w:line="259" w:lineRule="auto"/>
        <w:jc w:val="left"/>
        <w:rPr>
          <w:rFonts w:ascii="Georgia" w:hAnsi="Georgia"/>
        </w:rPr>
      </w:pPr>
    </w:p>
    <w:p w14:paraId="063ED133" w14:textId="77777777" w:rsidR="001E3120" w:rsidRDefault="001E3120" w:rsidP="00DA5062">
      <w:pPr>
        <w:spacing w:after="160" w:line="259" w:lineRule="auto"/>
        <w:jc w:val="left"/>
        <w:rPr>
          <w:rFonts w:ascii="Georgia" w:hAnsi="Georgia"/>
        </w:rPr>
      </w:pPr>
    </w:p>
    <w:p w14:paraId="4F22B526" w14:textId="77777777" w:rsidR="001E3120" w:rsidRDefault="001E3120" w:rsidP="00DA5062">
      <w:pPr>
        <w:spacing w:after="160" w:line="259" w:lineRule="auto"/>
        <w:jc w:val="left"/>
        <w:rPr>
          <w:rFonts w:ascii="Georgia" w:hAnsi="Georgia"/>
        </w:rPr>
      </w:pPr>
    </w:p>
    <w:p w14:paraId="018C532B" w14:textId="77777777" w:rsidR="001E3120" w:rsidRDefault="001E3120" w:rsidP="00DA5062">
      <w:pPr>
        <w:spacing w:after="160" w:line="259" w:lineRule="auto"/>
        <w:jc w:val="left"/>
        <w:rPr>
          <w:rFonts w:ascii="Georgia" w:hAnsi="Georgia"/>
        </w:rPr>
      </w:pPr>
    </w:p>
    <w:p w14:paraId="7F5F47D3" w14:textId="77777777" w:rsidR="001E3120" w:rsidRDefault="001E3120" w:rsidP="00DA5062">
      <w:pPr>
        <w:spacing w:after="160" w:line="259" w:lineRule="auto"/>
        <w:jc w:val="left"/>
        <w:rPr>
          <w:rFonts w:ascii="Georgia" w:hAnsi="Georgia"/>
        </w:rPr>
      </w:pPr>
    </w:p>
    <w:p w14:paraId="05535421" w14:textId="77777777" w:rsidR="001E3120" w:rsidRDefault="001E3120" w:rsidP="00DA5062">
      <w:pPr>
        <w:spacing w:after="160" w:line="259" w:lineRule="auto"/>
        <w:jc w:val="left"/>
        <w:rPr>
          <w:rFonts w:ascii="Georgia" w:hAnsi="Georgia"/>
        </w:rPr>
      </w:pPr>
    </w:p>
    <w:p w14:paraId="2ED7D540" w14:textId="1CAE6FA1" w:rsidR="001E3120" w:rsidRPr="008422FF" w:rsidRDefault="001E3120" w:rsidP="001E3120">
      <w:pPr>
        <w:rPr>
          <w:rFonts w:ascii="Georgia" w:hAnsi="Georgia"/>
        </w:rPr>
      </w:pPr>
      <w:r w:rsidRPr="008422FF">
        <w:rPr>
          <w:rFonts w:ascii="Georgia" w:hAnsi="Georgia"/>
          <w:b/>
        </w:rPr>
        <w:t xml:space="preserve">Příloha </w:t>
      </w:r>
      <w:r>
        <w:rPr>
          <w:rFonts w:ascii="Georgia" w:hAnsi="Georgia"/>
          <w:b/>
        </w:rPr>
        <w:t>J</w:t>
      </w:r>
      <w:r w:rsidRPr="008422FF">
        <w:rPr>
          <w:rFonts w:ascii="Georgia" w:hAnsi="Georgia"/>
          <w:b/>
        </w:rPr>
        <w:t xml:space="preserve"> </w:t>
      </w:r>
    </w:p>
    <w:p w14:paraId="291CC0EF" w14:textId="77777777" w:rsidR="001E3120" w:rsidRPr="008422FF" w:rsidRDefault="001E3120" w:rsidP="001E3120">
      <w:pPr>
        <w:rPr>
          <w:rFonts w:ascii="Georgia" w:hAnsi="Georgia"/>
        </w:rPr>
      </w:pPr>
    </w:p>
    <w:p w14:paraId="4F224BA4" w14:textId="77777777" w:rsidR="001E3120" w:rsidRPr="008422FF" w:rsidRDefault="001E3120" w:rsidP="001E3120">
      <w:pPr>
        <w:jc w:val="center"/>
        <w:rPr>
          <w:rFonts w:ascii="Georgia" w:hAnsi="Georgia"/>
          <w:sz w:val="40"/>
          <w:szCs w:val="40"/>
        </w:rPr>
      </w:pPr>
      <w:r w:rsidRPr="008422FF">
        <w:rPr>
          <w:rFonts w:ascii="Georgia" w:hAnsi="Georgia"/>
          <w:sz w:val="40"/>
          <w:szCs w:val="40"/>
        </w:rPr>
        <w:t>ČESTNÉ PROHLÁŠENÍ</w:t>
      </w:r>
    </w:p>
    <w:p w14:paraId="71BCC2F8" w14:textId="77777777" w:rsidR="001E3120" w:rsidRPr="008422FF" w:rsidRDefault="001E3120" w:rsidP="001E3120">
      <w:pPr>
        <w:jc w:val="center"/>
        <w:rPr>
          <w:rFonts w:ascii="Georgia" w:hAnsi="Georgia"/>
          <w:sz w:val="40"/>
          <w:szCs w:val="40"/>
        </w:rPr>
      </w:pPr>
    </w:p>
    <w:p w14:paraId="71908F9D" w14:textId="77777777" w:rsidR="001E3120" w:rsidRPr="008422FF" w:rsidRDefault="001E3120" w:rsidP="001E3120">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51E26D0D" w14:textId="77777777" w:rsidR="001E3120" w:rsidRPr="008422FF" w:rsidRDefault="001E3120" w:rsidP="001E3120">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767E5EAA" w14:textId="77777777" w:rsidR="001E3120" w:rsidRPr="008422FF" w:rsidRDefault="001E3120" w:rsidP="001E3120">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6902A2E1" w14:textId="77777777" w:rsidR="001E3120" w:rsidRPr="008422FF" w:rsidRDefault="001E3120" w:rsidP="001E3120">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252F8D26" w14:textId="77777777" w:rsidR="001E3120" w:rsidRPr="008422FF" w:rsidRDefault="001E3120" w:rsidP="001E3120">
      <w:pPr>
        <w:rPr>
          <w:rFonts w:ascii="Georgia" w:hAnsi="Georgia"/>
          <w:szCs w:val="24"/>
        </w:rPr>
      </w:pPr>
    </w:p>
    <w:p w14:paraId="2C46A480" w14:textId="77777777" w:rsidR="001E3120" w:rsidRPr="008422FF" w:rsidRDefault="001E3120" w:rsidP="001E3120">
      <w:pPr>
        <w:rPr>
          <w:rFonts w:ascii="Georgia" w:hAnsi="Georgia"/>
          <w:szCs w:val="24"/>
        </w:rPr>
      </w:pPr>
    </w:p>
    <w:p w14:paraId="2D219718" w14:textId="77777777" w:rsidR="001E3120" w:rsidRPr="008422FF" w:rsidRDefault="001E3120" w:rsidP="001E3120">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7CAE5054" w14:textId="77777777" w:rsidR="001E3120" w:rsidRPr="008422FF" w:rsidRDefault="001E3120" w:rsidP="001E3120">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464C93D6" w14:textId="77777777" w:rsidR="001E3120" w:rsidRPr="008422FF" w:rsidRDefault="001E3120" w:rsidP="001E3120">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02D0532F" w14:textId="77777777" w:rsidR="001E3120" w:rsidRPr="008422FF" w:rsidRDefault="001E3120" w:rsidP="001E3120">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0D13EEC5" w14:textId="77777777" w:rsidR="001E3120" w:rsidRPr="008422FF" w:rsidRDefault="001E3120" w:rsidP="001E3120">
      <w:pPr>
        <w:rPr>
          <w:rFonts w:ascii="Georgia" w:hAnsi="Georgia"/>
          <w:b/>
          <w:sz w:val="28"/>
          <w:szCs w:val="28"/>
        </w:rPr>
      </w:pPr>
    </w:p>
    <w:p w14:paraId="50BBB3FD" w14:textId="77777777" w:rsidR="001E3120" w:rsidRPr="008422FF" w:rsidRDefault="001E3120" w:rsidP="001E3120">
      <w:pPr>
        <w:rPr>
          <w:rFonts w:ascii="Georgia" w:hAnsi="Georgia"/>
          <w:b/>
          <w:sz w:val="28"/>
          <w:szCs w:val="28"/>
        </w:rPr>
      </w:pPr>
    </w:p>
    <w:p w14:paraId="4BF4D920" w14:textId="77777777" w:rsidR="001E3120" w:rsidRPr="008422FF" w:rsidRDefault="001E3120" w:rsidP="001E3120">
      <w:pPr>
        <w:rPr>
          <w:rFonts w:ascii="Georgia" w:hAnsi="Georgia"/>
          <w:b/>
          <w:sz w:val="28"/>
          <w:szCs w:val="28"/>
        </w:rPr>
      </w:pPr>
    </w:p>
    <w:p w14:paraId="23D3C276" w14:textId="0FC96423" w:rsidR="001E3120" w:rsidRPr="008422FF" w:rsidRDefault="001E3120" w:rsidP="001E3120">
      <w:pPr>
        <w:rPr>
          <w:rFonts w:ascii="Georgia" w:hAnsi="Georgia"/>
        </w:rPr>
      </w:pPr>
      <w:r w:rsidRPr="008422FF">
        <w:rPr>
          <w:rFonts w:ascii="Georgia" w:hAnsi="Georgia"/>
          <w:szCs w:val="24"/>
        </w:rPr>
        <w:t xml:space="preserve">Čestně prohlašuji, </w:t>
      </w:r>
      <w:r w:rsidRPr="008422FF">
        <w:rPr>
          <w:rFonts w:ascii="Georgia" w:hAnsi="Georgia"/>
        </w:rPr>
        <w:t xml:space="preserve">že </w:t>
      </w:r>
      <w:r>
        <w:rPr>
          <w:rFonts w:ascii="Georgia" w:hAnsi="Georgia"/>
        </w:rPr>
        <w:t xml:space="preserve">na žadatele </w:t>
      </w:r>
      <w:r w:rsidRPr="001E3120">
        <w:rPr>
          <w:rFonts w:ascii="Georgia" w:hAnsi="Georgia"/>
        </w:rPr>
        <w:t>nebyl vydán inkasní příkaz po předcházejícím rozhodnutí Evropské komise prohlašujícím, že poskytnutá podpora je protiprávní a neslučitelná se společným trhem</w:t>
      </w:r>
      <w:r>
        <w:rPr>
          <w:rFonts w:ascii="Georgia" w:hAnsi="Georgia"/>
        </w:rPr>
        <w:t>.</w:t>
      </w:r>
    </w:p>
    <w:p w14:paraId="0DD7F692" w14:textId="77777777" w:rsidR="001E3120" w:rsidRPr="008422FF" w:rsidRDefault="001E3120" w:rsidP="001E3120">
      <w:pPr>
        <w:rPr>
          <w:rFonts w:ascii="Georgia" w:hAnsi="Georgia"/>
        </w:rPr>
      </w:pPr>
    </w:p>
    <w:p w14:paraId="311B0061" w14:textId="77777777" w:rsidR="001E3120" w:rsidRPr="008422FF" w:rsidRDefault="001E3120" w:rsidP="001E3120">
      <w:pPr>
        <w:rPr>
          <w:rFonts w:ascii="Georgia" w:hAnsi="Georgia"/>
        </w:rPr>
      </w:pPr>
    </w:p>
    <w:p w14:paraId="73EA4BB2" w14:textId="77777777" w:rsidR="001E3120" w:rsidRPr="008422FF" w:rsidRDefault="001E3120" w:rsidP="001E3120">
      <w:pPr>
        <w:rPr>
          <w:rFonts w:ascii="Georgia" w:hAnsi="Georgia"/>
        </w:rPr>
      </w:pPr>
    </w:p>
    <w:p w14:paraId="7E66F049" w14:textId="77777777" w:rsidR="001E3120" w:rsidRPr="008422FF" w:rsidRDefault="001E3120" w:rsidP="001E3120">
      <w:pPr>
        <w:rPr>
          <w:rFonts w:ascii="Georgia" w:hAnsi="Georgia"/>
        </w:rPr>
      </w:pPr>
    </w:p>
    <w:p w14:paraId="4E1D0DD7" w14:textId="77777777" w:rsidR="001E3120" w:rsidRDefault="001E3120" w:rsidP="001E3120">
      <w:pPr>
        <w:rPr>
          <w:rFonts w:ascii="Georgia" w:hAnsi="Georgia"/>
          <w:szCs w:val="24"/>
        </w:rPr>
      </w:pPr>
      <w:r w:rsidRPr="008422FF">
        <w:rPr>
          <w:rFonts w:ascii="Georgia" w:hAnsi="Georgia"/>
          <w:szCs w:val="24"/>
        </w:rPr>
        <w:t xml:space="preserve">Dne: ____________________              </w:t>
      </w:r>
    </w:p>
    <w:p w14:paraId="4BA8CB8B" w14:textId="77777777" w:rsidR="001E3120" w:rsidRDefault="001E3120" w:rsidP="001E3120">
      <w:pPr>
        <w:jc w:val="right"/>
        <w:rPr>
          <w:rFonts w:ascii="Georgia" w:hAnsi="Georgia"/>
          <w:szCs w:val="24"/>
        </w:rPr>
      </w:pPr>
      <w:r w:rsidRPr="008422FF">
        <w:rPr>
          <w:rFonts w:ascii="Georgia" w:hAnsi="Georgia"/>
          <w:szCs w:val="24"/>
        </w:rPr>
        <w:t xml:space="preserve">Podpis statutárního zástupce: </w:t>
      </w:r>
    </w:p>
    <w:p w14:paraId="2595768E" w14:textId="77777777" w:rsidR="001E3120" w:rsidRDefault="001E3120" w:rsidP="001E3120">
      <w:pPr>
        <w:rPr>
          <w:rFonts w:ascii="Georgia" w:hAnsi="Georgia"/>
          <w:szCs w:val="24"/>
        </w:rPr>
      </w:pPr>
    </w:p>
    <w:p w14:paraId="71F1DE01" w14:textId="77777777" w:rsidR="001E3120" w:rsidRPr="008422FF" w:rsidRDefault="001E3120" w:rsidP="001E3120">
      <w:pPr>
        <w:jc w:val="right"/>
        <w:rPr>
          <w:rFonts w:ascii="Georgia" w:hAnsi="Georgia"/>
          <w:szCs w:val="24"/>
        </w:rPr>
      </w:pPr>
      <w:r w:rsidRPr="008422FF">
        <w:rPr>
          <w:rFonts w:ascii="Georgia" w:hAnsi="Georgia"/>
          <w:szCs w:val="24"/>
        </w:rPr>
        <w:t>____________________</w:t>
      </w:r>
    </w:p>
    <w:p w14:paraId="32EC5078" w14:textId="77777777" w:rsidR="001E3120" w:rsidRDefault="001E3120" w:rsidP="00DA5062">
      <w:pPr>
        <w:spacing w:after="160" w:line="259" w:lineRule="auto"/>
        <w:jc w:val="left"/>
        <w:rPr>
          <w:rFonts w:ascii="Georgia" w:hAnsi="Georgia"/>
        </w:rPr>
      </w:pPr>
    </w:p>
    <w:p w14:paraId="66DEC3F2" w14:textId="77777777" w:rsidR="001E3120" w:rsidRDefault="001E3120" w:rsidP="00DA5062">
      <w:pPr>
        <w:spacing w:after="160" w:line="259" w:lineRule="auto"/>
        <w:jc w:val="left"/>
        <w:rPr>
          <w:rFonts w:ascii="Georgia" w:hAnsi="Georgia"/>
        </w:rPr>
      </w:pPr>
    </w:p>
    <w:p w14:paraId="0B101739" w14:textId="77777777" w:rsidR="001E3120" w:rsidRDefault="001E3120" w:rsidP="00DA5062">
      <w:pPr>
        <w:spacing w:after="160" w:line="259" w:lineRule="auto"/>
        <w:jc w:val="left"/>
        <w:rPr>
          <w:rFonts w:ascii="Georgia" w:hAnsi="Georgia"/>
        </w:rPr>
      </w:pPr>
    </w:p>
    <w:p w14:paraId="0357A64D" w14:textId="77777777" w:rsidR="001E3120" w:rsidRDefault="001E3120" w:rsidP="00DA5062">
      <w:pPr>
        <w:spacing w:after="160" w:line="259" w:lineRule="auto"/>
        <w:jc w:val="left"/>
        <w:rPr>
          <w:rFonts w:ascii="Georgia" w:hAnsi="Georgia"/>
        </w:rPr>
      </w:pPr>
    </w:p>
    <w:p w14:paraId="3F1AE248" w14:textId="77777777" w:rsidR="001E3120" w:rsidRDefault="001E3120" w:rsidP="00DA5062">
      <w:pPr>
        <w:spacing w:after="160" w:line="259" w:lineRule="auto"/>
        <w:jc w:val="left"/>
        <w:rPr>
          <w:rFonts w:ascii="Georgia" w:hAnsi="Georgia"/>
        </w:rPr>
      </w:pPr>
    </w:p>
    <w:p w14:paraId="0567B4DC" w14:textId="77777777" w:rsidR="001E3120" w:rsidRDefault="001E3120" w:rsidP="00DA5062">
      <w:pPr>
        <w:spacing w:after="160" w:line="259" w:lineRule="auto"/>
        <w:jc w:val="left"/>
        <w:rPr>
          <w:rFonts w:ascii="Georgia" w:hAnsi="Georgia"/>
        </w:rPr>
      </w:pPr>
    </w:p>
    <w:p w14:paraId="76920115" w14:textId="77777777" w:rsidR="001E3120" w:rsidRDefault="001E3120" w:rsidP="00DA5062">
      <w:pPr>
        <w:spacing w:after="160" w:line="259" w:lineRule="auto"/>
        <w:jc w:val="left"/>
        <w:rPr>
          <w:rFonts w:ascii="Georgia" w:hAnsi="Georgia"/>
        </w:rPr>
      </w:pPr>
    </w:p>
    <w:p w14:paraId="5A40866D" w14:textId="77777777" w:rsidR="001E3120" w:rsidRDefault="001E3120" w:rsidP="00DA5062">
      <w:pPr>
        <w:spacing w:after="160" w:line="259" w:lineRule="auto"/>
        <w:jc w:val="left"/>
        <w:rPr>
          <w:rFonts w:ascii="Georgia" w:hAnsi="Georgia"/>
        </w:rPr>
      </w:pPr>
    </w:p>
    <w:p w14:paraId="7871F0EA" w14:textId="77777777" w:rsidR="001E3120" w:rsidRDefault="001E3120" w:rsidP="00DA5062">
      <w:pPr>
        <w:spacing w:after="160" w:line="259" w:lineRule="auto"/>
        <w:jc w:val="left"/>
        <w:rPr>
          <w:rFonts w:ascii="Georgia" w:hAnsi="Georgia"/>
        </w:rPr>
      </w:pPr>
    </w:p>
    <w:p w14:paraId="463441BC" w14:textId="77777777" w:rsidR="001E3120" w:rsidRDefault="001E3120" w:rsidP="00DA5062">
      <w:pPr>
        <w:spacing w:after="160" w:line="259" w:lineRule="auto"/>
        <w:jc w:val="left"/>
        <w:rPr>
          <w:rFonts w:ascii="Georgia" w:hAnsi="Georgia"/>
        </w:rPr>
      </w:pPr>
    </w:p>
    <w:p w14:paraId="54937B1D" w14:textId="77777777" w:rsidR="001E3120" w:rsidRDefault="001E3120" w:rsidP="00DA5062">
      <w:pPr>
        <w:spacing w:after="160" w:line="259" w:lineRule="auto"/>
        <w:jc w:val="left"/>
        <w:rPr>
          <w:rFonts w:ascii="Georgia" w:hAnsi="Georgia"/>
        </w:rPr>
      </w:pPr>
    </w:p>
    <w:p w14:paraId="38E6E8A5" w14:textId="77777777" w:rsidR="001E3120" w:rsidRDefault="001E3120" w:rsidP="00DA5062">
      <w:pPr>
        <w:spacing w:after="160" w:line="259" w:lineRule="auto"/>
        <w:jc w:val="left"/>
        <w:rPr>
          <w:rFonts w:ascii="Georgia" w:hAnsi="Georgia"/>
        </w:rPr>
      </w:pPr>
    </w:p>
    <w:p w14:paraId="587188DD" w14:textId="299E6776" w:rsidR="001E3120" w:rsidRPr="008422FF" w:rsidRDefault="001E3120" w:rsidP="001E3120">
      <w:pPr>
        <w:rPr>
          <w:rFonts w:ascii="Georgia" w:hAnsi="Georgia"/>
        </w:rPr>
      </w:pPr>
      <w:r w:rsidRPr="008422FF">
        <w:rPr>
          <w:rFonts w:ascii="Georgia" w:hAnsi="Georgia"/>
          <w:b/>
        </w:rPr>
        <w:t xml:space="preserve">Příloha </w:t>
      </w:r>
      <w:r>
        <w:rPr>
          <w:rFonts w:ascii="Georgia" w:hAnsi="Georgia"/>
          <w:b/>
        </w:rPr>
        <w:t>K</w:t>
      </w:r>
      <w:r w:rsidRPr="008422FF">
        <w:rPr>
          <w:rFonts w:ascii="Georgia" w:hAnsi="Georgia"/>
          <w:b/>
        </w:rPr>
        <w:t xml:space="preserve"> </w:t>
      </w:r>
    </w:p>
    <w:p w14:paraId="169C74CF" w14:textId="77777777" w:rsidR="001E3120" w:rsidRPr="008422FF" w:rsidRDefault="001E3120" w:rsidP="001E3120">
      <w:pPr>
        <w:rPr>
          <w:rFonts w:ascii="Georgia" w:hAnsi="Georgia"/>
        </w:rPr>
      </w:pPr>
    </w:p>
    <w:p w14:paraId="0B39D99B" w14:textId="77777777" w:rsidR="001E3120" w:rsidRPr="008422FF" w:rsidRDefault="001E3120" w:rsidP="001E3120">
      <w:pPr>
        <w:jc w:val="center"/>
        <w:rPr>
          <w:rFonts w:ascii="Georgia" w:hAnsi="Georgia"/>
          <w:sz w:val="40"/>
          <w:szCs w:val="40"/>
        </w:rPr>
      </w:pPr>
      <w:r w:rsidRPr="008422FF">
        <w:rPr>
          <w:rFonts w:ascii="Georgia" w:hAnsi="Georgia"/>
          <w:sz w:val="40"/>
          <w:szCs w:val="40"/>
        </w:rPr>
        <w:t>ČESTNÉ PROHLÁŠENÍ</w:t>
      </w:r>
    </w:p>
    <w:p w14:paraId="455DCFD2" w14:textId="77777777" w:rsidR="001E3120" w:rsidRPr="008422FF" w:rsidRDefault="001E3120" w:rsidP="001E3120">
      <w:pPr>
        <w:jc w:val="center"/>
        <w:rPr>
          <w:rFonts w:ascii="Georgia" w:hAnsi="Georgia"/>
          <w:sz w:val="40"/>
          <w:szCs w:val="40"/>
        </w:rPr>
      </w:pPr>
    </w:p>
    <w:p w14:paraId="3AFA9430" w14:textId="77777777" w:rsidR="001E3120" w:rsidRPr="008422FF" w:rsidRDefault="001E3120" w:rsidP="001E3120">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3A13DAAB" w14:textId="77777777" w:rsidR="001E3120" w:rsidRPr="008422FF" w:rsidRDefault="001E3120" w:rsidP="001E3120">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26B894CF" w14:textId="77777777" w:rsidR="001E3120" w:rsidRPr="008422FF" w:rsidRDefault="001E3120" w:rsidP="001E3120">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12319601" w14:textId="77777777" w:rsidR="001E3120" w:rsidRPr="008422FF" w:rsidRDefault="001E3120" w:rsidP="001E3120">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13545ECF" w14:textId="77777777" w:rsidR="001E3120" w:rsidRPr="008422FF" w:rsidRDefault="001E3120" w:rsidP="001E3120">
      <w:pPr>
        <w:rPr>
          <w:rFonts w:ascii="Georgia" w:hAnsi="Georgia"/>
          <w:szCs w:val="24"/>
        </w:rPr>
      </w:pPr>
    </w:p>
    <w:p w14:paraId="26C5F8C0" w14:textId="77777777" w:rsidR="001E3120" w:rsidRPr="008422FF" w:rsidRDefault="001E3120" w:rsidP="001E3120">
      <w:pPr>
        <w:rPr>
          <w:rFonts w:ascii="Georgia" w:hAnsi="Georgia"/>
          <w:szCs w:val="24"/>
        </w:rPr>
      </w:pPr>
    </w:p>
    <w:p w14:paraId="13E4B784" w14:textId="77777777" w:rsidR="001E3120" w:rsidRPr="008422FF" w:rsidRDefault="001E3120" w:rsidP="001E3120">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48610DA8" w14:textId="77777777" w:rsidR="001E3120" w:rsidRPr="008422FF" w:rsidRDefault="001E3120" w:rsidP="001E3120">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4E55C38B" w14:textId="77777777" w:rsidR="001E3120" w:rsidRPr="008422FF" w:rsidRDefault="001E3120" w:rsidP="001E3120">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4B3B7959" w14:textId="77777777" w:rsidR="001E3120" w:rsidRPr="008422FF" w:rsidRDefault="001E3120" w:rsidP="001E3120">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43AB1A9B" w14:textId="77777777" w:rsidR="001E3120" w:rsidRPr="008422FF" w:rsidRDefault="001E3120" w:rsidP="001E3120">
      <w:pPr>
        <w:rPr>
          <w:rFonts w:ascii="Georgia" w:hAnsi="Georgia"/>
          <w:b/>
          <w:sz w:val="28"/>
          <w:szCs w:val="28"/>
        </w:rPr>
      </w:pPr>
    </w:p>
    <w:p w14:paraId="16288CE5" w14:textId="77777777" w:rsidR="001E3120" w:rsidRPr="008422FF" w:rsidRDefault="001E3120" w:rsidP="001E3120">
      <w:pPr>
        <w:rPr>
          <w:rFonts w:ascii="Georgia" w:hAnsi="Georgia"/>
          <w:b/>
          <w:sz w:val="28"/>
          <w:szCs w:val="28"/>
        </w:rPr>
      </w:pPr>
    </w:p>
    <w:p w14:paraId="2CB1E5D7" w14:textId="77777777" w:rsidR="001E3120" w:rsidRPr="008422FF" w:rsidRDefault="001E3120" w:rsidP="001E3120">
      <w:pPr>
        <w:rPr>
          <w:rFonts w:ascii="Georgia" w:hAnsi="Georgia"/>
          <w:b/>
          <w:sz w:val="28"/>
          <w:szCs w:val="28"/>
        </w:rPr>
      </w:pPr>
    </w:p>
    <w:p w14:paraId="07973665" w14:textId="3321EE62" w:rsidR="001E3120" w:rsidRPr="008422FF" w:rsidRDefault="001E3120" w:rsidP="001E3120">
      <w:pPr>
        <w:rPr>
          <w:rFonts w:ascii="Georgia" w:hAnsi="Georgia"/>
        </w:rPr>
      </w:pPr>
      <w:r w:rsidRPr="008422FF">
        <w:rPr>
          <w:rFonts w:ascii="Georgia" w:hAnsi="Georgia"/>
          <w:szCs w:val="24"/>
        </w:rPr>
        <w:t xml:space="preserve">Čestně prohlašuji, </w:t>
      </w:r>
      <w:r w:rsidRPr="008422FF">
        <w:rPr>
          <w:rFonts w:ascii="Georgia" w:hAnsi="Georgia"/>
        </w:rPr>
        <w:t xml:space="preserve">že </w:t>
      </w:r>
      <w:r>
        <w:rPr>
          <w:rFonts w:ascii="Georgia" w:hAnsi="Georgia"/>
        </w:rPr>
        <w:t>ž</w:t>
      </w:r>
      <w:r w:rsidRPr="001E3120">
        <w:rPr>
          <w:rFonts w:ascii="Georgia" w:hAnsi="Georgia"/>
        </w:rPr>
        <w:t>adateli nebyla v posledních 3 letech pravomocně uložena pokuta za umožnění výkonu nelegální práce podle § 5 písm. e) zákona č. 435/2004 Sb., o zaměstnanosti, ve znění pozdějších předpisů</w:t>
      </w:r>
      <w:r>
        <w:rPr>
          <w:rFonts w:ascii="Georgia" w:hAnsi="Georgia"/>
        </w:rPr>
        <w:t>.</w:t>
      </w:r>
    </w:p>
    <w:p w14:paraId="4F0E682E" w14:textId="77777777" w:rsidR="001E3120" w:rsidRPr="008422FF" w:rsidRDefault="001E3120" w:rsidP="001E3120">
      <w:pPr>
        <w:rPr>
          <w:rFonts w:ascii="Georgia" w:hAnsi="Georgia"/>
        </w:rPr>
      </w:pPr>
    </w:p>
    <w:p w14:paraId="76BF7BFB" w14:textId="77777777" w:rsidR="001E3120" w:rsidRPr="008422FF" w:rsidRDefault="001E3120" w:rsidP="001E3120">
      <w:pPr>
        <w:rPr>
          <w:rFonts w:ascii="Georgia" w:hAnsi="Georgia"/>
        </w:rPr>
      </w:pPr>
    </w:p>
    <w:p w14:paraId="2B045322" w14:textId="77777777" w:rsidR="001E3120" w:rsidRDefault="001E3120" w:rsidP="001E3120">
      <w:pPr>
        <w:rPr>
          <w:rFonts w:ascii="Georgia" w:hAnsi="Georgia"/>
        </w:rPr>
      </w:pPr>
    </w:p>
    <w:p w14:paraId="37C3043D" w14:textId="77777777" w:rsidR="001E3120" w:rsidRPr="008422FF" w:rsidRDefault="001E3120" w:rsidP="001E3120">
      <w:pPr>
        <w:rPr>
          <w:rFonts w:ascii="Georgia" w:hAnsi="Georgia"/>
        </w:rPr>
      </w:pPr>
    </w:p>
    <w:p w14:paraId="5FF5F812" w14:textId="77777777" w:rsidR="001E3120" w:rsidRDefault="001E3120" w:rsidP="001E3120">
      <w:pPr>
        <w:rPr>
          <w:rFonts w:ascii="Georgia" w:hAnsi="Georgia"/>
          <w:szCs w:val="24"/>
        </w:rPr>
      </w:pPr>
      <w:r w:rsidRPr="008422FF">
        <w:rPr>
          <w:rFonts w:ascii="Georgia" w:hAnsi="Georgia"/>
          <w:szCs w:val="24"/>
        </w:rPr>
        <w:t xml:space="preserve">Dne: ____________________              </w:t>
      </w:r>
    </w:p>
    <w:p w14:paraId="7A3AB7A2" w14:textId="77777777" w:rsidR="001E3120" w:rsidRDefault="001E3120" w:rsidP="001E3120">
      <w:pPr>
        <w:jc w:val="right"/>
        <w:rPr>
          <w:rFonts w:ascii="Georgia" w:hAnsi="Georgia"/>
          <w:szCs w:val="24"/>
        </w:rPr>
      </w:pPr>
      <w:r w:rsidRPr="008422FF">
        <w:rPr>
          <w:rFonts w:ascii="Georgia" w:hAnsi="Georgia"/>
          <w:szCs w:val="24"/>
        </w:rPr>
        <w:t xml:space="preserve">Podpis statutárního zástupce: </w:t>
      </w:r>
    </w:p>
    <w:p w14:paraId="39A3ADAD" w14:textId="77777777" w:rsidR="001E3120" w:rsidRDefault="001E3120" w:rsidP="001E3120">
      <w:pPr>
        <w:rPr>
          <w:rFonts w:ascii="Georgia" w:hAnsi="Georgia"/>
          <w:szCs w:val="24"/>
        </w:rPr>
      </w:pPr>
    </w:p>
    <w:p w14:paraId="574A8802" w14:textId="77777777" w:rsidR="001E3120" w:rsidRPr="008422FF" w:rsidRDefault="001E3120" w:rsidP="001E3120">
      <w:pPr>
        <w:jc w:val="right"/>
        <w:rPr>
          <w:rFonts w:ascii="Georgia" w:hAnsi="Georgia"/>
          <w:szCs w:val="24"/>
        </w:rPr>
      </w:pPr>
      <w:r w:rsidRPr="008422FF">
        <w:rPr>
          <w:rFonts w:ascii="Georgia" w:hAnsi="Georgia"/>
          <w:szCs w:val="24"/>
        </w:rPr>
        <w:t>____________________</w:t>
      </w:r>
    </w:p>
    <w:p w14:paraId="54CD0624" w14:textId="77777777" w:rsidR="001E3120" w:rsidRPr="008422FF" w:rsidRDefault="001E3120" w:rsidP="00DA5062">
      <w:pPr>
        <w:spacing w:after="160" w:line="259" w:lineRule="auto"/>
        <w:jc w:val="left"/>
        <w:rPr>
          <w:rFonts w:ascii="Georgia" w:hAnsi="Georgia"/>
        </w:rPr>
      </w:pPr>
    </w:p>
    <w:sectPr w:rsidR="001E3120" w:rsidRPr="008422F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C0668" w14:textId="77777777" w:rsidR="004C32F4" w:rsidRDefault="004C32F4" w:rsidP="00774DE5">
      <w:r>
        <w:separator/>
      </w:r>
    </w:p>
  </w:endnote>
  <w:endnote w:type="continuationSeparator" w:id="0">
    <w:p w14:paraId="7CB4392E" w14:textId="77777777" w:rsidR="004C32F4" w:rsidRDefault="004C32F4" w:rsidP="00774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altName w:val="Georgia"/>
    <w:panose1 w:val="020405020504050203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ED55C" w14:textId="77777777" w:rsidR="004C32F4" w:rsidRDefault="004C32F4" w:rsidP="00774DE5">
      <w:r>
        <w:separator/>
      </w:r>
    </w:p>
  </w:footnote>
  <w:footnote w:type="continuationSeparator" w:id="0">
    <w:p w14:paraId="1FF312EA" w14:textId="77777777" w:rsidR="004C32F4" w:rsidRDefault="004C32F4" w:rsidP="00774D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C7775" w14:textId="77777777" w:rsidR="00774DE5" w:rsidRDefault="00774DE5" w:rsidP="00774DE5">
    <w:pPr>
      <w:pStyle w:val="Zhlav"/>
      <w:jc w:val="right"/>
    </w:pPr>
    <w:r w:rsidRPr="001E3348">
      <w:rPr>
        <w:rFonts w:ascii="Calibri" w:hAnsi="Calibri"/>
        <w:noProof/>
      </w:rPr>
      <w:drawing>
        <wp:inline distT="0" distB="0" distL="0" distR="0" wp14:anchorId="14CCABFF" wp14:editId="0AEF1435">
          <wp:extent cx="1733550" cy="619125"/>
          <wp:effectExtent l="0" t="0" r="0" b="0"/>
          <wp:docPr id="1" name="Obrázek 1" descr="H:\CRA\Dokumenty\PR\Grafická identita\Logo CR pomaha\logo cz\horizontal\Office\barevne\gif\crpomoc_horiz_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9" descr="H:\CRA\Dokumenty\PR\Grafická identita\Logo CR pomaha\logo cz\horizontal\Office\barevne\gif\crpomoc_horiz_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3550" cy="619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hybridMultilevel"/>
    <w:tmpl w:val="109CF92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21061B25"/>
    <w:multiLevelType w:val="hybridMultilevel"/>
    <w:tmpl w:val="8EC22C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0165893"/>
    <w:multiLevelType w:val="hybridMultilevel"/>
    <w:tmpl w:val="6C78B4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E5B4675"/>
    <w:multiLevelType w:val="hybridMultilevel"/>
    <w:tmpl w:val="B6BE21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n Wikturna EXT">
    <w15:presenceInfo w15:providerId="AD" w15:userId="S::wikturna@czechaid.cz::b8f1a92b-2f46-4fc8-b8b2-07375e70ef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DE5"/>
    <w:rsid w:val="00001D06"/>
    <w:rsid w:val="0002276D"/>
    <w:rsid w:val="00040D87"/>
    <w:rsid w:val="000A43B8"/>
    <w:rsid w:val="000A557E"/>
    <w:rsid w:val="000A7F13"/>
    <w:rsid w:val="000B0BA1"/>
    <w:rsid w:val="00122252"/>
    <w:rsid w:val="0012737B"/>
    <w:rsid w:val="00173D4D"/>
    <w:rsid w:val="001750D3"/>
    <w:rsid w:val="0017517F"/>
    <w:rsid w:val="00196AF9"/>
    <w:rsid w:val="001E0115"/>
    <w:rsid w:val="001E3120"/>
    <w:rsid w:val="00235E8A"/>
    <w:rsid w:val="002951E5"/>
    <w:rsid w:val="002B3BDB"/>
    <w:rsid w:val="002B7AAA"/>
    <w:rsid w:val="002D111A"/>
    <w:rsid w:val="0030111C"/>
    <w:rsid w:val="00310B10"/>
    <w:rsid w:val="00347D8B"/>
    <w:rsid w:val="00357A15"/>
    <w:rsid w:val="0041470A"/>
    <w:rsid w:val="00462727"/>
    <w:rsid w:val="00470107"/>
    <w:rsid w:val="00470459"/>
    <w:rsid w:val="004C32F4"/>
    <w:rsid w:val="004E7C2B"/>
    <w:rsid w:val="004F52FC"/>
    <w:rsid w:val="00500447"/>
    <w:rsid w:val="00530BB7"/>
    <w:rsid w:val="00584F0F"/>
    <w:rsid w:val="00672FFB"/>
    <w:rsid w:val="006C5385"/>
    <w:rsid w:val="006C7D6D"/>
    <w:rsid w:val="0076123F"/>
    <w:rsid w:val="00774DE5"/>
    <w:rsid w:val="007755EA"/>
    <w:rsid w:val="007F73DE"/>
    <w:rsid w:val="00813E00"/>
    <w:rsid w:val="008345BF"/>
    <w:rsid w:val="0083792C"/>
    <w:rsid w:val="008422FF"/>
    <w:rsid w:val="008873ED"/>
    <w:rsid w:val="008E41DE"/>
    <w:rsid w:val="009106F1"/>
    <w:rsid w:val="009422EC"/>
    <w:rsid w:val="009733B8"/>
    <w:rsid w:val="009F27F5"/>
    <w:rsid w:val="00A72863"/>
    <w:rsid w:val="00A94E38"/>
    <w:rsid w:val="00AC5098"/>
    <w:rsid w:val="00AE6B64"/>
    <w:rsid w:val="00B06A64"/>
    <w:rsid w:val="00B33492"/>
    <w:rsid w:val="00B47ED3"/>
    <w:rsid w:val="00B532D0"/>
    <w:rsid w:val="00BD1128"/>
    <w:rsid w:val="00BE40E2"/>
    <w:rsid w:val="00C211A5"/>
    <w:rsid w:val="00C305E8"/>
    <w:rsid w:val="00C3094A"/>
    <w:rsid w:val="00C317D1"/>
    <w:rsid w:val="00C463DA"/>
    <w:rsid w:val="00C60F65"/>
    <w:rsid w:val="00CB33E4"/>
    <w:rsid w:val="00CB4194"/>
    <w:rsid w:val="00D03CB6"/>
    <w:rsid w:val="00D11E01"/>
    <w:rsid w:val="00D12803"/>
    <w:rsid w:val="00D268AA"/>
    <w:rsid w:val="00D56FE9"/>
    <w:rsid w:val="00D5786C"/>
    <w:rsid w:val="00D631B5"/>
    <w:rsid w:val="00D71451"/>
    <w:rsid w:val="00D71FF4"/>
    <w:rsid w:val="00D93475"/>
    <w:rsid w:val="00DA5062"/>
    <w:rsid w:val="00DC1275"/>
    <w:rsid w:val="00DF17B7"/>
    <w:rsid w:val="00E30006"/>
    <w:rsid w:val="00E5152B"/>
    <w:rsid w:val="00E65E13"/>
    <w:rsid w:val="00E674EE"/>
    <w:rsid w:val="00E9250C"/>
    <w:rsid w:val="00EE6FE3"/>
    <w:rsid w:val="00EF541D"/>
    <w:rsid w:val="00F03341"/>
    <w:rsid w:val="00F04A42"/>
    <w:rsid w:val="00F166BE"/>
    <w:rsid w:val="00F214C5"/>
    <w:rsid w:val="00F54A3F"/>
    <w:rsid w:val="00FA4F11"/>
    <w:rsid w:val="00FB3F4A"/>
    <w:rsid w:val="00FB4161"/>
    <w:rsid w:val="00FC122D"/>
    <w:rsid w:val="00FC7940"/>
    <w:rsid w:val="00FE1BE0"/>
    <w:rsid w:val="00FE2E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55577"/>
  <w15:chartTrackingRefBased/>
  <w15:docId w15:val="{4F4B236A-A037-4FC8-9F8D-4894A1A0D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ln">
    <w:name w:val="Normal"/>
    <w:qFormat/>
    <w:rsid w:val="00774DE5"/>
    <w:pPr>
      <w:spacing w:after="0" w:line="240" w:lineRule="auto"/>
      <w:jc w:val="both"/>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774DE5"/>
    <w:pPr>
      <w:keepNext/>
      <w:jc w:val="left"/>
      <w:outlineLvl w:val="0"/>
    </w:pPr>
    <w:rPr>
      <w:b/>
      <w:bCs/>
      <w:szCs w:val="24"/>
      <w:u w:val="single"/>
    </w:rPr>
  </w:style>
  <w:style w:type="paragraph" w:styleId="Nadpis2">
    <w:name w:val="heading 2"/>
    <w:basedOn w:val="Normln"/>
    <w:next w:val="Normln"/>
    <w:link w:val="Nadpis2Char"/>
    <w:qFormat/>
    <w:rsid w:val="00774DE5"/>
    <w:pPr>
      <w:keepNext/>
      <w:jc w:val="left"/>
      <w:outlineLvl w:val="1"/>
    </w:pPr>
    <w:rPr>
      <w:b/>
      <w:b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74DE5"/>
    <w:pPr>
      <w:tabs>
        <w:tab w:val="center" w:pos="4536"/>
        <w:tab w:val="right" w:pos="9072"/>
      </w:tabs>
    </w:pPr>
  </w:style>
  <w:style w:type="character" w:customStyle="1" w:styleId="ZhlavChar">
    <w:name w:val="Záhlaví Char"/>
    <w:basedOn w:val="Standardnpsmoodstavce"/>
    <w:link w:val="Zhlav"/>
    <w:uiPriority w:val="99"/>
    <w:rsid w:val="00774DE5"/>
  </w:style>
  <w:style w:type="paragraph" w:styleId="Zpat">
    <w:name w:val="footer"/>
    <w:basedOn w:val="Normln"/>
    <w:link w:val="ZpatChar"/>
    <w:uiPriority w:val="99"/>
    <w:unhideWhenUsed/>
    <w:rsid w:val="00774DE5"/>
    <w:pPr>
      <w:tabs>
        <w:tab w:val="center" w:pos="4536"/>
        <w:tab w:val="right" w:pos="9072"/>
      </w:tabs>
    </w:pPr>
  </w:style>
  <w:style w:type="character" w:customStyle="1" w:styleId="ZpatChar">
    <w:name w:val="Zápatí Char"/>
    <w:basedOn w:val="Standardnpsmoodstavce"/>
    <w:link w:val="Zpat"/>
    <w:uiPriority w:val="99"/>
    <w:rsid w:val="00774DE5"/>
  </w:style>
  <w:style w:type="character" w:styleId="Znakapoznpodarou">
    <w:name w:val="footnote reference"/>
    <w:semiHidden/>
    <w:rsid w:val="00774DE5"/>
    <w:rPr>
      <w:vertAlign w:val="superscript"/>
    </w:rPr>
  </w:style>
  <w:style w:type="paragraph" w:styleId="Odstavecseseznamem">
    <w:name w:val="List Paragraph"/>
    <w:basedOn w:val="Normln"/>
    <w:uiPriority w:val="34"/>
    <w:qFormat/>
    <w:rsid w:val="00774DE5"/>
    <w:pPr>
      <w:ind w:left="720"/>
      <w:contextualSpacing/>
    </w:pPr>
  </w:style>
  <w:style w:type="paragraph" w:styleId="Textpoznpodarou">
    <w:name w:val="footnote text"/>
    <w:basedOn w:val="Normln"/>
    <w:link w:val="TextpoznpodarouChar"/>
    <w:uiPriority w:val="99"/>
    <w:semiHidden/>
    <w:unhideWhenUsed/>
    <w:rsid w:val="00774DE5"/>
    <w:rPr>
      <w:sz w:val="20"/>
      <w:lang w:val="x-none"/>
    </w:rPr>
  </w:style>
  <w:style w:type="character" w:customStyle="1" w:styleId="TextpoznpodarouChar">
    <w:name w:val="Text pozn. pod čarou Char"/>
    <w:basedOn w:val="Standardnpsmoodstavce"/>
    <w:link w:val="Textpoznpodarou"/>
    <w:uiPriority w:val="99"/>
    <w:semiHidden/>
    <w:rsid w:val="00774DE5"/>
    <w:rPr>
      <w:rFonts w:ascii="Times New Roman" w:eastAsia="Times New Roman" w:hAnsi="Times New Roman" w:cs="Times New Roman"/>
      <w:sz w:val="20"/>
      <w:szCs w:val="20"/>
      <w:lang w:val="x-none" w:eastAsia="cs-CZ"/>
    </w:rPr>
  </w:style>
  <w:style w:type="table" w:styleId="Mkatabulky">
    <w:name w:val="Table Grid"/>
    <w:basedOn w:val="Normlntabulka"/>
    <w:uiPriority w:val="39"/>
    <w:rsid w:val="00774D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774DE5"/>
    <w:rPr>
      <w:rFonts w:ascii="Times New Roman" w:eastAsia="Times New Roman" w:hAnsi="Times New Roman" w:cs="Times New Roman"/>
      <w:b/>
      <w:bCs/>
      <w:sz w:val="24"/>
      <w:szCs w:val="24"/>
      <w:u w:val="single"/>
      <w:lang w:eastAsia="cs-CZ"/>
    </w:rPr>
  </w:style>
  <w:style w:type="character" w:customStyle="1" w:styleId="Nadpis2Char">
    <w:name w:val="Nadpis 2 Char"/>
    <w:basedOn w:val="Standardnpsmoodstavce"/>
    <w:link w:val="Nadpis2"/>
    <w:rsid w:val="00774DE5"/>
    <w:rPr>
      <w:rFonts w:ascii="Times New Roman" w:eastAsia="Times New Roman" w:hAnsi="Times New Roman" w:cs="Times New Roman"/>
      <w:b/>
      <w:bCs/>
      <w:sz w:val="24"/>
      <w:szCs w:val="24"/>
      <w:lang w:eastAsia="cs-CZ"/>
    </w:rPr>
  </w:style>
  <w:style w:type="paragraph" w:customStyle="1" w:styleId="l3">
    <w:name w:val="l3"/>
    <w:basedOn w:val="Normln"/>
    <w:rsid w:val="00774DE5"/>
    <w:pPr>
      <w:spacing w:before="100" w:beforeAutospacing="1" w:after="100" w:afterAutospacing="1"/>
      <w:jc w:val="left"/>
    </w:pPr>
    <w:rPr>
      <w:szCs w:val="24"/>
    </w:rPr>
  </w:style>
  <w:style w:type="character" w:styleId="PromnnHTML">
    <w:name w:val="HTML Variable"/>
    <w:uiPriority w:val="99"/>
    <w:semiHidden/>
    <w:unhideWhenUsed/>
    <w:rsid w:val="00774DE5"/>
    <w:rPr>
      <w:i/>
      <w:iCs/>
    </w:rPr>
  </w:style>
  <w:style w:type="paragraph" w:customStyle="1" w:styleId="l4">
    <w:name w:val="l4"/>
    <w:basedOn w:val="Normln"/>
    <w:rsid w:val="00774DE5"/>
    <w:pPr>
      <w:spacing w:before="100" w:beforeAutospacing="1" w:after="100" w:afterAutospacing="1"/>
      <w:jc w:val="left"/>
    </w:pPr>
    <w:rPr>
      <w:szCs w:val="24"/>
    </w:rPr>
  </w:style>
  <w:style w:type="character" w:styleId="Odkaznakoment">
    <w:name w:val="annotation reference"/>
    <w:uiPriority w:val="99"/>
    <w:semiHidden/>
    <w:unhideWhenUsed/>
    <w:rsid w:val="001E3120"/>
    <w:rPr>
      <w:sz w:val="16"/>
      <w:szCs w:val="16"/>
    </w:rPr>
  </w:style>
  <w:style w:type="paragraph" w:styleId="Textkomente">
    <w:name w:val="annotation text"/>
    <w:basedOn w:val="Normln"/>
    <w:link w:val="TextkomenteChar"/>
    <w:uiPriority w:val="99"/>
    <w:unhideWhenUsed/>
    <w:rsid w:val="001E3120"/>
    <w:pPr>
      <w:jc w:val="left"/>
    </w:pPr>
    <w:rPr>
      <w:rFonts w:ascii="Calibri" w:eastAsia="Calibri" w:hAnsi="Calibri" w:cs="Arial"/>
      <w:sz w:val="20"/>
    </w:rPr>
  </w:style>
  <w:style w:type="character" w:customStyle="1" w:styleId="TextkomenteChar">
    <w:name w:val="Text komentáře Char"/>
    <w:basedOn w:val="Standardnpsmoodstavce"/>
    <w:link w:val="Textkomente"/>
    <w:uiPriority w:val="99"/>
    <w:rsid w:val="001E3120"/>
    <w:rPr>
      <w:rFonts w:ascii="Calibri" w:eastAsia="Calibri" w:hAnsi="Calibri" w:cs="Arial"/>
      <w:sz w:val="20"/>
      <w:szCs w:val="20"/>
      <w:lang w:eastAsia="cs-CZ"/>
    </w:rPr>
  </w:style>
  <w:style w:type="paragraph" w:styleId="Textbubliny">
    <w:name w:val="Balloon Text"/>
    <w:basedOn w:val="Normln"/>
    <w:link w:val="TextbublinyChar"/>
    <w:uiPriority w:val="99"/>
    <w:semiHidden/>
    <w:unhideWhenUsed/>
    <w:rsid w:val="001E3120"/>
    <w:rPr>
      <w:sz w:val="18"/>
      <w:szCs w:val="18"/>
    </w:rPr>
  </w:style>
  <w:style w:type="character" w:customStyle="1" w:styleId="TextbublinyChar">
    <w:name w:val="Text bubliny Char"/>
    <w:basedOn w:val="Standardnpsmoodstavce"/>
    <w:link w:val="Textbubliny"/>
    <w:uiPriority w:val="99"/>
    <w:semiHidden/>
    <w:rsid w:val="001E3120"/>
    <w:rPr>
      <w:rFonts w:ascii="Times New Roman" w:eastAsia="Times New Roman" w:hAnsi="Times New Roman" w:cs="Times New Roman"/>
      <w:sz w:val="18"/>
      <w:szCs w:val="18"/>
      <w:lang w:eastAsia="cs-CZ"/>
    </w:rPr>
  </w:style>
  <w:style w:type="paragraph" w:styleId="Pedmtkomente">
    <w:name w:val="annotation subject"/>
    <w:basedOn w:val="Textkomente"/>
    <w:next w:val="Textkomente"/>
    <w:link w:val="PedmtkomenteChar"/>
    <w:uiPriority w:val="99"/>
    <w:semiHidden/>
    <w:unhideWhenUsed/>
    <w:rsid w:val="002B7AAA"/>
    <w:pPr>
      <w:jc w:val="both"/>
    </w:pPr>
    <w:rPr>
      <w:rFonts w:ascii="Times New Roman" w:eastAsia="Times New Roman" w:hAnsi="Times New Roman" w:cs="Times New Roman"/>
      <w:b/>
      <w:bCs/>
    </w:rPr>
  </w:style>
  <w:style w:type="character" w:customStyle="1" w:styleId="PedmtkomenteChar">
    <w:name w:val="Předmět komentáře Char"/>
    <w:basedOn w:val="TextkomenteChar"/>
    <w:link w:val="Pedmtkomente"/>
    <w:uiPriority w:val="99"/>
    <w:semiHidden/>
    <w:rsid w:val="002B7AAA"/>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5872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15</Pages>
  <Words>2414</Words>
  <Characters>14243</Characters>
  <Application>Microsoft Office Word</Application>
  <DocSecurity>0</DocSecurity>
  <Lines>118</Lines>
  <Paragraphs>33</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
  <LinksUpToDate>false</LinksUpToDate>
  <CharactersWithSpaces>16624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Bednarova Dita</dc:creator>
  <cp:keywords/>
  <dc:description/>
  <cp:lastModifiedBy>Jan Wikturna EXT</cp:lastModifiedBy>
  <cp:revision>14</cp:revision>
  <dcterms:created xsi:type="dcterms:W3CDTF">2021-03-08T11:20:00Z</dcterms:created>
  <dcterms:modified xsi:type="dcterms:W3CDTF">2021-08-26T07:46:00Z</dcterms:modified>
</cp:coreProperties>
</file>